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BA7128" w:rsidRDefault="00291F25" w:rsidP="00B46D58">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О </w:t>
      </w:r>
      <w:r w:rsidR="00CC39F5">
        <w:rPr>
          <w:rFonts w:ascii="GHEA Grapalat" w:hAnsi="GHEA Grapalat"/>
          <w:i w:val="0"/>
          <w:sz w:val="24"/>
          <w:szCs w:val="24"/>
        </w:rPr>
        <w:t xml:space="preserve"> ЗАПРОСЕ КОТИРОВОК</w:t>
      </w:r>
    </w:p>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p>
    <w:p w:rsidR="0091042F"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Комиссии от "</w:t>
      </w:r>
      <w:r w:rsidR="00147414">
        <w:rPr>
          <w:rFonts w:ascii="GHEA Grapalat" w:hAnsi="GHEA Grapalat"/>
          <w:i w:val="0"/>
          <w:sz w:val="24"/>
          <w:szCs w:val="24"/>
          <w:lang w:val="en-US"/>
        </w:rPr>
        <w:t>14</w:t>
      </w:r>
      <w:r w:rsidRPr="009044F1">
        <w:rPr>
          <w:rFonts w:ascii="GHEA Grapalat" w:hAnsi="GHEA Grapalat"/>
          <w:i w:val="0"/>
          <w:sz w:val="24"/>
          <w:szCs w:val="24"/>
        </w:rPr>
        <w:t>" "</w:t>
      </w:r>
      <w:r w:rsidR="00B70959">
        <w:rPr>
          <w:rFonts w:ascii="GHEA Grapalat" w:hAnsi="GHEA Grapalat"/>
          <w:i w:val="0"/>
          <w:sz w:val="24"/>
          <w:szCs w:val="24"/>
          <w:lang w:val="en-US"/>
        </w:rPr>
        <w:t>1</w:t>
      </w:r>
      <w:r w:rsidR="00DD7324">
        <w:rPr>
          <w:rFonts w:ascii="GHEA Grapalat" w:hAnsi="GHEA Grapalat"/>
          <w:i w:val="0"/>
          <w:sz w:val="24"/>
          <w:szCs w:val="24"/>
          <w:lang w:val="en-US"/>
        </w:rPr>
        <w:t>2</w:t>
      </w:r>
      <w:r w:rsidRPr="009044F1">
        <w:rPr>
          <w:rFonts w:ascii="GHEA Grapalat" w:hAnsi="GHEA Grapalat"/>
          <w:i w:val="0"/>
          <w:sz w:val="24"/>
          <w:szCs w:val="24"/>
        </w:rPr>
        <w:t>" 2</w:t>
      </w:r>
      <w:r w:rsidR="001D46A3" w:rsidRPr="001D46A3">
        <w:rPr>
          <w:rFonts w:ascii="GHEA Grapalat" w:hAnsi="GHEA Grapalat"/>
          <w:i w:val="0"/>
          <w:sz w:val="24"/>
          <w:szCs w:val="24"/>
        </w:rPr>
        <w:t xml:space="preserve">021 </w:t>
      </w:r>
      <w:r w:rsidRPr="009044F1">
        <w:rPr>
          <w:rFonts w:ascii="GHEA Grapalat" w:hAnsi="GHEA Grapalat"/>
          <w:i w:val="0"/>
          <w:sz w:val="24"/>
          <w:szCs w:val="24"/>
        </w:rPr>
        <w:t>года "</w:t>
      </w:r>
      <w:r w:rsidR="001D46A3" w:rsidRPr="001D46A3">
        <w:rPr>
          <w:rFonts w:ascii="GHEA Grapalat" w:hAnsi="GHEA Grapalat"/>
          <w:i w:val="0"/>
          <w:sz w:val="24"/>
          <w:szCs w:val="24"/>
        </w:rPr>
        <w:t>2</w:t>
      </w:r>
      <w:r w:rsidRPr="009044F1">
        <w:rPr>
          <w:rFonts w:ascii="GHEA Grapalat" w:hAnsi="GHEA Grapalat"/>
          <w:i w:val="0"/>
          <w:sz w:val="24"/>
          <w:szCs w:val="24"/>
        </w:rPr>
        <w:t xml:space="preserve">" </w:t>
      </w:r>
    </w:p>
    <w:p w:rsidR="0091042F" w:rsidRPr="009044F1" w:rsidRDefault="0006703E" w:rsidP="00B46D58">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B11C97">
        <w:rPr>
          <w:rFonts w:ascii="GHEA Grapalat" w:hAnsi="GHEA Grapalat"/>
          <w:i w:val="0"/>
          <w:sz w:val="24"/>
          <w:szCs w:val="24"/>
        </w:rPr>
        <w:t xml:space="preserve">HHPK-GHAPDZB- </w:t>
      </w:r>
      <w:r w:rsidR="00147414">
        <w:rPr>
          <w:rFonts w:ascii="GHEA Grapalat" w:hAnsi="GHEA Grapalat"/>
          <w:i w:val="0"/>
          <w:sz w:val="24"/>
          <w:szCs w:val="24"/>
        </w:rPr>
        <w:t>09/21</w:t>
      </w:r>
    </w:p>
    <w:p w:rsidR="0091042F" w:rsidRPr="009044F1" w:rsidRDefault="0091042F" w:rsidP="00B46D58">
      <w:pPr>
        <w:pStyle w:val="BodyTextIndent"/>
        <w:widowControl w:val="0"/>
        <w:spacing w:after="160" w:line="240" w:lineRule="auto"/>
        <w:rPr>
          <w:rFonts w:ascii="GHEA Grapalat" w:hAnsi="GHEA Grapalat"/>
          <w:i w:val="0"/>
          <w:sz w:val="24"/>
          <w:szCs w:val="24"/>
        </w:rPr>
      </w:pPr>
    </w:p>
    <w:p w:rsidR="00642EFE" w:rsidRDefault="00642EFE" w:rsidP="003D4B18">
      <w:pPr>
        <w:pStyle w:val="BodyTextIndent"/>
        <w:widowControl w:val="0"/>
        <w:spacing w:line="240" w:lineRule="auto"/>
        <w:ind w:firstLine="709"/>
        <w:jc w:val="left"/>
        <w:rPr>
          <w:rFonts w:ascii="GHEA Grapalat" w:hAnsi="GHEA Grapalat"/>
          <w:i w:val="0"/>
          <w:sz w:val="24"/>
          <w:szCs w:val="24"/>
        </w:rPr>
      </w:pPr>
      <w:r w:rsidRPr="009044F1">
        <w:rPr>
          <w:rFonts w:ascii="GHEA Grapalat" w:hAnsi="GHEA Grapalat"/>
          <w:i w:val="0"/>
          <w:sz w:val="24"/>
          <w:szCs w:val="24"/>
        </w:rPr>
        <w:t xml:space="preserve">Заказчик </w:t>
      </w:r>
      <w:r w:rsidR="00A426E5">
        <w:rPr>
          <w:rFonts w:ascii="GHEA Grapalat" w:hAnsi="GHEA Grapalat"/>
          <w:i w:val="0"/>
          <w:sz w:val="24"/>
          <w:szCs w:val="24"/>
        </w:rPr>
        <w:t>ГНО</w:t>
      </w:r>
      <w:r w:rsidR="003D4B18" w:rsidRPr="003D4B18">
        <w:rPr>
          <w:rFonts w:ascii="GHEA Grapalat" w:hAnsi="GHEA Grapalat"/>
          <w:i w:val="0"/>
          <w:sz w:val="24"/>
          <w:szCs w:val="24"/>
        </w:rPr>
        <w:t xml:space="preserve"> </w:t>
      </w:r>
      <w:r w:rsidR="00456EBE" w:rsidRPr="005E5815">
        <w:rPr>
          <w:rFonts w:ascii="GHEA Grapalat" w:hAnsi="GHEA Grapalat"/>
          <w:i w:val="0"/>
          <w:lang w:val="af-ZA"/>
        </w:rPr>
        <w:t></w:t>
      </w:r>
      <w:r w:rsidR="003D4B18" w:rsidRPr="003D4B18">
        <w:rPr>
          <w:rFonts w:ascii="GHEA Grapalat" w:hAnsi="GHEA Grapalat"/>
          <w:i w:val="0"/>
          <w:sz w:val="24"/>
          <w:szCs w:val="24"/>
        </w:rPr>
        <w:t>экспертный центр Республики Армения»</w:t>
      </w:r>
      <w:r w:rsidRPr="009044F1">
        <w:rPr>
          <w:rFonts w:ascii="GHEA Grapalat" w:hAnsi="GHEA Grapalat"/>
          <w:i w:val="0"/>
          <w:sz w:val="24"/>
          <w:szCs w:val="24"/>
        </w:rPr>
        <w:t>, находящийся по адресу</w:t>
      </w:r>
      <w:r w:rsidR="003D4B18" w:rsidRPr="003D4B18">
        <w:t xml:space="preserve"> </w:t>
      </w:r>
      <w:r w:rsidR="003D4B18">
        <w:rPr>
          <w:rFonts w:ascii="GHEA Grapalat" w:hAnsi="GHEA Grapalat"/>
          <w:i w:val="0"/>
          <w:sz w:val="24"/>
          <w:szCs w:val="24"/>
        </w:rPr>
        <w:t xml:space="preserve">РА. г. Ереван, </w:t>
      </w:r>
      <w:r w:rsidR="003D4B18" w:rsidRPr="003D4B18">
        <w:rPr>
          <w:rFonts w:ascii="GHEA Grapalat" w:hAnsi="GHEA Grapalat"/>
          <w:i w:val="0"/>
          <w:sz w:val="24"/>
          <w:szCs w:val="24"/>
        </w:rPr>
        <w:t xml:space="preserve">Аршакуняц 23, </w:t>
      </w:r>
      <w:r w:rsidRPr="007B0562">
        <w:rPr>
          <w:rFonts w:ascii="GHEA Grapalat" w:hAnsi="GHEA Grapalat"/>
          <w:i w:val="0"/>
          <w:sz w:val="24"/>
          <w:szCs w:val="24"/>
        </w:rPr>
        <w:t xml:space="preserve">объявляет </w:t>
      </w:r>
      <w:r w:rsidR="00CC39F5">
        <w:rPr>
          <w:rFonts w:ascii="GHEA Grapalat" w:hAnsi="GHEA Grapalat"/>
          <w:i w:val="0"/>
          <w:sz w:val="24"/>
          <w:szCs w:val="24"/>
        </w:rPr>
        <w:t>запрос котировок</w:t>
      </w:r>
      <w:r w:rsidRPr="008030B6">
        <w:rPr>
          <w:rFonts w:ascii="GHEA Grapalat" w:hAnsi="GHEA Grapalat"/>
          <w:i w:val="0"/>
          <w:sz w:val="24"/>
          <w:szCs w:val="24"/>
        </w:rPr>
        <w:t>,</w:t>
      </w:r>
      <w:r w:rsidR="003D4B18">
        <w:rPr>
          <w:rFonts w:ascii="GHEA Grapalat" w:hAnsi="GHEA Grapalat"/>
          <w:i w:val="0"/>
          <w:sz w:val="24"/>
          <w:szCs w:val="24"/>
        </w:rPr>
        <w:t xml:space="preserve"> </w:t>
      </w:r>
      <w:r w:rsidRPr="009044F1">
        <w:rPr>
          <w:rFonts w:ascii="GHEA Grapalat" w:hAnsi="GHEA Grapalat"/>
          <w:i w:val="0"/>
          <w:sz w:val="24"/>
          <w:szCs w:val="24"/>
        </w:rPr>
        <w:t>который проводится одним этапом</w:t>
      </w:r>
      <w:r w:rsidR="0050550F">
        <w:rPr>
          <w:rFonts w:ascii="GHEA Grapalat" w:hAnsi="GHEA Grapalat"/>
          <w:i w:val="0"/>
          <w:sz w:val="24"/>
          <w:szCs w:val="24"/>
        </w:rPr>
        <w:t>.</w:t>
      </w:r>
    </w:p>
    <w:p w:rsidR="00782D60" w:rsidRPr="00782D60" w:rsidRDefault="00A20B69" w:rsidP="00B46D58">
      <w:pPr>
        <w:pStyle w:val="BodyTextIndent"/>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p>
    <w:p w:rsidR="00341A74" w:rsidRPr="003A1EBB" w:rsidRDefault="00147414" w:rsidP="00B46D58">
      <w:pPr>
        <w:pStyle w:val="BodyTextIndent"/>
        <w:widowControl w:val="0"/>
        <w:spacing w:line="240" w:lineRule="auto"/>
        <w:ind w:firstLine="0"/>
        <w:rPr>
          <w:rFonts w:ascii="GHEA Grapalat" w:hAnsi="GHEA Grapalat"/>
          <w:i w:val="0"/>
          <w:sz w:val="24"/>
          <w:szCs w:val="24"/>
        </w:rPr>
      </w:pPr>
      <w:r>
        <w:rPr>
          <w:rFonts w:ascii="GHEA Grapalat" w:hAnsi="GHEA Grapalat"/>
          <w:b/>
          <w:i w:val="0"/>
          <w:sz w:val="24"/>
          <w:szCs w:val="24"/>
        </w:rPr>
        <w:t>Оборудование для измерения, наблюдения, обнаружения и анализа, хроматографы и другое подобное оборудование</w:t>
      </w:r>
      <w:r w:rsidR="00782D60">
        <w:rPr>
          <w:rFonts w:ascii="GHEA Grapalat" w:hAnsi="GHEA Grapalat"/>
          <w:i w:val="0"/>
          <w:sz w:val="24"/>
          <w:szCs w:val="24"/>
        </w:rPr>
        <w:t>(далее — договор).</w:t>
      </w:r>
    </w:p>
    <w:p w:rsidR="00357D48" w:rsidRPr="009044F1" w:rsidRDefault="00A20B69"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1E6506" w:rsidRPr="00F677F1" w:rsidRDefault="00052084" w:rsidP="00B46D58">
      <w:pPr>
        <w:pStyle w:val="BodyTextIndent"/>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B46D58">
      <w:pPr>
        <w:pStyle w:val="BodyTextIndent"/>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7E15A7" w:rsidRPr="003D4B18" w:rsidRDefault="00677658"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00830445" w:rsidRPr="009044F1">
        <w:rPr>
          <w:rFonts w:ascii="GHEA Grapalat" w:hAnsi="GHEA Grapalat"/>
          <w:i w:val="0"/>
          <w:sz w:val="24"/>
          <w:szCs w:val="24"/>
        </w:rPr>
        <w:t xml:space="preserve"> </w:t>
      </w:r>
      <w:r w:rsidRPr="009044F1">
        <w:rPr>
          <w:rFonts w:ascii="GHEA Grapalat" w:hAnsi="GHEA Grapalat"/>
          <w:i w:val="0"/>
          <w:sz w:val="24"/>
          <w:szCs w:val="24"/>
        </w:rPr>
        <w:t xml:space="preserve">в бумажной форме необходимо обратиться к заказчику до </w:t>
      </w:r>
      <w:r w:rsidR="00147414">
        <w:rPr>
          <w:rFonts w:ascii="GHEA Grapalat" w:hAnsi="GHEA Grapalat"/>
          <w:b/>
          <w:i w:val="0"/>
          <w:sz w:val="24"/>
          <w:szCs w:val="24"/>
        </w:rPr>
        <w:t>12:00</w:t>
      </w:r>
      <w:r w:rsidRPr="003D4B18">
        <w:rPr>
          <w:rFonts w:ascii="GHEA Grapalat" w:hAnsi="GHEA Grapalat"/>
          <w:b/>
          <w:i w:val="0"/>
          <w:sz w:val="24"/>
          <w:szCs w:val="24"/>
        </w:rPr>
        <w:t xml:space="preserve"> часов</w:t>
      </w:r>
      <w:r w:rsidR="00971F4A" w:rsidRPr="003D4B18">
        <w:rPr>
          <w:rFonts w:ascii="GHEA Grapalat" w:hAnsi="GHEA Grapalat"/>
          <w:b/>
          <w:i w:val="0"/>
          <w:sz w:val="24"/>
          <w:szCs w:val="24"/>
        </w:rPr>
        <w:t xml:space="preserve"> </w:t>
      </w:r>
      <w:r w:rsidR="003D4B18" w:rsidRPr="003D4B18">
        <w:rPr>
          <w:rFonts w:ascii="GHEA Grapalat" w:hAnsi="GHEA Grapalat"/>
          <w:b/>
          <w:i w:val="0"/>
          <w:sz w:val="24"/>
          <w:szCs w:val="24"/>
        </w:rPr>
        <w:t>7</w:t>
      </w:r>
      <w:r w:rsidRPr="003D4B18">
        <w:rPr>
          <w:rFonts w:ascii="GHEA Grapalat" w:hAnsi="GHEA Grapalat"/>
          <w:b/>
          <w:i w:val="0"/>
          <w:sz w:val="24"/>
          <w:szCs w:val="24"/>
        </w:rPr>
        <w:t>-го</w:t>
      </w:r>
      <w:r w:rsidRPr="009044F1">
        <w:rPr>
          <w:rFonts w:ascii="GHEA Grapalat" w:hAnsi="GHEA Grapalat"/>
          <w:i w:val="0"/>
          <w:sz w:val="24"/>
          <w:szCs w:val="24"/>
        </w:rPr>
        <w:t xml:space="preserve">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r w:rsidR="003D4B18" w:rsidRPr="003D4B18">
        <w:rPr>
          <w:rFonts w:ascii="GHEA Grapalat" w:hAnsi="GHEA Grapalat"/>
          <w:i w:val="0"/>
          <w:sz w:val="24"/>
          <w:szCs w:val="24"/>
        </w:rPr>
        <w:t>.</w:t>
      </w:r>
    </w:p>
    <w:p w:rsidR="0067579A" w:rsidRPr="00D5443D" w:rsidRDefault="00357D48" w:rsidP="00B46D58">
      <w:pPr>
        <w:pStyle w:val="BodyTextIndent"/>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3F6ED1" w:rsidRPr="000F11E5" w:rsidRDefault="003F6ED1" w:rsidP="003F6ED1">
      <w:pPr>
        <w:pStyle w:val="BodyTextIndent"/>
        <w:widowControl w:val="0"/>
        <w:spacing w:after="160"/>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r>
        <w:rPr>
          <w:rFonts w:ascii="GHEA Grapalat" w:hAnsi="GHEA Grapalat"/>
          <w:i w:val="0"/>
          <w:sz w:val="24"/>
          <w:szCs w:val="24"/>
        </w:rPr>
        <w:t xml:space="preserve">на </w:t>
      </w:r>
      <w:r w:rsidR="00CC39F5">
        <w:rPr>
          <w:rFonts w:ascii="GHEA Grapalat" w:hAnsi="GHEA Grapalat"/>
          <w:i w:val="0"/>
          <w:sz w:val="24"/>
          <w:szCs w:val="24"/>
        </w:rPr>
        <w:t>запрос котировок</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p>
    <w:p w:rsidR="003F6ED1" w:rsidRPr="000F11E5" w:rsidRDefault="003D4B18" w:rsidP="001516B2">
      <w:pPr>
        <w:pStyle w:val="BodyTextIndent"/>
        <w:widowControl w:val="0"/>
        <w:spacing w:after="160" w:line="240" w:lineRule="auto"/>
        <w:ind w:firstLine="0"/>
        <w:contextualSpacing/>
        <w:rPr>
          <w:rFonts w:ascii="GHEA Grapalat" w:hAnsi="GHEA Grapalat"/>
          <w:i w:val="0"/>
          <w:sz w:val="24"/>
          <w:szCs w:val="24"/>
        </w:rPr>
      </w:pPr>
      <w:r>
        <w:rPr>
          <w:rFonts w:ascii="GHEA Grapalat" w:hAnsi="GHEA Grapalat"/>
          <w:i w:val="0"/>
          <w:sz w:val="24"/>
          <w:szCs w:val="24"/>
        </w:rPr>
        <w:t xml:space="preserve">г. Ереван, </w:t>
      </w:r>
      <w:r w:rsidRPr="003D4B18">
        <w:rPr>
          <w:rFonts w:ascii="GHEA Grapalat" w:hAnsi="GHEA Grapalat"/>
          <w:i w:val="0"/>
          <w:sz w:val="24"/>
          <w:szCs w:val="24"/>
        </w:rPr>
        <w:t xml:space="preserve">Аршакуняц 23, </w:t>
      </w:r>
      <w:r w:rsidR="003F6ED1" w:rsidRPr="000F0CA8">
        <w:rPr>
          <w:rFonts w:ascii="GHEA Grapalat" w:hAnsi="GHEA Grapalat"/>
          <w:i w:val="0"/>
          <w:sz w:val="24"/>
          <w:szCs w:val="24"/>
        </w:rPr>
        <w:t xml:space="preserve">в документарной форме, </w:t>
      </w:r>
      <w:r w:rsidR="003F6ED1" w:rsidRPr="003D4B18">
        <w:rPr>
          <w:rFonts w:ascii="GHEA Grapalat" w:hAnsi="GHEA Grapalat"/>
          <w:b/>
          <w:i w:val="0"/>
          <w:sz w:val="24"/>
          <w:szCs w:val="24"/>
        </w:rPr>
        <w:t xml:space="preserve">до </w:t>
      </w:r>
      <w:r w:rsidR="00147414">
        <w:rPr>
          <w:rFonts w:ascii="GHEA Grapalat" w:hAnsi="GHEA Grapalat"/>
          <w:b/>
          <w:i w:val="0"/>
          <w:sz w:val="24"/>
          <w:szCs w:val="24"/>
        </w:rPr>
        <w:t>12:00</w:t>
      </w:r>
      <w:r w:rsidRPr="003D4B18">
        <w:rPr>
          <w:rFonts w:ascii="GHEA Grapalat" w:hAnsi="GHEA Grapalat"/>
          <w:b/>
          <w:i w:val="0"/>
          <w:sz w:val="24"/>
          <w:szCs w:val="24"/>
        </w:rPr>
        <w:t xml:space="preserve"> </w:t>
      </w:r>
      <w:r w:rsidR="003F6ED1" w:rsidRPr="003D4B18">
        <w:rPr>
          <w:rFonts w:ascii="GHEA Grapalat" w:hAnsi="GHEA Grapalat"/>
          <w:b/>
          <w:i w:val="0"/>
          <w:sz w:val="24"/>
          <w:szCs w:val="24"/>
        </w:rPr>
        <w:t xml:space="preserve">часов </w:t>
      </w:r>
      <w:r w:rsidRPr="003D4B18">
        <w:rPr>
          <w:rFonts w:ascii="GHEA Grapalat" w:hAnsi="GHEA Grapalat"/>
          <w:b/>
          <w:i w:val="0"/>
          <w:sz w:val="24"/>
          <w:szCs w:val="24"/>
        </w:rPr>
        <w:t>7</w:t>
      </w:r>
      <w:r w:rsidR="003F6ED1" w:rsidRPr="003D4B18">
        <w:rPr>
          <w:rFonts w:ascii="GHEA Grapalat" w:hAnsi="GHEA Grapalat"/>
          <w:b/>
          <w:i w:val="0"/>
          <w:sz w:val="24"/>
          <w:szCs w:val="24"/>
        </w:rPr>
        <w:t>-го дня</w:t>
      </w:r>
      <w:r w:rsidR="003F6ED1" w:rsidRPr="000F0CA8">
        <w:rPr>
          <w:rFonts w:ascii="GHEA Grapalat" w:hAnsi="GHEA Grapalat"/>
          <w:i w:val="0"/>
          <w:sz w:val="24"/>
          <w:szCs w:val="24"/>
        </w:rPr>
        <w:t xml:space="preserve"> со дня опубликования настоящего объявления. Кроме армянского языка заявки могут быть поданы также на английском или русско</w:t>
      </w:r>
      <w:r w:rsidR="003F6ED1">
        <w:rPr>
          <w:rFonts w:ascii="GHEA Grapalat" w:hAnsi="GHEA Grapalat"/>
          <w:i w:val="0"/>
          <w:sz w:val="24"/>
          <w:szCs w:val="24"/>
        </w:rPr>
        <w:t>м языке.</w:t>
      </w:r>
    </w:p>
    <w:p w:rsidR="003F6ED1" w:rsidRPr="003D4B18" w:rsidRDefault="003F6ED1" w:rsidP="001516B2">
      <w:pPr>
        <w:pStyle w:val="BodyTextIndent"/>
        <w:widowControl w:val="0"/>
        <w:spacing w:after="160" w:line="240" w:lineRule="auto"/>
        <w:ind w:firstLine="567"/>
        <w:rPr>
          <w:rFonts w:ascii="GHEA Grapalat" w:hAnsi="GHEA Grapalat"/>
          <w:b/>
          <w:i w:val="0"/>
          <w:sz w:val="24"/>
          <w:szCs w:val="24"/>
        </w:rPr>
      </w:pPr>
      <w:r w:rsidRPr="000F0CA8">
        <w:rPr>
          <w:rFonts w:ascii="GHEA Grapalat" w:hAnsi="GHEA Grapalat"/>
          <w:i w:val="0"/>
          <w:sz w:val="24"/>
          <w:szCs w:val="24"/>
        </w:rPr>
        <w:lastRenderedPageBreak/>
        <w:t xml:space="preserve">Вскрытие заявок будет проводиться по адресу </w:t>
      </w:r>
      <w:r w:rsidR="003D4B18">
        <w:rPr>
          <w:rFonts w:ascii="GHEA Grapalat" w:hAnsi="GHEA Grapalat"/>
          <w:i w:val="0"/>
          <w:sz w:val="24"/>
          <w:szCs w:val="24"/>
        </w:rPr>
        <w:t xml:space="preserve">г. Ереван, </w:t>
      </w:r>
      <w:r w:rsidR="003D4B18" w:rsidRPr="003D4B18">
        <w:rPr>
          <w:rFonts w:ascii="GHEA Grapalat" w:hAnsi="GHEA Grapalat"/>
          <w:i w:val="0"/>
          <w:sz w:val="24"/>
          <w:szCs w:val="24"/>
        </w:rPr>
        <w:t>Аршакуняц 23</w:t>
      </w:r>
      <w:r w:rsidRPr="000F0CA8">
        <w:rPr>
          <w:rFonts w:ascii="GHEA Grapalat" w:hAnsi="GHEA Grapalat"/>
          <w:i w:val="0"/>
          <w:sz w:val="24"/>
          <w:szCs w:val="24"/>
        </w:rPr>
        <w:t xml:space="preserve">, в </w:t>
      </w:r>
      <w:r w:rsidR="00147414">
        <w:rPr>
          <w:rFonts w:ascii="GHEA Grapalat" w:hAnsi="GHEA Grapalat"/>
          <w:b/>
          <w:i w:val="0"/>
          <w:sz w:val="24"/>
          <w:szCs w:val="24"/>
        </w:rPr>
        <w:t>12:00</w:t>
      </w:r>
      <w:r w:rsidR="003D4B18" w:rsidRPr="003D4B18">
        <w:rPr>
          <w:rFonts w:ascii="GHEA Grapalat" w:hAnsi="GHEA Grapalat"/>
          <w:b/>
          <w:i w:val="0"/>
          <w:sz w:val="24"/>
          <w:szCs w:val="24"/>
        </w:rPr>
        <w:t xml:space="preserve"> </w:t>
      </w:r>
      <w:r w:rsidRPr="003D4B18">
        <w:rPr>
          <w:rFonts w:ascii="GHEA Grapalat" w:hAnsi="GHEA Grapalat"/>
          <w:b/>
          <w:i w:val="0"/>
          <w:sz w:val="24"/>
          <w:szCs w:val="24"/>
        </w:rPr>
        <w:t>часов "</w:t>
      </w:r>
      <w:r w:rsidR="00DD7324">
        <w:rPr>
          <w:rFonts w:ascii="GHEA Grapalat" w:hAnsi="GHEA Grapalat"/>
          <w:b/>
          <w:i w:val="0"/>
          <w:sz w:val="24"/>
          <w:szCs w:val="24"/>
          <w:lang w:val="en-US"/>
        </w:rPr>
        <w:t>2</w:t>
      </w:r>
      <w:r w:rsidR="00195CD2">
        <w:rPr>
          <w:rFonts w:ascii="GHEA Grapalat" w:hAnsi="GHEA Grapalat"/>
          <w:b/>
          <w:i w:val="0"/>
          <w:sz w:val="24"/>
          <w:szCs w:val="24"/>
          <w:lang w:val="en-US"/>
        </w:rPr>
        <w:t>1</w:t>
      </w:r>
      <w:bookmarkStart w:id="0" w:name="_GoBack"/>
      <w:bookmarkEnd w:id="0"/>
      <w:r w:rsidRPr="003D4B18">
        <w:rPr>
          <w:rFonts w:ascii="GHEA Grapalat" w:hAnsi="GHEA Grapalat"/>
          <w:b/>
          <w:i w:val="0"/>
          <w:sz w:val="24"/>
          <w:szCs w:val="24"/>
        </w:rPr>
        <w:t>" "</w:t>
      </w:r>
      <w:r w:rsidR="00DD7324">
        <w:rPr>
          <w:rFonts w:ascii="GHEA Grapalat" w:hAnsi="GHEA Grapalat"/>
          <w:b/>
          <w:i w:val="0"/>
          <w:sz w:val="24"/>
          <w:szCs w:val="24"/>
          <w:lang w:val="en-US"/>
        </w:rPr>
        <w:t>12</w:t>
      </w:r>
      <w:r w:rsidRPr="003D4B18">
        <w:rPr>
          <w:rFonts w:ascii="GHEA Grapalat" w:hAnsi="GHEA Grapalat"/>
          <w:b/>
          <w:i w:val="0"/>
          <w:sz w:val="24"/>
          <w:szCs w:val="24"/>
        </w:rPr>
        <w:t>" "</w:t>
      </w:r>
      <w:r w:rsidR="003D4B18" w:rsidRPr="003D4B18">
        <w:rPr>
          <w:rFonts w:ascii="GHEA Grapalat" w:hAnsi="GHEA Grapalat"/>
          <w:b/>
          <w:i w:val="0"/>
          <w:sz w:val="24"/>
          <w:szCs w:val="24"/>
        </w:rPr>
        <w:t>2021</w:t>
      </w:r>
      <w:r w:rsidRPr="003D4B18">
        <w:rPr>
          <w:rFonts w:ascii="GHEA Grapalat" w:hAnsi="GHEA Grapalat"/>
          <w:b/>
          <w:i w:val="0"/>
          <w:sz w:val="24"/>
          <w:szCs w:val="24"/>
        </w:rPr>
        <w:t>".</w:t>
      </w:r>
    </w:p>
    <w:p w:rsidR="00BE1C5E" w:rsidRPr="001B32D9" w:rsidRDefault="001305C6"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r w:rsidR="00D746A9" w:rsidRPr="004B4B72">
        <w:rPr>
          <w:rFonts w:ascii="GHEA Grapalat" w:hAnsi="GHEA Grapalat"/>
          <w:i w:val="0"/>
          <w:sz w:val="24"/>
          <w:szCs w:val="24"/>
        </w:rPr>
        <w:t>рассматривающее связанные с закупками жалобы</w:t>
      </w:r>
      <w:r w:rsidR="00032D7E" w:rsidRPr="00032D7E">
        <w:rPr>
          <w:rFonts w:ascii="GHEA Grapalat" w:hAnsi="GHEA Grapalat"/>
          <w:i w:val="0"/>
          <w:sz w:val="24"/>
          <w:szCs w:val="24"/>
        </w:rPr>
        <w:t>,</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по адресу: ул. Мелик-Адамяна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(тридцать тысяч) драмов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BE1C5E" w:rsidRPr="003A1EBB" w:rsidRDefault="00754697"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
    <w:p w:rsidR="00754697" w:rsidRPr="00456EBE" w:rsidRDefault="00456EBE" w:rsidP="00B46D58">
      <w:pPr>
        <w:pStyle w:val="BodyTextIndent"/>
        <w:widowControl w:val="0"/>
        <w:spacing w:line="240" w:lineRule="auto"/>
        <w:ind w:firstLine="0"/>
        <w:rPr>
          <w:rFonts w:ascii="GHEA Grapalat" w:hAnsi="GHEA Grapalat"/>
          <w:i w:val="0"/>
          <w:sz w:val="24"/>
          <w:szCs w:val="24"/>
          <w:lang w:val="hy-AM"/>
        </w:rPr>
      </w:pPr>
      <w:r>
        <w:rPr>
          <w:rFonts w:ascii="GHEA Grapalat" w:hAnsi="GHEA Grapalat"/>
          <w:i w:val="0"/>
          <w:sz w:val="24"/>
          <w:szCs w:val="24"/>
          <w:lang w:val="hy-AM"/>
        </w:rPr>
        <w:t>М. Арутюнян</w:t>
      </w:r>
      <w:r w:rsidR="00CC39F5">
        <w:rPr>
          <w:rFonts w:ascii="GHEA Grapalat" w:hAnsi="GHEA Grapalat"/>
          <w:i w:val="0"/>
          <w:sz w:val="24"/>
          <w:szCs w:val="24"/>
          <w:lang w:val="hy-AM"/>
        </w:rPr>
        <w:t>у</w:t>
      </w:r>
    </w:p>
    <w:p w:rsidR="00754697" w:rsidRPr="00CC39F5" w:rsidRDefault="00754697" w:rsidP="00B46D58">
      <w:pPr>
        <w:pStyle w:val="BodyTextIndent"/>
        <w:widowControl w:val="0"/>
        <w:spacing w:after="160" w:line="240" w:lineRule="auto"/>
        <w:ind w:left="1701" w:firstLine="0"/>
        <w:rPr>
          <w:rFonts w:ascii="GHEA Grapalat" w:hAnsi="GHEA Grapalat"/>
          <w:i w:val="0"/>
          <w:sz w:val="24"/>
          <w:szCs w:val="24"/>
          <w:u w:val="single"/>
          <w:lang w:val="hy-AM"/>
        </w:rPr>
      </w:pPr>
      <w:r w:rsidRPr="009044F1">
        <w:rPr>
          <w:rFonts w:ascii="GHEA Grapalat" w:hAnsi="GHEA Grapalat"/>
          <w:i w:val="0"/>
          <w:sz w:val="24"/>
          <w:szCs w:val="24"/>
        </w:rPr>
        <w:t>Телефон</w:t>
      </w:r>
      <w:r w:rsidRPr="00BE1C5E">
        <w:rPr>
          <w:rFonts w:ascii="GHEA Grapalat" w:hAnsi="GHEA Grapalat"/>
          <w:i w:val="0"/>
          <w:sz w:val="24"/>
          <w:szCs w:val="24"/>
        </w:rPr>
        <w:t xml:space="preserve"> </w:t>
      </w:r>
      <w:r w:rsidR="00456EBE">
        <w:rPr>
          <w:rFonts w:ascii="GHEA Grapalat" w:hAnsi="GHEA Grapalat"/>
          <w:i w:val="0"/>
          <w:u w:val="single"/>
          <w:lang w:val="af-ZA"/>
        </w:rPr>
        <w:t xml:space="preserve">+374 </w:t>
      </w:r>
      <w:r w:rsidR="00CC39F5">
        <w:rPr>
          <w:rFonts w:ascii="GHEA Grapalat" w:hAnsi="GHEA Grapalat"/>
          <w:i w:val="0"/>
          <w:u w:val="single"/>
          <w:lang w:val="hy-AM"/>
        </w:rPr>
        <w:t>99 53 89 79</w:t>
      </w:r>
    </w:p>
    <w:p w:rsidR="00754697" w:rsidRPr="009044F1" w:rsidRDefault="00754697" w:rsidP="00B46D58">
      <w:pPr>
        <w:pStyle w:val="BodyTextIndent"/>
        <w:widowControl w:val="0"/>
        <w:spacing w:after="160" w:line="240" w:lineRule="auto"/>
        <w:ind w:left="1701" w:firstLine="0"/>
        <w:rPr>
          <w:rFonts w:ascii="GHEA Grapalat" w:hAnsi="GHEA Grapalat"/>
          <w:i w:val="0"/>
          <w:sz w:val="24"/>
          <w:szCs w:val="24"/>
          <w:u w:val="single"/>
        </w:rPr>
      </w:pPr>
      <w:r w:rsidRPr="009044F1">
        <w:rPr>
          <w:rFonts w:ascii="GHEA Grapalat" w:hAnsi="GHEA Grapalat"/>
          <w:i w:val="0"/>
          <w:sz w:val="24"/>
          <w:szCs w:val="24"/>
        </w:rPr>
        <w:t xml:space="preserve">Электронная почта </w:t>
      </w:r>
      <w:r w:rsidR="00456EBE" w:rsidRPr="00F22B3D">
        <w:rPr>
          <w:rFonts w:ascii="GHEA Grapalat" w:hAnsi="GHEA Grapalat"/>
          <w:i w:val="0"/>
          <w:lang w:val="af-ZA"/>
        </w:rPr>
        <w:t>merimharutyunyan@gmail.com</w:t>
      </w:r>
    </w:p>
    <w:p w:rsidR="00915A97" w:rsidRPr="00D5443D" w:rsidRDefault="00754697" w:rsidP="00456EBE">
      <w:pPr>
        <w:pStyle w:val="BodyTextIndent"/>
        <w:widowControl w:val="0"/>
        <w:spacing w:line="240" w:lineRule="auto"/>
        <w:ind w:left="1701" w:firstLine="0"/>
        <w:jc w:val="left"/>
        <w:rPr>
          <w:rFonts w:ascii="GHEA Grapalat" w:hAnsi="GHEA Grapalat"/>
          <w:i w:val="0"/>
          <w:sz w:val="16"/>
          <w:szCs w:val="16"/>
        </w:rPr>
      </w:pPr>
      <w:r w:rsidRPr="009044F1">
        <w:rPr>
          <w:rFonts w:ascii="GHEA Grapalat" w:hAnsi="GHEA Grapalat"/>
          <w:i w:val="0"/>
          <w:sz w:val="24"/>
          <w:szCs w:val="24"/>
        </w:rPr>
        <w:t xml:space="preserve">Заказчик </w:t>
      </w:r>
      <w:r w:rsidR="00B11C97">
        <w:rPr>
          <w:rFonts w:ascii="GHEA Grapalat" w:hAnsi="GHEA Grapalat"/>
          <w:i w:val="0"/>
          <w:sz w:val="24"/>
          <w:szCs w:val="24"/>
        </w:rPr>
        <w:t>ГН</w:t>
      </w:r>
      <w:r w:rsidR="00456EBE" w:rsidRPr="003D4B18">
        <w:rPr>
          <w:rFonts w:ascii="GHEA Grapalat" w:hAnsi="GHEA Grapalat"/>
          <w:i w:val="0"/>
          <w:sz w:val="24"/>
          <w:szCs w:val="24"/>
        </w:rPr>
        <w:t xml:space="preserve">О </w:t>
      </w:r>
      <w:r w:rsidR="00456EBE" w:rsidRPr="005E5815">
        <w:rPr>
          <w:rFonts w:ascii="GHEA Grapalat" w:hAnsi="GHEA Grapalat"/>
          <w:i w:val="0"/>
          <w:lang w:val="af-ZA"/>
        </w:rPr>
        <w:t></w:t>
      </w:r>
      <w:r w:rsidR="00456EBE" w:rsidRPr="003D4B18">
        <w:rPr>
          <w:rFonts w:ascii="GHEA Grapalat" w:hAnsi="GHEA Grapalat"/>
          <w:i w:val="0"/>
          <w:sz w:val="24"/>
          <w:szCs w:val="24"/>
        </w:rPr>
        <w:t>экспертный центр Республики Армения»</w:t>
      </w:r>
      <w:r w:rsidR="00915A97">
        <w:rPr>
          <w:rFonts w:ascii="GHEA Grapalat" w:hAnsi="GHEA Grapalat" w:cs="Sylfaen"/>
          <w:b/>
        </w:rPr>
        <w:br w:type="page"/>
      </w:r>
    </w:p>
    <w:p w:rsidR="00096865" w:rsidRPr="009044F1" w:rsidRDefault="00096865" w:rsidP="00B46D58">
      <w:pPr>
        <w:pStyle w:val="BodyText"/>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291F25" w:rsidRDefault="005D7731" w:rsidP="00B46D58">
      <w:pPr>
        <w:pStyle w:val="BodyText"/>
        <w:widowControl w:val="0"/>
        <w:spacing w:after="160"/>
        <w:ind w:firstLine="567"/>
        <w:jc w:val="right"/>
        <w:rPr>
          <w:rFonts w:ascii="GHEA Grapalat" w:hAnsi="GHEA Grapalat"/>
          <w:i/>
        </w:rPr>
      </w:pPr>
      <w:r w:rsidRPr="009044F1">
        <w:rPr>
          <w:rFonts w:ascii="GHEA Grapalat" w:hAnsi="GHEA Grapalat"/>
        </w:rPr>
        <w:t xml:space="preserve">Решением Оценочной комиссии </w:t>
      </w:r>
      <w:r w:rsidR="003A31A1">
        <w:rPr>
          <w:rFonts w:ascii="GHEA Grapalat" w:hAnsi="GHEA Grapalat"/>
        </w:rPr>
        <w:t>запрос котировок</w:t>
      </w:r>
      <w:r w:rsidR="001B32D9" w:rsidRPr="001B32D9">
        <w:rPr>
          <w:rFonts w:ascii="GHEA Grapalat" w:hAnsi="GHEA Grapalat" w:cs="Sylfaen"/>
          <w:i/>
        </w:rPr>
        <w:br/>
      </w:r>
      <w:r w:rsidR="00096865" w:rsidRPr="009044F1">
        <w:rPr>
          <w:rFonts w:ascii="GHEA Grapalat" w:hAnsi="GHEA Grapalat"/>
          <w:i/>
        </w:rPr>
        <w:t xml:space="preserve">под кодом </w:t>
      </w:r>
      <w:r w:rsidR="00B11C97">
        <w:rPr>
          <w:rFonts w:ascii="GHEA Grapalat" w:hAnsi="GHEA Grapalat"/>
          <w:i/>
        </w:rPr>
        <w:t xml:space="preserve">HHPK-GHAPDZB- </w:t>
      </w:r>
      <w:r w:rsidR="00147414">
        <w:rPr>
          <w:rFonts w:ascii="GHEA Grapalat" w:hAnsi="GHEA Grapalat"/>
          <w:i/>
        </w:rPr>
        <w:t>09/21</w:t>
      </w:r>
      <w:r w:rsidR="00096865" w:rsidRPr="009044F1">
        <w:rPr>
          <w:rFonts w:ascii="GHEA Grapalat" w:hAnsi="GHEA Grapalat"/>
          <w:i/>
        </w:rPr>
        <w:t xml:space="preserve"> </w:t>
      </w:r>
    </w:p>
    <w:p w:rsidR="00096865" w:rsidRPr="009044F1" w:rsidRDefault="00A46F92" w:rsidP="00B46D58">
      <w:pPr>
        <w:pStyle w:val="BodyText"/>
        <w:widowControl w:val="0"/>
        <w:spacing w:after="160"/>
        <w:ind w:firstLine="567"/>
        <w:jc w:val="right"/>
        <w:rPr>
          <w:rFonts w:ascii="GHEA Grapalat" w:hAnsi="GHEA Grapalat"/>
          <w:i/>
        </w:rPr>
      </w:pPr>
      <w:r>
        <w:rPr>
          <w:rFonts w:ascii="GHEA Grapalat" w:hAnsi="GHEA Grapalat"/>
          <w:i/>
        </w:rPr>
        <w:t xml:space="preserve">№ </w:t>
      </w:r>
      <w:r w:rsidR="00291F25">
        <w:rPr>
          <w:rFonts w:ascii="GHEA Grapalat" w:hAnsi="GHEA Grapalat"/>
          <w:i/>
          <w:lang w:val="hy-AM"/>
        </w:rPr>
        <w:t>3</w:t>
      </w:r>
      <w:r w:rsidR="00096865" w:rsidRPr="009044F1">
        <w:rPr>
          <w:rFonts w:ascii="GHEA Grapalat" w:hAnsi="GHEA Grapalat"/>
          <w:i/>
        </w:rPr>
        <w:t xml:space="preserve"> от </w:t>
      </w:r>
      <w:r w:rsidR="00DD7324">
        <w:rPr>
          <w:rFonts w:ascii="GHEA Grapalat" w:hAnsi="GHEA Grapalat"/>
          <w:i/>
          <w:lang w:val="en-US"/>
        </w:rPr>
        <w:t>1</w:t>
      </w:r>
      <w:r w:rsidR="00147414">
        <w:rPr>
          <w:rFonts w:ascii="GHEA Grapalat" w:hAnsi="GHEA Grapalat"/>
          <w:i/>
          <w:lang w:val="en-US"/>
        </w:rPr>
        <w:t>4</w:t>
      </w:r>
      <w:r w:rsidR="00DD7324">
        <w:rPr>
          <w:rFonts w:ascii="GHEA Grapalat" w:hAnsi="GHEA Grapalat"/>
          <w:i/>
          <w:lang w:val="en-US"/>
        </w:rPr>
        <w:t>.12</w:t>
      </w:r>
      <w:r w:rsidR="00B70959">
        <w:rPr>
          <w:rFonts w:ascii="GHEA Grapalat" w:hAnsi="GHEA Grapalat"/>
          <w:i/>
          <w:lang w:val="en-US"/>
        </w:rPr>
        <w:t>.</w:t>
      </w:r>
      <w:r w:rsidR="00096865" w:rsidRPr="009044F1">
        <w:rPr>
          <w:rFonts w:ascii="GHEA Grapalat" w:hAnsi="GHEA Grapalat"/>
          <w:i/>
        </w:rPr>
        <w:t>20</w:t>
      </w:r>
      <w:r w:rsidR="00291F25">
        <w:rPr>
          <w:rFonts w:ascii="GHEA Grapalat" w:hAnsi="GHEA Grapalat"/>
          <w:i/>
          <w:lang w:val="hy-AM"/>
        </w:rPr>
        <w:t>21</w:t>
      </w:r>
      <w:r w:rsidR="00096865" w:rsidRPr="009044F1">
        <w:rPr>
          <w:rFonts w:ascii="GHEA Grapalat" w:hAnsi="GHEA Grapalat"/>
          <w:i/>
        </w:rPr>
        <w:t>г.</w:t>
      </w:r>
    </w:p>
    <w:p w:rsidR="00096865" w:rsidRPr="009044F1" w:rsidRDefault="00096865" w:rsidP="00B46D58">
      <w:pPr>
        <w:pStyle w:val="BodyText"/>
        <w:widowControl w:val="0"/>
        <w:spacing w:after="160"/>
        <w:ind w:right="-7" w:firstLine="567"/>
        <w:jc w:val="center"/>
        <w:rPr>
          <w:rFonts w:ascii="GHEA Grapalat" w:hAnsi="GHEA Grapalat"/>
        </w:rPr>
      </w:pP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96865" w:rsidRPr="003A1EBB" w:rsidRDefault="00B11C97" w:rsidP="00B46D58">
      <w:pPr>
        <w:pStyle w:val="BodyText"/>
        <w:widowControl w:val="0"/>
        <w:spacing w:after="160"/>
        <w:ind w:right="-7" w:firstLine="567"/>
        <w:jc w:val="center"/>
        <w:rPr>
          <w:rFonts w:ascii="GHEA Grapalat" w:hAnsi="GHEA Grapalat"/>
        </w:rPr>
      </w:pPr>
      <w:r>
        <w:rPr>
          <w:rFonts w:ascii="GHEA Grapalat" w:hAnsi="GHEA Grapalat"/>
        </w:rPr>
        <w:t>ГН</w:t>
      </w:r>
      <w:r w:rsidR="00456EBE" w:rsidRPr="003D4B18">
        <w:rPr>
          <w:rFonts w:ascii="GHEA Grapalat" w:hAnsi="GHEA Grapalat"/>
        </w:rPr>
        <w:t>О</w:t>
      </w:r>
      <w:r w:rsidR="00456EBE" w:rsidRPr="003D4B18">
        <w:rPr>
          <w:rFonts w:ascii="GHEA Grapalat" w:hAnsi="GHEA Grapalat"/>
          <w:i/>
        </w:rPr>
        <w:t xml:space="preserve"> </w:t>
      </w:r>
      <w:r w:rsidR="00456EBE" w:rsidRPr="005E5815">
        <w:rPr>
          <w:rFonts w:ascii="GHEA Grapalat" w:hAnsi="GHEA Grapalat"/>
          <w:i/>
          <w:lang w:val="af-ZA"/>
        </w:rPr>
        <w:t></w:t>
      </w:r>
      <w:r w:rsidR="00456EBE" w:rsidRPr="003D4B18">
        <w:rPr>
          <w:rFonts w:ascii="GHEA Grapalat" w:hAnsi="GHEA Grapalat"/>
        </w:rPr>
        <w:t>экспертный центр Республики Армения»</w:t>
      </w:r>
    </w:p>
    <w:p w:rsidR="000763E5" w:rsidRPr="003A1EBB" w:rsidRDefault="000763E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96865" w:rsidRPr="009044F1" w:rsidRDefault="000763E5" w:rsidP="00B46D58">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BodyText"/>
        <w:widowControl w:val="0"/>
        <w:spacing w:after="160"/>
        <w:ind w:right="-7" w:firstLine="567"/>
        <w:jc w:val="center"/>
        <w:rPr>
          <w:rFonts w:ascii="GHEA Grapalat" w:hAnsi="GHEA Grapalat" w:cs="Sylfaen"/>
        </w:rPr>
      </w:pPr>
    </w:p>
    <w:p w:rsidR="00096865" w:rsidRPr="009044F1" w:rsidRDefault="00096865" w:rsidP="00B46D58">
      <w:pPr>
        <w:pStyle w:val="BodyText"/>
        <w:widowControl w:val="0"/>
        <w:spacing w:after="160"/>
        <w:ind w:right="-7" w:firstLine="567"/>
        <w:jc w:val="center"/>
        <w:rPr>
          <w:rFonts w:ascii="GHEA Grapalat" w:hAnsi="GHEA Grapalat" w:cs="Sylfaen"/>
        </w:rPr>
      </w:pPr>
    </w:p>
    <w:p w:rsidR="00CE0D95" w:rsidRPr="009044F1" w:rsidRDefault="002B32D6" w:rsidP="00456EBE">
      <w:pPr>
        <w:pStyle w:val="BodyText"/>
        <w:widowControl w:val="0"/>
        <w:spacing w:after="160"/>
        <w:ind w:right="-7"/>
        <w:jc w:val="center"/>
        <w:rPr>
          <w:rFonts w:ascii="GHEA Grapalat" w:hAnsi="GHEA Grapalat"/>
        </w:rPr>
      </w:pPr>
      <w:r w:rsidRPr="009044F1">
        <w:rPr>
          <w:rFonts w:ascii="GHEA Grapalat" w:hAnsi="GHEA Grapalat"/>
        </w:rPr>
        <w:t xml:space="preserve">НА </w:t>
      </w:r>
      <w:r w:rsidR="00CC39F5">
        <w:rPr>
          <w:rFonts w:ascii="GHEA Grapalat" w:hAnsi="GHEA Grapalat"/>
        </w:rPr>
        <w:t>ЗАПРОС КОТИРОВОК</w:t>
      </w:r>
      <w:r w:rsidRPr="009044F1">
        <w:rPr>
          <w:rFonts w:ascii="GHEA Grapalat" w:hAnsi="GHEA Grapalat"/>
        </w:rPr>
        <w:t xml:space="preserve">, </w:t>
      </w:r>
      <w:r w:rsidR="00CC39F5" w:rsidRPr="00CC39F5">
        <w:rPr>
          <w:rFonts w:ascii="GHEA Grapalat" w:hAnsi="GHEA Grapalat" w:cs="Sylfaen"/>
        </w:rPr>
        <w:t xml:space="preserve">ОБЪЯВЛЕННЫЙ С ЦЕЛЬЮ ПРИОБРЕТЕНИЯ </w:t>
      </w:r>
      <w:r w:rsidR="00147414">
        <w:rPr>
          <w:rFonts w:ascii="GHEA Grapalat" w:hAnsi="GHEA Grapalat" w:cs="Sylfaen"/>
        </w:rPr>
        <w:t>Оборудование для измерения, наблюдения, обнаружения и анализа, хроматографы и другое подобное оборудование</w:t>
      </w:r>
      <w:r w:rsidR="007868D1" w:rsidRPr="007868D1">
        <w:rPr>
          <w:rFonts w:ascii="GHEA Grapalat" w:hAnsi="GHEA Grapalat" w:cs="Sylfaen"/>
        </w:rPr>
        <w:t xml:space="preserve"> </w:t>
      </w:r>
      <w:r w:rsidR="007868D1">
        <w:rPr>
          <w:rFonts w:ascii="GHEA Grapalat" w:hAnsi="GHEA Grapalat" w:cs="Sylfaen"/>
          <w:lang w:val="en-US"/>
        </w:rPr>
        <w:t xml:space="preserve"> </w:t>
      </w:r>
      <w:r w:rsidR="00CC39F5" w:rsidRPr="00CC39F5">
        <w:rPr>
          <w:rFonts w:ascii="GHEA Grapalat" w:hAnsi="GHEA Grapalat" w:cs="Sylfaen"/>
        </w:rPr>
        <w:t xml:space="preserve">ДЛЯ НУЖД </w:t>
      </w:r>
      <w:r w:rsidR="00B11C97">
        <w:rPr>
          <w:rFonts w:ascii="GHEA Grapalat" w:hAnsi="GHEA Grapalat" w:cs="Sylfaen"/>
        </w:rPr>
        <w:t>ГН</w:t>
      </w:r>
      <w:r w:rsidR="00CC39F5" w:rsidRPr="00CC39F5">
        <w:rPr>
          <w:rFonts w:ascii="GHEA Grapalat" w:hAnsi="GHEA Grapalat" w:cs="Sylfaen"/>
        </w:rPr>
        <w:t>О ЭКСПЕРТНЫЙ ЦЕНТР РЕСПУБЛИКИ АРМЕНИЯ</w:t>
      </w:r>
      <w:r w:rsidR="00456EBE" w:rsidRPr="003D4B18">
        <w:rPr>
          <w:rFonts w:ascii="GHEA Grapalat" w:hAnsi="GHEA Grapalat"/>
        </w:rPr>
        <w:t>»</w:t>
      </w:r>
    </w:p>
    <w:p w:rsidR="00CE0D95" w:rsidRPr="009044F1" w:rsidRDefault="00CE0D95" w:rsidP="00B46D58">
      <w:pPr>
        <w:pStyle w:val="BodyText"/>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984BDB" w:rsidRPr="009044F1" w:rsidRDefault="00984BDB" w:rsidP="00B46D58">
      <w:pPr>
        <w:widowControl w:val="0"/>
        <w:spacing w:after="160"/>
        <w:ind w:firstLine="567"/>
        <w:jc w:val="both"/>
        <w:rPr>
          <w:rFonts w:ascii="GHEA Grapalat" w:hAnsi="GHEA Grapalat"/>
          <w:i/>
        </w:rPr>
      </w:pP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9044F1" w:rsidRDefault="00CC39F5"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160AE4" w:rsidRPr="00CC39F5" w:rsidRDefault="00160AE4" w:rsidP="00B46D58">
      <w:pPr>
        <w:widowControl w:val="0"/>
        <w:spacing w:after="160"/>
        <w:ind w:firstLine="567"/>
        <w:jc w:val="center"/>
        <w:rPr>
          <w:rFonts w:ascii="GHEA Grapalat" w:hAnsi="GHEA Grapalat"/>
          <w:b/>
        </w:rPr>
      </w:pPr>
    </w:p>
    <w:p w:rsidR="00160AE4" w:rsidRPr="00CC39F5" w:rsidRDefault="00147414" w:rsidP="00CC39F5">
      <w:pPr>
        <w:widowControl w:val="0"/>
        <w:jc w:val="center"/>
        <w:rPr>
          <w:rFonts w:ascii="GHEA Grapalat" w:hAnsi="GHEA Grapalat"/>
          <w:b/>
        </w:rPr>
      </w:pPr>
      <w:r>
        <w:rPr>
          <w:rFonts w:ascii="GHEA Grapalat" w:hAnsi="GHEA Grapalat"/>
          <w:b/>
        </w:rPr>
        <w:t>Оборудование для измерения, наблюдения, обнаружения и анализа, хроматографы и другое подобное оборудование</w:t>
      </w:r>
      <w:r w:rsidR="00CC39F5" w:rsidRPr="002E069D">
        <w:rPr>
          <w:rFonts w:ascii="GHEA Grapalat" w:hAnsi="GHEA Grapalat"/>
          <w:b/>
        </w:rPr>
        <w:t>ДЛЯ НУЖД</w:t>
      </w:r>
      <w:r w:rsidR="00B11C97">
        <w:rPr>
          <w:rFonts w:ascii="GHEA Grapalat" w:hAnsi="GHEA Grapalat"/>
          <w:b/>
        </w:rPr>
        <w:t xml:space="preserve"> ГН</w:t>
      </w:r>
      <w:r w:rsidR="00CC39F5" w:rsidRPr="00CC39F5">
        <w:rPr>
          <w:rFonts w:ascii="GHEA Grapalat" w:hAnsi="GHEA Grapalat"/>
          <w:b/>
        </w:rPr>
        <w:t>О ЭКСПЕРТНЫЙ ЦЕНТР РЕСПУБЛИКИ АРМЕНИЯ»</w:t>
      </w:r>
    </w:p>
    <w:p w:rsidR="00096865" w:rsidRPr="00CC39F5" w:rsidRDefault="00CC39F5" w:rsidP="00CC39F5">
      <w:pPr>
        <w:widowControl w:val="0"/>
        <w:spacing w:after="160"/>
        <w:jc w:val="center"/>
        <w:rPr>
          <w:rFonts w:ascii="GHEA Grapalat" w:hAnsi="GHEA Grapalat"/>
          <w:b/>
        </w:rPr>
      </w:pPr>
      <w:r w:rsidRPr="009044F1">
        <w:rPr>
          <w:rFonts w:ascii="GHEA Grapalat" w:hAnsi="GHEA Grapalat"/>
          <w:b/>
        </w:rPr>
        <w:t xml:space="preserve">ПРИГЛАШЕНИЯ НА </w:t>
      </w:r>
      <w:r>
        <w:rPr>
          <w:rFonts w:ascii="GHEA Grapalat" w:hAnsi="GHEA Grapalat"/>
          <w:b/>
        </w:rPr>
        <w:t>ЗАПРОС КОТИРОВОК</w:t>
      </w:r>
      <w:r w:rsidRPr="009044F1">
        <w:rPr>
          <w:rFonts w:ascii="GHEA Grapalat" w:hAnsi="GHEA Grapalat"/>
          <w:b/>
        </w:rPr>
        <w:t xml:space="preserve">, </w:t>
      </w:r>
      <w:r w:rsidRPr="005C1BF7">
        <w:rPr>
          <w:rFonts w:ascii="GHEA Grapalat" w:hAnsi="GHEA Grapalat"/>
          <w:b/>
        </w:rPr>
        <w:br/>
      </w:r>
      <w:r w:rsidRPr="009044F1">
        <w:rPr>
          <w:rFonts w:ascii="GHEA Grapalat" w:hAnsi="GHEA Grapalat"/>
          <w:b/>
        </w:rPr>
        <w:t>ОБЪЯВЛЕННЫЙ С ЦЕЛЬЮ ПРИОБРЕТЕНИЯ</w:t>
      </w:r>
    </w:p>
    <w:p w:rsidR="00C67E80" w:rsidRPr="00CC39F5" w:rsidRDefault="00C67E80" w:rsidP="00B46D58">
      <w:pPr>
        <w:widowControl w:val="0"/>
        <w:spacing w:after="160"/>
        <w:jc w:val="center"/>
        <w:rPr>
          <w:rFonts w:ascii="GHEA Grapalat" w:hAnsi="GHEA Grapalat"/>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CC39F5">
        <w:rPr>
          <w:rFonts w:ascii="GHEA Grapalat" w:hAnsi="GHEA Grapalat"/>
          <w:b/>
        </w:rPr>
        <w:t>ЗАПРОС КОТИРОВОК</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lastRenderedPageBreak/>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pPr>
        <w:rPr>
          <w:rFonts w:ascii="GHEA Grapalat" w:hAnsi="GHEA Grapalat"/>
          <w:spacing w:val="-6"/>
        </w:rPr>
      </w:pPr>
      <w:r>
        <w:rPr>
          <w:rFonts w:ascii="GHEA Grapalat" w:hAnsi="GHEA Grapalat"/>
          <w:spacing w:val="-6"/>
        </w:rPr>
        <w:br w:type="page"/>
      </w:r>
    </w:p>
    <w:p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w:t>
      </w:r>
      <w:r w:rsidR="00291F25">
        <w:rPr>
          <w:rFonts w:ascii="GHEA Grapalat" w:hAnsi="GHEA Grapalat"/>
          <w:spacing w:val="-6"/>
        </w:rPr>
        <w:t xml:space="preserve">О </w:t>
      </w:r>
      <w:r w:rsidR="00CC39F5">
        <w:rPr>
          <w:rFonts w:ascii="GHEA Grapalat" w:hAnsi="GHEA Grapalat"/>
          <w:spacing w:val="-6"/>
        </w:rPr>
        <w:t xml:space="preserve"> ЗАПРОСЕ КОТИРОВОК</w:t>
      </w:r>
      <w:r w:rsidR="00096865" w:rsidRPr="006D2DF7">
        <w:rPr>
          <w:rFonts w:ascii="GHEA Grapalat" w:hAnsi="GHEA Grapalat"/>
          <w:spacing w:val="-6"/>
        </w:rPr>
        <w:t xml:space="preserve">, проводимом под кодом </w:t>
      </w:r>
      <w:r w:rsidR="00B11C97">
        <w:rPr>
          <w:rFonts w:ascii="GHEA Grapalat" w:hAnsi="GHEA Grapalat"/>
          <w:spacing w:val="-6"/>
        </w:rPr>
        <w:t xml:space="preserve">HHPK-GHAPDZB- </w:t>
      </w:r>
      <w:r w:rsidR="00147414">
        <w:rPr>
          <w:rFonts w:ascii="GHEA Grapalat" w:hAnsi="GHEA Grapalat"/>
          <w:spacing w:val="-6"/>
        </w:rPr>
        <w:t>09/21</w:t>
      </w:r>
      <w:r w:rsidR="00AA7117">
        <w:rPr>
          <w:rFonts w:ascii="GHEA Grapalat" w:hAnsi="GHEA Grapalat"/>
          <w:spacing w:val="-6"/>
        </w:rPr>
        <w:t xml:space="preserve"> </w:t>
      </w:r>
      <w:r w:rsidR="00096865"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w:t>
      </w:r>
      <w:r w:rsidR="00CC39F5" w:rsidRPr="00CC39F5">
        <w:rPr>
          <w:rFonts w:ascii="GHEA Grapalat" w:hAnsi="GHEA Grapalat"/>
          <w:i/>
          <w:lang w:val="af-ZA"/>
        </w:rPr>
        <w:t xml:space="preserve"> </w:t>
      </w:r>
      <w:r w:rsidR="00CC39F5" w:rsidRPr="00F22B3D">
        <w:rPr>
          <w:rFonts w:ascii="GHEA Grapalat" w:hAnsi="GHEA Grapalat"/>
          <w:i/>
          <w:lang w:val="af-ZA"/>
        </w:rPr>
        <w:t>merimharutyunyan@gmail.com</w:t>
      </w:r>
      <w:r w:rsidR="00CC39F5" w:rsidRPr="009044F1">
        <w:rPr>
          <w:rFonts w:ascii="GHEA Grapalat" w:hAnsi="GHEA Grapalat"/>
          <w:sz w:val="24"/>
          <w:szCs w:val="24"/>
        </w:rPr>
        <w:t xml:space="preserve"> </w:t>
      </w:r>
      <w:r w:rsidRPr="009044F1">
        <w:rPr>
          <w:rFonts w:ascii="GHEA Grapalat" w:hAnsi="GHEA Grapalat"/>
          <w:sz w:val="24"/>
          <w:szCs w:val="24"/>
        </w:rPr>
        <w:t>".</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Heading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Предметом закупки является приобретение "</w:t>
      </w:r>
      <w:r w:rsidR="00B11C97" w:rsidRPr="00B11C97">
        <w:t xml:space="preserve"> </w:t>
      </w:r>
      <w:r w:rsidR="00147414">
        <w:rPr>
          <w:rFonts w:ascii="GHEA Grapalat" w:hAnsi="GHEA Grapalat"/>
          <w:i w:val="0"/>
          <w:sz w:val="24"/>
          <w:szCs w:val="24"/>
        </w:rPr>
        <w:t>Оборудование для измерения, наблюдения, обнаружения и анализа, хроматографы и другое подобное оборудование</w:t>
      </w:r>
      <w:r w:rsidRPr="009044F1">
        <w:rPr>
          <w:rFonts w:ascii="GHEA Grapalat" w:hAnsi="GHEA Grapalat"/>
          <w:i w:val="0"/>
          <w:sz w:val="24"/>
          <w:szCs w:val="24"/>
        </w:rPr>
        <w:t>" (далее — также товар) для нужд "</w:t>
      </w:r>
      <w:r w:rsidR="00456EBE" w:rsidRPr="00456EBE">
        <w:rPr>
          <w:rFonts w:ascii="GHEA Grapalat" w:hAnsi="GHEA Grapalat"/>
          <w:i w:val="0"/>
          <w:sz w:val="24"/>
          <w:szCs w:val="24"/>
        </w:rPr>
        <w:t xml:space="preserve"> </w:t>
      </w:r>
      <w:r w:rsidR="00B11C97">
        <w:rPr>
          <w:rFonts w:ascii="GHEA Grapalat" w:hAnsi="GHEA Grapalat"/>
          <w:i w:val="0"/>
          <w:sz w:val="24"/>
          <w:szCs w:val="24"/>
        </w:rPr>
        <w:t>ГН</w:t>
      </w:r>
      <w:r w:rsidR="00456EBE" w:rsidRPr="003D4B18">
        <w:rPr>
          <w:rFonts w:ascii="GHEA Grapalat" w:hAnsi="GHEA Grapalat"/>
          <w:i w:val="0"/>
          <w:sz w:val="24"/>
          <w:szCs w:val="24"/>
        </w:rPr>
        <w:t xml:space="preserve">О </w:t>
      </w:r>
      <w:r w:rsidR="00456EBE" w:rsidRPr="005E5815">
        <w:rPr>
          <w:rFonts w:ascii="GHEA Grapalat" w:hAnsi="GHEA Grapalat"/>
          <w:i w:val="0"/>
          <w:lang w:val="af-ZA"/>
        </w:rPr>
        <w:t></w:t>
      </w:r>
      <w:r w:rsidR="00456EBE" w:rsidRPr="003D4B18">
        <w:rPr>
          <w:rFonts w:ascii="GHEA Grapalat" w:hAnsi="GHEA Grapalat"/>
          <w:i w:val="0"/>
          <w:sz w:val="24"/>
          <w:szCs w:val="24"/>
        </w:rPr>
        <w:t>экспертный центр Республики Армения»</w:t>
      </w:r>
      <w:r w:rsidRPr="009044F1">
        <w:rPr>
          <w:rFonts w:ascii="GHEA Grapalat" w:hAnsi="GHEA Grapalat"/>
          <w:i w:val="0"/>
          <w:sz w:val="24"/>
          <w:szCs w:val="24"/>
        </w:rPr>
        <w:t>", которые сгруппированы в лоты "</w:t>
      </w:r>
      <w:r w:rsidR="00147414">
        <w:rPr>
          <w:rFonts w:ascii="GHEA Grapalat" w:hAnsi="GHEA Grapalat"/>
          <w:i w:val="0"/>
          <w:sz w:val="24"/>
          <w:szCs w:val="24"/>
          <w:lang w:val="en-US"/>
        </w:rPr>
        <w:t>10</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096865" w:rsidRPr="009044F1" w:rsidTr="004E0B7B">
        <w:trPr>
          <w:jc w:val="center"/>
        </w:trPr>
        <w:tc>
          <w:tcPr>
            <w:tcW w:w="1530"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147414" w:rsidRPr="009044F1" w:rsidTr="007D28DB">
        <w:trPr>
          <w:trHeight w:val="107"/>
          <w:jc w:val="center"/>
        </w:trPr>
        <w:tc>
          <w:tcPr>
            <w:tcW w:w="1530" w:type="dxa"/>
            <w:vAlign w:val="center"/>
          </w:tcPr>
          <w:p w:rsidR="00147414" w:rsidRDefault="00147414" w:rsidP="00147414">
            <w:pPr>
              <w:jc w:val="center"/>
              <w:rPr>
                <w:rFonts w:ascii="GHEA Grapalat" w:hAnsi="GHEA Grapalat" w:cs="Calibri"/>
                <w:sz w:val="22"/>
                <w:szCs w:val="22"/>
              </w:rPr>
            </w:pPr>
            <w:r>
              <w:rPr>
                <w:rFonts w:ascii="GHEA Grapalat" w:hAnsi="GHEA Grapalat" w:cs="Calibri"/>
                <w:sz w:val="22"/>
                <w:szCs w:val="22"/>
              </w:rPr>
              <w:t>1</w:t>
            </w:r>
          </w:p>
        </w:tc>
        <w:tc>
          <w:tcPr>
            <w:tcW w:w="7704" w:type="dxa"/>
          </w:tcPr>
          <w:p w:rsidR="00147414" w:rsidRPr="002D747A" w:rsidRDefault="00147414" w:rsidP="00147414">
            <w:r w:rsidRPr="002D747A">
              <w:t>хроматографы</w:t>
            </w:r>
          </w:p>
        </w:tc>
      </w:tr>
      <w:tr w:rsidR="00147414" w:rsidRPr="009044F1" w:rsidTr="007D28DB">
        <w:trPr>
          <w:trHeight w:val="107"/>
          <w:jc w:val="center"/>
        </w:trPr>
        <w:tc>
          <w:tcPr>
            <w:tcW w:w="1530" w:type="dxa"/>
            <w:vAlign w:val="center"/>
          </w:tcPr>
          <w:p w:rsidR="00147414" w:rsidRPr="007D28DB" w:rsidRDefault="00147414" w:rsidP="00147414">
            <w:pPr>
              <w:jc w:val="center"/>
              <w:rPr>
                <w:rFonts w:ascii="GHEA Grapalat" w:hAnsi="GHEA Grapalat" w:cs="Calibri"/>
                <w:sz w:val="22"/>
                <w:szCs w:val="22"/>
                <w:lang w:val="en-US"/>
              </w:rPr>
            </w:pPr>
            <w:r>
              <w:rPr>
                <w:rFonts w:ascii="GHEA Grapalat" w:hAnsi="GHEA Grapalat" w:cs="Calibri"/>
                <w:sz w:val="22"/>
                <w:szCs w:val="22"/>
                <w:lang w:val="en-US"/>
              </w:rPr>
              <w:t>2</w:t>
            </w:r>
          </w:p>
        </w:tc>
        <w:tc>
          <w:tcPr>
            <w:tcW w:w="7704" w:type="dxa"/>
          </w:tcPr>
          <w:p w:rsidR="00147414" w:rsidRPr="002D747A" w:rsidRDefault="00147414" w:rsidP="00147414">
            <w:r w:rsidRPr="002D747A">
              <w:t>Обнаружение и аналитическое оборудование</w:t>
            </w:r>
          </w:p>
        </w:tc>
      </w:tr>
      <w:tr w:rsidR="00147414" w:rsidRPr="009044F1" w:rsidTr="007D28DB">
        <w:trPr>
          <w:trHeight w:val="107"/>
          <w:jc w:val="center"/>
        </w:trPr>
        <w:tc>
          <w:tcPr>
            <w:tcW w:w="1530" w:type="dxa"/>
            <w:vAlign w:val="center"/>
          </w:tcPr>
          <w:p w:rsidR="00147414" w:rsidRPr="007D28DB" w:rsidRDefault="00147414" w:rsidP="00147414">
            <w:pPr>
              <w:jc w:val="center"/>
              <w:rPr>
                <w:rFonts w:ascii="GHEA Grapalat" w:hAnsi="GHEA Grapalat" w:cs="Calibri"/>
                <w:sz w:val="22"/>
                <w:szCs w:val="22"/>
                <w:lang w:val="en-US"/>
              </w:rPr>
            </w:pPr>
            <w:r>
              <w:rPr>
                <w:rFonts w:ascii="GHEA Grapalat" w:hAnsi="GHEA Grapalat" w:cs="Calibri"/>
                <w:sz w:val="22"/>
                <w:szCs w:val="22"/>
                <w:lang w:val="en-US"/>
              </w:rPr>
              <w:t>3</w:t>
            </w:r>
          </w:p>
        </w:tc>
        <w:tc>
          <w:tcPr>
            <w:tcW w:w="7704" w:type="dxa"/>
          </w:tcPr>
          <w:p w:rsidR="00147414" w:rsidRPr="002D747A" w:rsidRDefault="00147414" w:rsidP="00147414">
            <w:r w:rsidRPr="002D747A">
              <w:t>Обнаружение и аналитическое оборудование</w:t>
            </w:r>
          </w:p>
        </w:tc>
      </w:tr>
      <w:tr w:rsidR="00147414" w:rsidRPr="009044F1" w:rsidTr="007D28DB">
        <w:trPr>
          <w:trHeight w:val="107"/>
          <w:jc w:val="center"/>
        </w:trPr>
        <w:tc>
          <w:tcPr>
            <w:tcW w:w="1530" w:type="dxa"/>
            <w:vAlign w:val="center"/>
          </w:tcPr>
          <w:p w:rsidR="00147414" w:rsidRPr="007D28DB" w:rsidRDefault="00147414" w:rsidP="00147414">
            <w:pPr>
              <w:jc w:val="center"/>
              <w:rPr>
                <w:rFonts w:ascii="GHEA Grapalat" w:hAnsi="GHEA Grapalat" w:cs="Calibri"/>
                <w:sz w:val="22"/>
                <w:szCs w:val="22"/>
                <w:lang w:val="en-US"/>
              </w:rPr>
            </w:pPr>
            <w:r>
              <w:rPr>
                <w:rFonts w:ascii="GHEA Grapalat" w:hAnsi="GHEA Grapalat" w:cs="Calibri"/>
                <w:sz w:val="22"/>
                <w:szCs w:val="22"/>
                <w:lang w:val="en-US"/>
              </w:rPr>
              <w:t>4</w:t>
            </w:r>
          </w:p>
        </w:tc>
        <w:tc>
          <w:tcPr>
            <w:tcW w:w="7704" w:type="dxa"/>
          </w:tcPr>
          <w:p w:rsidR="00147414" w:rsidRPr="002D747A" w:rsidRDefault="00147414" w:rsidP="00147414">
            <w:r w:rsidRPr="002D747A">
              <w:t>Образцы для контрольной работы</w:t>
            </w:r>
          </w:p>
        </w:tc>
      </w:tr>
      <w:tr w:rsidR="00147414" w:rsidRPr="009044F1" w:rsidTr="007D28DB">
        <w:trPr>
          <w:trHeight w:val="107"/>
          <w:jc w:val="center"/>
        </w:trPr>
        <w:tc>
          <w:tcPr>
            <w:tcW w:w="1530" w:type="dxa"/>
            <w:vAlign w:val="center"/>
          </w:tcPr>
          <w:p w:rsidR="00147414" w:rsidRPr="007D28DB" w:rsidRDefault="00147414" w:rsidP="00147414">
            <w:pPr>
              <w:jc w:val="center"/>
              <w:rPr>
                <w:rFonts w:ascii="GHEA Grapalat" w:hAnsi="GHEA Grapalat" w:cs="Calibri"/>
                <w:sz w:val="22"/>
                <w:szCs w:val="22"/>
                <w:lang w:val="en-US"/>
              </w:rPr>
            </w:pPr>
            <w:r>
              <w:rPr>
                <w:rFonts w:ascii="GHEA Grapalat" w:hAnsi="GHEA Grapalat" w:cs="Calibri"/>
                <w:sz w:val="22"/>
                <w:szCs w:val="22"/>
                <w:lang w:val="en-US"/>
              </w:rPr>
              <w:t>5</w:t>
            </w:r>
          </w:p>
        </w:tc>
        <w:tc>
          <w:tcPr>
            <w:tcW w:w="7704" w:type="dxa"/>
          </w:tcPr>
          <w:p w:rsidR="00147414" w:rsidRPr="002D747A" w:rsidRDefault="00147414" w:rsidP="00147414">
            <w:r w:rsidRPr="002D747A">
              <w:t>Лупы</w:t>
            </w:r>
          </w:p>
        </w:tc>
      </w:tr>
      <w:tr w:rsidR="00147414" w:rsidRPr="009044F1" w:rsidTr="007D28DB">
        <w:trPr>
          <w:trHeight w:val="107"/>
          <w:jc w:val="center"/>
        </w:trPr>
        <w:tc>
          <w:tcPr>
            <w:tcW w:w="1530" w:type="dxa"/>
            <w:vAlign w:val="center"/>
          </w:tcPr>
          <w:p w:rsidR="00147414" w:rsidRPr="007D28DB" w:rsidRDefault="00147414" w:rsidP="00147414">
            <w:pPr>
              <w:jc w:val="center"/>
              <w:rPr>
                <w:rFonts w:ascii="GHEA Grapalat" w:hAnsi="GHEA Grapalat" w:cs="Calibri"/>
                <w:sz w:val="22"/>
                <w:szCs w:val="22"/>
                <w:lang w:val="en-US"/>
              </w:rPr>
            </w:pPr>
            <w:r>
              <w:rPr>
                <w:rFonts w:ascii="GHEA Grapalat" w:hAnsi="GHEA Grapalat" w:cs="Calibri"/>
                <w:sz w:val="22"/>
                <w:szCs w:val="22"/>
                <w:lang w:val="en-US"/>
              </w:rPr>
              <w:t>6</w:t>
            </w:r>
          </w:p>
        </w:tc>
        <w:tc>
          <w:tcPr>
            <w:tcW w:w="7704" w:type="dxa"/>
          </w:tcPr>
          <w:p w:rsidR="00147414" w:rsidRPr="002D747A" w:rsidRDefault="00147414" w:rsidP="00147414">
            <w:r w:rsidRPr="002D747A">
              <w:t xml:space="preserve">Контрольно-измерительные приборы </w:t>
            </w:r>
          </w:p>
        </w:tc>
      </w:tr>
      <w:tr w:rsidR="00147414" w:rsidRPr="009044F1" w:rsidTr="007D28DB">
        <w:trPr>
          <w:trHeight w:val="107"/>
          <w:jc w:val="center"/>
        </w:trPr>
        <w:tc>
          <w:tcPr>
            <w:tcW w:w="1530" w:type="dxa"/>
            <w:vAlign w:val="center"/>
          </w:tcPr>
          <w:p w:rsidR="00147414" w:rsidRPr="007D28DB" w:rsidRDefault="00147414" w:rsidP="00147414">
            <w:pPr>
              <w:jc w:val="center"/>
              <w:rPr>
                <w:rFonts w:ascii="GHEA Grapalat" w:hAnsi="GHEA Grapalat" w:cs="Calibri"/>
                <w:sz w:val="22"/>
                <w:szCs w:val="22"/>
                <w:lang w:val="en-US"/>
              </w:rPr>
            </w:pPr>
            <w:r>
              <w:rPr>
                <w:rFonts w:ascii="GHEA Grapalat" w:hAnsi="GHEA Grapalat" w:cs="Calibri"/>
                <w:sz w:val="22"/>
                <w:szCs w:val="22"/>
                <w:lang w:val="en-US"/>
              </w:rPr>
              <w:t>7</w:t>
            </w:r>
          </w:p>
        </w:tc>
        <w:tc>
          <w:tcPr>
            <w:tcW w:w="7704" w:type="dxa"/>
          </w:tcPr>
          <w:p w:rsidR="00147414" w:rsidRPr="002D747A" w:rsidRDefault="00147414" w:rsidP="00147414">
            <w:r w:rsidRPr="002D747A">
              <w:t xml:space="preserve">Контрольно-измерительные приборы </w:t>
            </w:r>
          </w:p>
        </w:tc>
      </w:tr>
      <w:tr w:rsidR="00147414" w:rsidRPr="009044F1" w:rsidTr="007D28DB">
        <w:trPr>
          <w:trHeight w:val="107"/>
          <w:jc w:val="center"/>
        </w:trPr>
        <w:tc>
          <w:tcPr>
            <w:tcW w:w="1530" w:type="dxa"/>
            <w:vAlign w:val="center"/>
          </w:tcPr>
          <w:p w:rsidR="00147414" w:rsidRPr="007D28DB" w:rsidRDefault="00147414" w:rsidP="00147414">
            <w:pPr>
              <w:jc w:val="center"/>
              <w:rPr>
                <w:rFonts w:ascii="GHEA Grapalat" w:hAnsi="GHEA Grapalat" w:cs="Calibri"/>
                <w:sz w:val="22"/>
                <w:szCs w:val="22"/>
                <w:lang w:val="en-US"/>
              </w:rPr>
            </w:pPr>
            <w:r>
              <w:rPr>
                <w:rFonts w:ascii="GHEA Grapalat" w:hAnsi="GHEA Grapalat" w:cs="Calibri"/>
                <w:sz w:val="22"/>
                <w:szCs w:val="22"/>
                <w:lang w:val="en-US"/>
              </w:rPr>
              <w:t>8</w:t>
            </w:r>
          </w:p>
        </w:tc>
        <w:tc>
          <w:tcPr>
            <w:tcW w:w="7704" w:type="dxa"/>
          </w:tcPr>
          <w:p w:rsidR="00147414" w:rsidRPr="002D747A" w:rsidRDefault="00147414" w:rsidP="00147414">
            <w:r w:rsidRPr="002D747A">
              <w:t>pH метры</w:t>
            </w:r>
          </w:p>
        </w:tc>
      </w:tr>
      <w:tr w:rsidR="00147414" w:rsidRPr="009044F1" w:rsidTr="007D28DB">
        <w:trPr>
          <w:trHeight w:val="107"/>
          <w:jc w:val="center"/>
        </w:trPr>
        <w:tc>
          <w:tcPr>
            <w:tcW w:w="1530" w:type="dxa"/>
            <w:vAlign w:val="center"/>
          </w:tcPr>
          <w:p w:rsidR="00147414" w:rsidRPr="007D28DB" w:rsidRDefault="00147414" w:rsidP="00147414">
            <w:pPr>
              <w:jc w:val="center"/>
              <w:rPr>
                <w:rFonts w:ascii="GHEA Grapalat" w:hAnsi="GHEA Grapalat" w:cs="Calibri"/>
                <w:sz w:val="22"/>
                <w:szCs w:val="22"/>
                <w:lang w:val="en-US"/>
              </w:rPr>
            </w:pPr>
            <w:r>
              <w:rPr>
                <w:rFonts w:ascii="GHEA Grapalat" w:hAnsi="GHEA Grapalat" w:cs="Calibri"/>
                <w:sz w:val="22"/>
                <w:szCs w:val="22"/>
                <w:lang w:val="en-US"/>
              </w:rPr>
              <w:t>9</w:t>
            </w:r>
          </w:p>
        </w:tc>
        <w:tc>
          <w:tcPr>
            <w:tcW w:w="7704" w:type="dxa"/>
          </w:tcPr>
          <w:p w:rsidR="00147414" w:rsidRPr="002D747A" w:rsidRDefault="00147414" w:rsidP="00147414">
            <w:r w:rsidRPr="002D747A">
              <w:t>Лабораторная водяная баня</w:t>
            </w:r>
          </w:p>
        </w:tc>
      </w:tr>
      <w:tr w:rsidR="00147414" w:rsidRPr="009044F1" w:rsidTr="007D28DB">
        <w:trPr>
          <w:trHeight w:val="107"/>
          <w:jc w:val="center"/>
        </w:trPr>
        <w:tc>
          <w:tcPr>
            <w:tcW w:w="1530" w:type="dxa"/>
            <w:vAlign w:val="center"/>
          </w:tcPr>
          <w:p w:rsidR="00147414" w:rsidRPr="007D28DB" w:rsidRDefault="00147414" w:rsidP="00147414">
            <w:pPr>
              <w:jc w:val="center"/>
              <w:rPr>
                <w:rFonts w:ascii="GHEA Grapalat" w:hAnsi="GHEA Grapalat" w:cs="Calibri"/>
                <w:sz w:val="22"/>
                <w:szCs w:val="22"/>
                <w:lang w:val="en-US"/>
              </w:rPr>
            </w:pPr>
            <w:r>
              <w:rPr>
                <w:rFonts w:ascii="GHEA Grapalat" w:hAnsi="GHEA Grapalat" w:cs="Calibri"/>
                <w:sz w:val="22"/>
                <w:szCs w:val="22"/>
                <w:lang w:val="en-US"/>
              </w:rPr>
              <w:t>10</w:t>
            </w:r>
          </w:p>
        </w:tc>
        <w:tc>
          <w:tcPr>
            <w:tcW w:w="7704" w:type="dxa"/>
          </w:tcPr>
          <w:p w:rsidR="00147414" w:rsidRDefault="00147414" w:rsidP="00147414">
            <w:r w:rsidRPr="002D747A">
              <w:t>водоочистное оборудование</w:t>
            </w:r>
          </w:p>
        </w:tc>
      </w:tr>
    </w:tbl>
    <w:p w:rsidR="00147414" w:rsidRDefault="00147414" w:rsidP="00B46D58">
      <w:pPr>
        <w:pStyle w:val="BodyTextIndent2"/>
        <w:widowControl w:val="0"/>
        <w:spacing w:after="160" w:line="240" w:lineRule="auto"/>
        <w:ind w:firstLine="567"/>
        <w:rPr>
          <w:rFonts w:ascii="GHEA Grapalat" w:hAnsi="GHEA Grapalat"/>
          <w:sz w:val="24"/>
          <w:szCs w:val="24"/>
        </w:rPr>
      </w:pPr>
    </w:p>
    <w:p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0B2CFA" w:rsidRPr="000811C1" w:rsidRDefault="000B2CFA" w:rsidP="00B46D58">
      <w:pPr>
        <w:pStyle w:val="BodyTextIndent2"/>
        <w:widowControl w:val="0"/>
        <w:spacing w:after="160" w:line="240" w:lineRule="auto"/>
        <w:ind w:firstLine="567"/>
        <w:rPr>
          <w:rFonts w:ascii="GHEA Grapalat" w:hAnsi="GHEA Grapalat"/>
          <w:sz w:val="24"/>
          <w:szCs w:val="24"/>
        </w:rPr>
      </w:pP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B46D58">
      <w:pPr>
        <w:widowControl w:val="0"/>
        <w:tabs>
          <w:tab w:val="left" w:pos="1134"/>
          <w:tab w:val="left" w:pos="7200"/>
        </w:tabs>
        <w:spacing w:after="160"/>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w:t>
      </w:r>
      <w:r w:rsidRPr="009044F1">
        <w:rPr>
          <w:rFonts w:ascii="GHEA Grapalat" w:hAnsi="GHEA Grapalat"/>
        </w:rPr>
        <w:lastRenderedPageBreak/>
        <w:t>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Pr="009044F1">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 xml:space="preserve">лицом, имеющим возможность предопределять решения юридического </w:t>
      </w:r>
      <w:r w:rsidRPr="009044F1">
        <w:rPr>
          <w:rFonts w:ascii="GHEA Grapalat" w:hAnsi="GHEA Grapalat"/>
          <w:color w:val="000000"/>
        </w:rPr>
        <w:lastRenderedPageBreak/>
        <w:t>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C30753" w:rsidRDefault="00096865" w:rsidP="00B46D58">
      <w:pPr>
        <w:widowControl w:val="0"/>
        <w:tabs>
          <w:tab w:val="left" w:pos="1134"/>
        </w:tabs>
        <w:spacing w:after="160"/>
        <w:ind w:firstLine="567"/>
        <w:jc w:val="both"/>
        <w:rPr>
          <w:rFonts w:ascii="GHEA Grapalat" w:hAnsi="GHEA Grapalat" w:cs="Arial Armenian"/>
        </w:rPr>
      </w:pPr>
      <w:r w:rsidRPr="00C30753">
        <w:rPr>
          <w:rFonts w:ascii="GHEA Grapalat" w:hAnsi="GHEA Grapalat"/>
        </w:rPr>
        <w:t>2.4</w:t>
      </w:r>
      <w:r w:rsidR="00D13662" w:rsidRPr="00C30753">
        <w:rPr>
          <w:rFonts w:ascii="GHEA Grapalat" w:hAnsi="GHEA Grapalat"/>
        </w:rPr>
        <w:t>.</w:t>
      </w:r>
      <w:r w:rsidR="00E1385B" w:rsidRPr="00C30753">
        <w:rPr>
          <w:rFonts w:ascii="GHEA Grapalat" w:hAnsi="GHEA Grapalat"/>
        </w:rPr>
        <w:tab/>
      </w:r>
      <w:r w:rsidRPr="00C30753">
        <w:rPr>
          <w:rFonts w:ascii="GHEA Grapalat" w:hAnsi="GHEA Grapalat"/>
        </w:rPr>
        <w:t>Участник</w:t>
      </w:r>
      <w:r w:rsidR="000C3F69" w:rsidRPr="00C30753">
        <w:rPr>
          <w:rFonts w:ascii="GHEA Grapalat" w:hAnsi="GHEA Grapalat"/>
        </w:rPr>
        <w:t>,</w:t>
      </w:r>
      <w:r w:rsidRPr="00C30753">
        <w:rPr>
          <w:rFonts w:ascii="GHEA Grapalat" w:hAnsi="GHEA Grapalat"/>
        </w:rPr>
        <w:t xml:space="preserve"> </w:t>
      </w:r>
      <w:r w:rsidR="002C1D72" w:rsidRPr="00C30753">
        <w:rPr>
          <w:rFonts w:ascii="GHEA Grapalat" w:hAnsi="GHEA Grapalat"/>
        </w:rPr>
        <w:t xml:space="preserve">в случае признания </w:t>
      </w:r>
      <w:r w:rsidR="00876D7D" w:rsidRPr="00C30753">
        <w:rPr>
          <w:rFonts w:ascii="GHEA Grapalat" w:hAnsi="GHEA Grapalat"/>
        </w:rPr>
        <w:t>ото</w:t>
      </w:r>
      <w:r w:rsidR="002C1D72" w:rsidRPr="00C30753">
        <w:rPr>
          <w:rFonts w:ascii="GHEA Grapalat" w:hAnsi="GHEA Grapalat"/>
        </w:rPr>
        <w:t>бранным участником</w:t>
      </w:r>
      <w:r w:rsidR="000C3F69" w:rsidRPr="00C30753">
        <w:rPr>
          <w:rFonts w:ascii="GHEA Grapalat" w:hAnsi="GHEA Grapalat"/>
        </w:rPr>
        <w:t>,</w:t>
      </w:r>
      <w:r w:rsidR="002C1D72" w:rsidRPr="00C30753">
        <w:rPr>
          <w:rFonts w:ascii="GHEA Grapalat" w:hAnsi="GHEA Grapalat"/>
        </w:rPr>
        <w:t xml:space="preserve"> в срок</w:t>
      </w:r>
      <w:r w:rsidR="00BB67B5" w:rsidRPr="00C30753">
        <w:rPr>
          <w:rFonts w:ascii="GHEA Grapalat" w:hAnsi="GHEA Grapalat"/>
        </w:rPr>
        <w:t>и</w:t>
      </w:r>
      <w:r w:rsidR="002C1D72" w:rsidRPr="00C30753">
        <w:rPr>
          <w:rFonts w:ascii="GHEA Grapalat" w:hAnsi="GHEA Grapalat"/>
        </w:rPr>
        <w:t xml:space="preserve"> и порядке, установленны</w:t>
      </w:r>
      <w:r w:rsidR="00180D64" w:rsidRPr="00C30753">
        <w:rPr>
          <w:rFonts w:ascii="GHEA Grapalat" w:hAnsi="GHEA Grapalat"/>
        </w:rPr>
        <w:t>ми</w:t>
      </w:r>
      <w:r w:rsidR="002C1D72" w:rsidRPr="00C30753">
        <w:rPr>
          <w:rFonts w:ascii="GHEA Grapalat" w:hAnsi="GHEA Grapalat"/>
        </w:rPr>
        <w:t xml:space="preserve"> статьей 35 </w:t>
      </w:r>
      <w:r w:rsidR="00876D7D" w:rsidRPr="00C30753">
        <w:rPr>
          <w:rFonts w:ascii="GHEA Grapalat" w:hAnsi="GHEA Grapalat"/>
        </w:rPr>
        <w:t>З</w:t>
      </w:r>
      <w:r w:rsidR="002C1D72" w:rsidRPr="00C30753">
        <w:rPr>
          <w:rFonts w:ascii="GHEA Grapalat" w:hAnsi="GHEA Grapalat"/>
        </w:rPr>
        <w:t xml:space="preserve">акона, </w:t>
      </w:r>
      <w:r w:rsidR="00466F7A" w:rsidRPr="00C30753">
        <w:rPr>
          <w:rFonts w:ascii="GHEA Grapalat" w:hAnsi="GHEA Grapalat"/>
        </w:rPr>
        <w:t xml:space="preserve">представляет </w:t>
      </w:r>
      <w:r w:rsidR="002C1D72" w:rsidRPr="00C30753">
        <w:rPr>
          <w:rFonts w:ascii="GHEA Grapalat" w:hAnsi="GHEA Grapalat"/>
        </w:rPr>
        <w:t>обеспеч</w:t>
      </w:r>
      <w:r w:rsidR="00466F7A" w:rsidRPr="00C30753">
        <w:rPr>
          <w:rFonts w:ascii="GHEA Grapalat" w:hAnsi="GHEA Grapalat"/>
        </w:rPr>
        <w:t>ение</w:t>
      </w:r>
      <w:r w:rsidR="002C1D72" w:rsidRPr="00C30753">
        <w:rPr>
          <w:rFonts w:ascii="GHEA Grapalat" w:hAnsi="GHEA Grapalat"/>
        </w:rPr>
        <w:t xml:space="preserve"> квалификаци</w:t>
      </w:r>
      <w:r w:rsidR="00466F7A" w:rsidRPr="00C30753">
        <w:rPr>
          <w:rFonts w:ascii="GHEA Grapalat" w:hAnsi="GHEA Grapalat"/>
        </w:rPr>
        <w:t>и</w:t>
      </w:r>
      <w:r w:rsidR="002C1D72" w:rsidRPr="00C30753">
        <w:rPr>
          <w:rFonts w:ascii="GHEA Grapalat" w:hAnsi="GHEA Grapalat"/>
        </w:rPr>
        <w:t xml:space="preserve"> в размере </w:t>
      </w:r>
      <w:r w:rsidR="00A425E2" w:rsidRPr="00C30753">
        <w:rPr>
          <w:rFonts w:ascii="GHEA Grapalat" w:hAnsi="GHEA Grapalat"/>
        </w:rPr>
        <w:t>15 процентов</w:t>
      </w:r>
      <w:r w:rsidR="00C30753" w:rsidRPr="00C30753">
        <w:rPr>
          <w:rFonts w:ascii="GHEA Grapalat" w:hAnsi="GHEA Grapalat"/>
          <w:vertAlign w:val="superscript"/>
        </w:rPr>
        <w:t xml:space="preserve"> </w:t>
      </w:r>
      <w:r w:rsidR="00A425E2" w:rsidRPr="00C30753">
        <w:rPr>
          <w:rFonts w:ascii="GHEA Grapalat" w:hAnsi="GHEA Grapalat"/>
        </w:rPr>
        <w:t>представленного им ценового предложения.</w:t>
      </w:r>
      <w:r w:rsidR="00A425E2" w:rsidRPr="00C30753">
        <w:t xml:space="preserve"> </w:t>
      </w:r>
      <w:r w:rsidR="00A425E2" w:rsidRPr="00C30753">
        <w:rPr>
          <w:rFonts w:ascii="GHEA Grapalat" w:hAnsi="GHEA Grapalat"/>
        </w:rPr>
        <w:t xml:space="preserve">Обеспечение квалификации не представляется, если отобранный участник или в рамках данной процедуры организация, производящая поставляемые </w:t>
      </w:r>
      <w:r w:rsidR="00F2113B" w:rsidRPr="00C30753">
        <w:rPr>
          <w:rFonts w:ascii="GHEA Grapalat" w:hAnsi="GHEA Grapalat"/>
        </w:rPr>
        <w:t xml:space="preserve">последним </w:t>
      </w:r>
      <w:r w:rsidR="00A425E2" w:rsidRPr="00C30753">
        <w:rPr>
          <w:rFonts w:ascii="GHEA Grapalat" w:hAnsi="GHEA Grapalat"/>
        </w:rPr>
        <w:t xml:space="preserve">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w:t>
      </w:r>
      <w:r w:rsidR="00A425E2" w:rsidRPr="00C30753">
        <w:rPr>
          <w:rFonts w:ascii="GHEA Grapalat" w:hAnsi="GHEA Grapalat"/>
        </w:rPr>
        <w:lastRenderedPageBreak/>
        <w:t>размере суверенного рейтинга Республики Армения</w:t>
      </w:r>
      <w:r w:rsidR="000964F1" w:rsidRPr="00C30753">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32548E"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C30753">
        <w:rPr>
          <w:rFonts w:ascii="GHEA Grapalat" w:hAnsi="GHEA Grapalat"/>
          <w:lang w:val="hy-AM"/>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C30753"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w:t>
      </w:r>
      <w:r w:rsidRPr="009044F1">
        <w:rPr>
          <w:rFonts w:ascii="GHEA Grapalat" w:hAnsi="GHEA Grapalat"/>
        </w:rPr>
        <w:lastRenderedPageBreak/>
        <w:t>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CC39F5">
        <w:rPr>
          <w:rFonts w:ascii="GHEA Grapalat" w:hAnsi="GHEA Grapalat"/>
          <w:sz w:val="24"/>
          <w:szCs w:val="24"/>
        </w:rPr>
        <w:t>запрос котировок</w:t>
      </w:r>
      <w:r w:rsidRPr="009044F1">
        <w:rPr>
          <w:rFonts w:ascii="GHEA Grapalat" w:hAnsi="GHEA Grapalat"/>
          <w:sz w:val="24"/>
          <w:szCs w:val="24"/>
        </w:rPr>
        <w:t>.</w:t>
      </w:r>
    </w:p>
    <w:p w:rsidR="00A80ECD" w:rsidRDefault="00A80ECD" w:rsidP="008C6890">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Заявки на процедуру необходимо представить в комиссию по адресу "</w:t>
      </w:r>
      <w:r w:rsidR="00C30753" w:rsidRPr="00C30753">
        <w:rPr>
          <w:rFonts w:ascii="GHEA Grapalat" w:hAnsi="GHEA Grapalat"/>
          <w:sz w:val="24"/>
          <w:szCs w:val="24"/>
        </w:rPr>
        <w:t xml:space="preserve"> г. Ереван, </w:t>
      </w:r>
      <w:r w:rsidR="00C30753" w:rsidRPr="003D4B18">
        <w:rPr>
          <w:rFonts w:ascii="GHEA Grapalat" w:hAnsi="GHEA Grapalat"/>
          <w:sz w:val="24"/>
          <w:szCs w:val="24"/>
        </w:rPr>
        <w:t>Аршакуняц 23</w:t>
      </w:r>
      <w:r>
        <w:rPr>
          <w:rFonts w:ascii="GHEA Grapalat" w:hAnsi="GHEA Grapalat"/>
          <w:sz w:val="24"/>
          <w:szCs w:val="24"/>
        </w:rPr>
        <w:t xml:space="preserve">" не позднее, чем </w:t>
      </w:r>
      <w:r w:rsidRPr="00C30753">
        <w:rPr>
          <w:rFonts w:ascii="GHEA Grapalat" w:hAnsi="GHEA Grapalat"/>
          <w:b/>
          <w:sz w:val="24"/>
          <w:szCs w:val="24"/>
        </w:rPr>
        <w:t>"</w:t>
      </w:r>
      <w:r w:rsidR="00147414">
        <w:rPr>
          <w:rFonts w:ascii="GHEA Grapalat" w:hAnsi="GHEA Grapalat"/>
          <w:b/>
          <w:sz w:val="24"/>
          <w:szCs w:val="24"/>
        </w:rPr>
        <w:t>12:00</w:t>
      </w:r>
      <w:r w:rsidRPr="00C30753">
        <w:rPr>
          <w:rFonts w:ascii="GHEA Grapalat" w:hAnsi="GHEA Grapalat"/>
          <w:b/>
          <w:sz w:val="24"/>
          <w:szCs w:val="24"/>
        </w:rPr>
        <w:t>" часов "</w:t>
      </w:r>
      <w:r w:rsidR="00C30753" w:rsidRPr="00C30753">
        <w:rPr>
          <w:rFonts w:ascii="GHEA Grapalat" w:hAnsi="GHEA Grapalat"/>
          <w:b/>
          <w:sz w:val="24"/>
          <w:szCs w:val="24"/>
        </w:rPr>
        <w:t>7</w:t>
      </w:r>
      <w:r w:rsidRPr="00C30753">
        <w:rPr>
          <w:rFonts w:ascii="GHEA Grapalat" w:hAnsi="GHEA Grapalat"/>
          <w:b/>
          <w:sz w:val="24"/>
          <w:szCs w:val="24"/>
        </w:rPr>
        <w:t>"-го</w:t>
      </w:r>
      <w:r>
        <w:rPr>
          <w:rFonts w:ascii="GHEA Grapalat" w:hAnsi="GHEA Grapalat"/>
          <w:sz w:val="24"/>
          <w:szCs w:val="24"/>
        </w:rPr>
        <w:t xml:space="preserve"> дня с даты опубликования в бюллетене объявления и приглашения на настоящую процедуру. </w:t>
      </w:r>
    </w:p>
    <w:p w:rsidR="00A80ECD" w:rsidRDefault="00A80ECD" w:rsidP="008C6890">
      <w:pPr>
        <w:pStyle w:val="BodyTextIndent2"/>
        <w:widowControl w:val="0"/>
        <w:spacing w:after="160" w:line="240" w:lineRule="auto"/>
        <w:ind w:firstLine="567"/>
        <w:rPr>
          <w:rFonts w:ascii="GHEA Grapalat" w:hAnsi="GHEA Grapalat" w:cs="Sylfaen"/>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 "</w:t>
      </w:r>
      <w:r w:rsidR="00C30753" w:rsidRPr="00C30753">
        <w:rPr>
          <w:rFonts w:ascii="GHEA Grapalat" w:hAnsi="GHEA Grapalat"/>
          <w:sz w:val="24"/>
          <w:szCs w:val="24"/>
        </w:rPr>
        <w:t>М. Арутюнян</w:t>
      </w:r>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lastRenderedPageBreak/>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071119" w:rsidRPr="008E138A" w:rsidRDefault="00EA0D10" w:rsidP="00B46D58">
      <w:pPr>
        <w:pStyle w:val="norm"/>
        <w:widowControl w:val="0"/>
        <w:tabs>
          <w:tab w:val="left" w:pos="1134"/>
        </w:tabs>
        <w:spacing w:after="160" w:line="240" w:lineRule="auto"/>
        <w:ind w:firstLine="284"/>
        <w:rPr>
          <w:rFonts w:ascii="GHEA Grapalat" w:hAnsi="GHEA Grapalat"/>
          <w:lang w:val="hy-AM"/>
        </w:rPr>
      </w:pPr>
      <w:r w:rsidRPr="008E138A">
        <w:rPr>
          <w:rFonts w:ascii="GHEA Grapalat" w:hAnsi="GHEA Grapalat"/>
        </w:rPr>
        <w:t xml:space="preserve">  </w:t>
      </w:r>
      <w:r w:rsidR="00932115" w:rsidRPr="008E138A">
        <w:rPr>
          <w:rFonts w:ascii="GHEA Grapalat" w:hAnsi="GHEA Grapalat"/>
        </w:rPr>
        <w:t>2</w:t>
      </w:r>
      <w:r w:rsidR="005F25EF" w:rsidRPr="008E138A">
        <w:rPr>
          <w:rFonts w:ascii="GHEA Grapalat" w:hAnsi="GHEA Grapalat"/>
        </w:rPr>
        <w:t xml:space="preserve">) </w:t>
      </w:r>
      <w:r w:rsidR="005F25EF" w:rsidRPr="008E138A">
        <w:rPr>
          <w:rFonts w:ascii="GHEA Grapalat" w:hAnsi="GHEA Grapalat"/>
          <w:sz w:val="24"/>
          <w:szCs w:val="24"/>
        </w:rPr>
        <w:t>технические характеристики</w:t>
      </w:r>
      <w:r w:rsidR="00932115" w:rsidRPr="008E138A">
        <w:rPr>
          <w:rFonts w:ascii="GHEA Grapalat" w:hAnsi="GHEA Grapalat" w:cs="Sylfaen"/>
          <w:sz w:val="24"/>
          <w:szCs w:val="24"/>
        </w:rPr>
        <w:t xml:space="preserve"> предлагаемого им товара</w:t>
      </w:r>
      <w:r w:rsidR="005F25EF" w:rsidRPr="008E138A">
        <w:rPr>
          <w:rFonts w:ascii="GHEA Grapalat" w:hAnsi="GHEA Grapalat"/>
          <w:sz w:val="24"/>
          <w:szCs w:val="24"/>
        </w:rPr>
        <w:t xml:space="preserve">, а также товарный знак, </w:t>
      </w:r>
      <w:r w:rsidR="00932115" w:rsidRPr="008E138A">
        <w:rPr>
          <w:rFonts w:ascii="GHEA Grapalat" w:hAnsi="GHEA Grapalat" w:cs="Sylfaen"/>
          <w:sz w:val="24"/>
          <w:szCs w:val="24"/>
        </w:rPr>
        <w:t>фирменное наименование, марка и</w:t>
      </w:r>
      <w:r w:rsidR="00932115" w:rsidRPr="008E138A">
        <w:rPr>
          <w:rFonts w:ascii="GHEA Grapalat" w:hAnsi="GHEA Grapalat"/>
          <w:sz w:val="24"/>
          <w:szCs w:val="24"/>
        </w:rPr>
        <w:t xml:space="preserve"> </w:t>
      </w:r>
      <w:r w:rsidR="005F25EF" w:rsidRPr="008E138A">
        <w:rPr>
          <w:rFonts w:ascii="GHEA Grapalat" w:hAnsi="GHEA Grapalat"/>
          <w:sz w:val="24"/>
          <w:szCs w:val="24"/>
        </w:rPr>
        <w:t>наименование производителя, (далее — полное описание товара</w:t>
      </w:r>
      <w:r w:rsidR="005F25EF" w:rsidRPr="008E138A">
        <w:rPr>
          <w:rFonts w:ascii="GHEA Grapalat" w:hAnsi="GHEA Grapalat"/>
        </w:rPr>
        <w:t>)</w:t>
      </w:r>
      <w:r w:rsidR="00B82520" w:rsidRPr="008E138A">
        <w:rPr>
          <w:rFonts w:ascii="GHEA Grapalat" w:hAnsi="GHEA Grapalat"/>
        </w:rPr>
        <w:t xml:space="preserve">. </w:t>
      </w:r>
      <w:r w:rsidR="00B82520" w:rsidRPr="008E138A">
        <w:rPr>
          <w:rFonts w:ascii="GHEA Grapalat" w:hAnsi="GHEA Grapalat"/>
          <w:sz w:val="24"/>
          <w:szCs w:val="24"/>
        </w:rPr>
        <w:t>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00B82520" w:rsidRPr="008E138A" w:rsidDel="001B47B5">
        <w:rPr>
          <w:rFonts w:ascii="GHEA Grapalat" w:hAnsi="GHEA Grapalat"/>
        </w:rPr>
        <w:t xml:space="preserve"> </w:t>
      </w:r>
      <w:r w:rsidR="00EA6AE0" w:rsidRPr="008E138A">
        <w:rPr>
          <w:rStyle w:val="FootnoteReference"/>
          <w:rFonts w:ascii="GHEA Grapalat" w:hAnsi="GHEA Grapalat" w:cs="Sylfaen"/>
          <w:sz w:val="24"/>
          <w:szCs w:val="24"/>
        </w:rPr>
        <w:footnoteReference w:customMarkFollows="1" w:id="1"/>
        <w:t>7</w:t>
      </w:r>
      <w:r w:rsidR="005F25EF" w:rsidRPr="008E138A">
        <w:rPr>
          <w:rFonts w:ascii="GHEA Grapalat" w:hAnsi="GHEA Grapalat" w:cs="Sylfaen"/>
          <w:sz w:val="24"/>
          <w:szCs w:val="24"/>
        </w:rPr>
        <w:t>:</w:t>
      </w:r>
      <w:r w:rsidR="00932115" w:rsidRPr="008E138A">
        <w:t xml:space="preserve"> </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RDefault="00094F5C" w:rsidP="00B46D58">
      <w:pPr>
        <w:widowControl w:val="0"/>
        <w:tabs>
          <w:tab w:val="left" w:pos="1134"/>
        </w:tabs>
        <w:spacing w:after="160"/>
        <w:ind w:firstLine="567"/>
        <w:jc w:val="both"/>
        <w:rPr>
          <w:rFonts w:ascii="GHEA Grapalat" w:hAnsi="GHEA Grapalat"/>
        </w:rPr>
      </w:pPr>
      <w:r>
        <w:rPr>
          <w:rFonts w:ascii="GHEA Grapalat" w:hAnsi="GHEA Grapalat"/>
        </w:rPr>
        <w:t>4</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395F4A">
        <w:rPr>
          <w:rFonts w:ascii="GHEA Grapalat" w:hAnsi="GHEA Grapalat"/>
          <w:lang w:val="hy-AM"/>
        </w:rPr>
        <w:t>.</w:t>
      </w:r>
      <w:r w:rsidR="005700F1">
        <w:rPr>
          <w:rStyle w:val="FootnoteReference"/>
          <w:rFonts w:ascii="GHEA Grapalat" w:hAnsi="GHEA Grapalat"/>
        </w:rPr>
        <w:footnoteReference w:customMarkFollows="1" w:id="2"/>
        <w:t>8</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lastRenderedPageBreak/>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07540F" w:rsidRDefault="0007540F" w:rsidP="0007540F">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cs="Sylfaen"/>
          <w:sz w:val="24"/>
          <w:szCs w:val="24"/>
          <w:lang w:val="hy-AM"/>
        </w:rPr>
        <w:t xml:space="preserve">7. </w:t>
      </w:r>
      <w:r w:rsidRPr="00525C8C">
        <w:rPr>
          <w:rFonts w:ascii="GHEA Grapalat" w:hAnsi="GHEA Grapalat" w:cs="Sylfaen"/>
          <w:sz w:val="24"/>
          <w:szCs w:val="24"/>
          <w:lang w:val="hy-AM"/>
        </w:rPr>
        <w:t>утвержденное им объявление об обязательстве при выполнении заключаемого договора более 50 процентов стоимости, представленной ценовым предложением, в суммарной форме направить на выполнение договора посредством использования трудовых и (или) производственных ресурсов армянского происхождения (приложение 1</w:t>
      </w:r>
      <w:r w:rsidRPr="00525C8C">
        <w:rPr>
          <w:rFonts w:ascii="MS Mincho" w:eastAsia="MS Mincho" w:hAnsi="MS Mincho" w:cs="MS Mincho" w:hint="eastAsia"/>
          <w:sz w:val="24"/>
          <w:szCs w:val="24"/>
          <w:lang w:val="hy-AM"/>
        </w:rPr>
        <w:t>․</w:t>
      </w:r>
      <w:r w:rsidRPr="00525C8C">
        <w:rPr>
          <w:rFonts w:ascii="GHEA Grapalat" w:hAnsi="GHEA Grapalat" w:cs="Sylfaen"/>
          <w:sz w:val="24"/>
          <w:szCs w:val="24"/>
          <w:lang w:val="hy-AM"/>
        </w:rPr>
        <w:t xml:space="preserve">2), с указанием также </w:t>
      </w:r>
    </w:p>
    <w:p w:rsidR="0007540F" w:rsidRDefault="0007540F" w:rsidP="0007540F">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cs="Sylfaen"/>
          <w:sz w:val="24"/>
          <w:szCs w:val="24"/>
        </w:rPr>
        <w:t>-</w:t>
      </w:r>
      <w:r w:rsidRPr="00525C8C">
        <w:rPr>
          <w:rFonts w:ascii="GHEA Grapalat" w:hAnsi="GHEA Grapalat" w:cs="Sylfaen"/>
          <w:sz w:val="24"/>
          <w:szCs w:val="24"/>
        </w:rPr>
        <w:t>числа</w:t>
      </w:r>
      <w:r w:rsidRPr="00525C8C">
        <w:rPr>
          <w:rFonts w:ascii="GHEA Grapalat" w:hAnsi="GHEA Grapalat" w:cs="Sylfaen"/>
          <w:sz w:val="24"/>
          <w:szCs w:val="24"/>
          <w:lang w:val="hy-AM"/>
        </w:rPr>
        <w:t xml:space="preserve"> </w:t>
      </w:r>
      <w:r>
        <w:rPr>
          <w:rFonts w:ascii="GHEA Grapalat" w:hAnsi="GHEA Grapalat" w:cs="Sylfaen"/>
          <w:sz w:val="24"/>
          <w:szCs w:val="24"/>
        </w:rPr>
        <w:t>сотрудников</w:t>
      </w:r>
      <w:r w:rsidRPr="00525C8C">
        <w:rPr>
          <w:rFonts w:ascii="GHEA Grapalat" w:hAnsi="GHEA Grapalat" w:cs="Sylfaen"/>
          <w:sz w:val="24"/>
          <w:szCs w:val="24"/>
          <w:lang w:val="hy-AM"/>
        </w:rPr>
        <w:t>, посредством которых должно быть обеспечено выполнение договора</w:t>
      </w:r>
      <w:r>
        <w:rPr>
          <w:rFonts w:ascii="GHEA Grapalat" w:hAnsi="GHEA Grapalat" w:cs="Sylfaen"/>
          <w:sz w:val="24"/>
          <w:szCs w:val="24"/>
        </w:rPr>
        <w:t xml:space="preserve">, </w:t>
      </w:r>
    </w:p>
    <w:p w:rsidR="0007540F" w:rsidRPr="00525C8C" w:rsidRDefault="0007540F" w:rsidP="0007540F">
      <w:pPr>
        <w:pStyle w:val="norm"/>
        <w:widowControl w:val="0"/>
        <w:tabs>
          <w:tab w:val="left" w:pos="1134"/>
        </w:tabs>
        <w:spacing w:after="160" w:line="240" w:lineRule="auto"/>
        <w:ind w:firstLine="567"/>
        <w:rPr>
          <w:rFonts w:ascii="GHEA Grapalat" w:hAnsi="GHEA Grapalat" w:cs="Sylfaen"/>
          <w:sz w:val="24"/>
          <w:szCs w:val="24"/>
        </w:rPr>
      </w:pPr>
      <w:r w:rsidRPr="00B83C2C">
        <w:rPr>
          <w:rFonts w:ascii="GHEA Grapalat" w:hAnsi="GHEA Grapalat" w:cs="Sylfaen"/>
          <w:sz w:val="24"/>
          <w:szCs w:val="24"/>
        </w:rPr>
        <w:t xml:space="preserve">- переченя товаров армянского происхождения, поставляемых в рамках выполнения договора с указанием наименований, сумм и количества </w:t>
      </w:r>
      <w:r w:rsidRPr="00B83C2C">
        <w:rPr>
          <w:rFonts w:ascii="GHEA Grapalat" w:hAnsi="GHEA Grapalat" w:cs="Sylfaen"/>
          <w:sz w:val="24"/>
          <w:szCs w:val="24"/>
          <w:vertAlign w:val="superscript"/>
        </w:rPr>
        <w:t>10.1</w:t>
      </w:r>
    </w:p>
    <w:p w:rsidR="0007540F" w:rsidRDefault="0007540F" w:rsidP="00B46D58">
      <w:pPr>
        <w:pStyle w:val="norm"/>
        <w:widowControl w:val="0"/>
        <w:spacing w:after="120" w:line="240" w:lineRule="auto"/>
        <w:ind w:firstLine="0"/>
        <w:rPr>
          <w:rFonts w:ascii="GHEA Grapalat" w:hAnsi="GHEA Grapalat" w:cs="Sylfaen"/>
          <w:sz w:val="24"/>
          <w:szCs w:val="24"/>
        </w:rPr>
      </w:pP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 xml:space="preserve">Оценка и сравнение ценовых предложений участников осуществляются без </w:t>
      </w:r>
      <w:r w:rsidRPr="009044F1">
        <w:rPr>
          <w:rFonts w:ascii="GHEA Grapalat" w:hAnsi="GHEA Grapalat"/>
          <w:sz w:val="24"/>
          <w:szCs w:val="24"/>
        </w:rPr>
        <w:lastRenderedPageBreak/>
        <w:t>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BodyTextIndent2"/>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2626F7" w:rsidRDefault="002626F7"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lastRenderedPageBreak/>
        <w:t xml:space="preserve">ПОДВЕДЕНИЕ ИТОГОВ </w:t>
      </w:r>
    </w:p>
    <w:p w:rsidR="00096865" w:rsidRPr="009044F1"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Вскрытие заявок произойдет на "</w:t>
      </w:r>
      <w:r w:rsidR="00B26EFA">
        <w:rPr>
          <w:rFonts w:ascii="GHEA Grapalat" w:hAnsi="GHEA Grapalat"/>
          <w:sz w:val="24"/>
          <w:szCs w:val="24"/>
          <w:lang w:val="hy-AM"/>
        </w:rPr>
        <w:t>7</w:t>
      </w:r>
      <w:r w:rsidRPr="009044F1">
        <w:rPr>
          <w:rFonts w:ascii="GHEA Grapalat" w:hAnsi="GHEA Grapalat"/>
          <w:sz w:val="24"/>
          <w:szCs w:val="24"/>
        </w:rPr>
        <w:t>"-ый день в "</w:t>
      </w:r>
      <w:r w:rsidR="00147414">
        <w:rPr>
          <w:rFonts w:ascii="GHEA Grapalat" w:hAnsi="GHEA Grapalat"/>
          <w:sz w:val="24"/>
          <w:szCs w:val="24"/>
          <w:lang w:val="hy-AM"/>
        </w:rPr>
        <w:t>12:00</w:t>
      </w:r>
      <w:r w:rsidRPr="009044F1">
        <w:rPr>
          <w:rFonts w:ascii="GHEA Grapalat" w:hAnsi="GHEA Grapalat"/>
          <w:sz w:val="24"/>
          <w:szCs w:val="24"/>
        </w:rPr>
        <w:t xml:space="preserve">"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w:t>
      </w:r>
      <w:r w:rsidR="00B26EFA" w:rsidRPr="00B26EFA">
        <w:rPr>
          <w:rFonts w:ascii="GHEA Grapalat" w:hAnsi="GHEA Grapalat"/>
          <w:i w:val="0"/>
          <w:sz w:val="24"/>
          <w:szCs w:val="24"/>
        </w:rPr>
        <w:t>По курсу дня, устан</w:t>
      </w:r>
      <w:r w:rsidR="00B26EFA">
        <w:rPr>
          <w:rFonts w:ascii="GHEA Grapalat" w:hAnsi="GHEA Grapalat"/>
          <w:i w:val="0"/>
          <w:sz w:val="24"/>
          <w:szCs w:val="24"/>
        </w:rPr>
        <w:t>овленному Центральным банком</w:t>
      </w:r>
      <w:r w:rsidR="00A01157">
        <w:rPr>
          <w:rFonts w:ascii="GHEA Grapalat" w:hAnsi="GHEA Grapalat"/>
          <w:i w:val="0"/>
          <w:sz w:val="24"/>
          <w:szCs w:val="24"/>
        </w:rPr>
        <w:t>.</w:t>
      </w:r>
    </w:p>
    <w:p w:rsidR="00096865" w:rsidRPr="009044F1"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lastRenderedPageBreak/>
        <w:t>8.</w:t>
      </w:r>
      <w:r w:rsidR="00D318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318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r w:rsidRPr="009044F1">
        <w:rPr>
          <w:rFonts w:ascii="GHEA Grapalat" w:hAnsi="GHEA Grapalat"/>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lastRenderedPageBreak/>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00927888" w:rsidRPr="009044F1">
        <w:rPr>
          <w:rFonts w:ascii="GHEA Grapalat" w:hAnsi="GHEA Grapalat"/>
          <w:sz w:val="24"/>
          <w:szCs w:val="24"/>
        </w:rPr>
        <w:t xml:space="preserve"> </w:t>
      </w:r>
      <w:r w:rsidR="00927888">
        <w:rPr>
          <w:rFonts w:ascii="GHEA Grapalat" w:hAnsi="GHEA Grapalat"/>
          <w:sz w:val="24"/>
          <w:szCs w:val="24"/>
        </w:rPr>
        <w:t xml:space="preserve"> </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4A4515" w:rsidRPr="00CF6D51" w:rsidRDefault="009B6D58" w:rsidP="004A4515">
      <w:pPr>
        <w:pStyle w:val="norm"/>
        <w:widowControl w:val="0"/>
        <w:tabs>
          <w:tab w:val="left" w:pos="1134"/>
        </w:tabs>
        <w:spacing w:after="160" w:line="240" w:lineRule="auto"/>
        <w:ind w:firstLine="567"/>
        <w:rPr>
          <w:rFonts w:ascii="GHEA Grapalat" w:hAnsi="GHEA Grapalat"/>
          <w:sz w:val="24"/>
          <w:szCs w:val="24"/>
        </w:rPr>
      </w:pPr>
      <w:r w:rsidRPr="006E3D39">
        <w:rPr>
          <w:rFonts w:ascii="GHEA Grapalat" w:hAnsi="GHEA Grapalat"/>
          <w:sz w:val="24"/>
          <w:szCs w:val="24"/>
        </w:rPr>
        <w:t>е.</w:t>
      </w:r>
      <w:r w:rsidR="00C37724" w:rsidRPr="006E3D39">
        <w:rPr>
          <w:rFonts w:ascii="GHEA Grapalat" w:hAnsi="GHEA Grapalat"/>
          <w:sz w:val="24"/>
          <w:szCs w:val="24"/>
        </w:rPr>
        <w:tab/>
      </w:r>
      <w:r w:rsidR="004A4515" w:rsidRPr="00CF6D51">
        <w:rPr>
          <w:rFonts w:ascii="GHEA Grapalat" w:hAnsi="GHEA Grapalat"/>
          <w:sz w:val="24"/>
          <w:szCs w:val="24"/>
        </w:rPr>
        <w:t>если на момент истечения установленного для переговоров окончательного срока представленные присутствующим на переговорах участниками цены превышают цену, установленную заявкой на закупку, то оценочная комиссия может объявить отобранным участника, представившего в результате переговоров низкое ценовое предложение, при условии, что 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 цены, превышающей цену, установленную заявкой на закупку, и заключения соглашения между сторонами. При этом соглашение заключается в течение пятнадцати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Договор, заключенный в соответствии с настоящим абзацем, расторгается, если в течение шестидесяти календарных дней, следующих за заключением договора, дополнительные финансовые средства не предусматриваются.</w:t>
      </w:r>
    </w:p>
    <w:p w:rsidR="009B6D58" w:rsidRPr="009044F1" w:rsidRDefault="003572EA" w:rsidP="004A4515">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r w:rsidR="00C34AFD">
        <w:rPr>
          <w:rFonts w:ascii="GHEA Grapalat" w:hAnsi="GHEA Grapalat"/>
          <w:sz w:val="24"/>
          <w:szCs w:val="24"/>
        </w:rPr>
        <w:t xml:space="preserve"> </w:t>
      </w:r>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заявки</w:t>
      </w:r>
      <w:r w:rsidR="00855622">
        <w:rPr>
          <w:rFonts w:ascii="GHEA Grapalat" w:hAnsi="GHEA Grapalat" w:cs="Sylfaen"/>
          <w:sz w:val="24"/>
          <w:szCs w:val="24"/>
        </w:rPr>
        <w:t>.</w:t>
      </w:r>
      <w:r w:rsidR="003B3E74" w:rsidRPr="003B3E74">
        <w:rPr>
          <w:rFonts w:ascii="GHEA Grapalat" w:hAnsi="GHEA Grapalat" w:cs="Sylfaen"/>
          <w:sz w:val="24"/>
          <w:szCs w:val="24"/>
        </w:rPr>
        <w:t xml:space="preserve">Если несоответствие зафиксировано </w:t>
      </w:r>
      <w:r w:rsidR="003B3E74" w:rsidRPr="003B3E74">
        <w:rPr>
          <w:rFonts w:ascii="GHEA Grapalat" w:hAnsi="GHEA Grapalat" w:cs="Sylfaen"/>
          <w:sz w:val="24"/>
          <w:szCs w:val="24"/>
        </w:rPr>
        <w:lastRenderedPageBreak/>
        <w:t xml:space="preserve">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 xml:space="preserve">подписанных им и присутствующими на заседании по вскрытию заявок членами оценочной комиссии оригиналов варианты объявлений об отсутствии конфликта </w:t>
      </w:r>
      <w:r w:rsidRPr="009044F1">
        <w:rPr>
          <w:rFonts w:ascii="GHEA Grapalat" w:hAnsi="GHEA Grapalat"/>
          <w:sz w:val="24"/>
          <w:szCs w:val="24"/>
        </w:rPr>
        <w:lastRenderedPageBreak/>
        <w:t>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B26EFA" w:rsidRDefault="00A150A9" w:rsidP="00B46D58">
      <w:pPr>
        <w:pStyle w:val="BodyTextIndent2"/>
        <w:widowControl w:val="0"/>
        <w:tabs>
          <w:tab w:val="left" w:pos="1276"/>
        </w:tabs>
        <w:spacing w:after="160" w:line="240" w:lineRule="auto"/>
        <w:ind w:firstLine="567"/>
        <w:rPr>
          <w:rFonts w:ascii="GHEA Grapalat" w:hAnsi="GHEA Grapalat"/>
          <w:sz w:val="24"/>
          <w:szCs w:val="24"/>
          <w:lang w:val="hy-AM"/>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B26EFA">
        <w:rPr>
          <w:rFonts w:ascii="GHEA Grapalat" w:hAnsi="GHEA Grapalat"/>
          <w:sz w:val="24"/>
          <w:szCs w:val="24"/>
          <w:lang w:val="hy-AM"/>
        </w:rPr>
        <w:t>.</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lastRenderedPageBreak/>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B46D58">
      <w:pPr>
        <w:pStyle w:val="BodyTextIndent2"/>
        <w:widowControl w:val="0"/>
        <w:spacing w:after="160" w:line="240" w:lineRule="auto"/>
        <w:ind w:firstLine="567"/>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w:t>
      </w:r>
      <w:r w:rsidR="00B26EFA">
        <w:rPr>
          <w:rFonts w:ascii="GHEA Grapalat" w:hAnsi="GHEA Grapalat"/>
          <w:sz w:val="24"/>
          <w:szCs w:val="24"/>
          <w:lang w:val="hy-AM"/>
        </w:rPr>
        <w:t>5</w:t>
      </w:r>
      <w:r w:rsidRPr="009044F1">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6F04A8" w:rsidRDefault="006F04A8" w:rsidP="00B46D58">
      <w:pPr>
        <w:widowControl w:val="0"/>
        <w:spacing w:after="160"/>
        <w:jc w:val="center"/>
        <w:rPr>
          <w:rFonts w:ascii="GHEA Grapalat" w:hAnsi="GHEA Grapalat"/>
          <w:b/>
          <w:lang w:val="hy-AM"/>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w:t>
      </w:r>
      <w:r w:rsidRPr="009044F1">
        <w:rPr>
          <w:rFonts w:ascii="GHEA Grapalat" w:hAnsi="GHEA Grapalat"/>
        </w:rPr>
        <w:lastRenderedPageBreak/>
        <w:t>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B26EFA">
        <w:rPr>
          <w:rFonts w:ascii="GHEA Grapalat" w:hAnsi="GHEA Grapalat"/>
        </w:rPr>
        <w:t xml:space="preserve">-и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000E4039" w:rsidRPr="009044F1">
        <w:rPr>
          <w:rFonts w:ascii="GHEA Grapalat" w:hAnsi="GHEA Grapalat"/>
        </w:rPr>
        <w:t xml:space="preserve"> </w:t>
      </w:r>
      <w:r w:rsidRPr="009044F1">
        <w:rPr>
          <w:rFonts w:ascii="GHEA Grapalat" w:hAnsi="GHEA Grapalat"/>
        </w:rPr>
        <w:t>договора.</w:t>
      </w:r>
    </w:p>
    <w:p w:rsidR="003D57AD" w:rsidRPr="003D57AD" w:rsidRDefault="00A6609C" w:rsidP="00801A4F">
      <w:pPr>
        <w:widowControl w:val="0"/>
        <w:tabs>
          <w:tab w:val="left" w:pos="1276"/>
        </w:tabs>
        <w:spacing w:after="160"/>
        <w:ind w:firstLine="567"/>
        <w:jc w:val="both"/>
        <w:rPr>
          <w:rFonts w:ascii="GHEA Grapalat" w:hAnsi="GHEA Grapalat"/>
          <w:lang w:val="hy-AM"/>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3D57AD">
        <w:rPr>
          <w:rFonts w:ascii="GHEA Grapalat" w:hAnsi="GHEA Grapalat"/>
        </w:rPr>
        <w:t xml:space="preserve">15 процентам </w:t>
      </w:r>
      <w:r w:rsidR="003D57AD" w:rsidRPr="00370E40">
        <w:rPr>
          <w:rFonts w:ascii="GHEA Grapalat" w:hAnsi="GHEA Grapalat"/>
        </w:rPr>
        <w:t>ценового предложения отобранного участника. Обеспечение квалификации представляется в виде</w:t>
      </w:r>
      <w:r w:rsidR="003D57AD">
        <w:rPr>
          <w:rFonts w:ascii="GHEA Grapalat" w:hAnsi="GHEA Grapalat"/>
        </w:rPr>
        <w:t xml:space="preserve"> соглашения о неустойке</w:t>
      </w:r>
      <w:r w:rsidR="003D57AD" w:rsidRPr="00174059">
        <w:rPr>
          <w:rFonts w:ascii="GHEA Grapalat" w:hAnsi="GHEA Grapalat"/>
        </w:rPr>
        <w:t xml:space="preserve"> (прил</w:t>
      </w:r>
      <w:r w:rsidR="001A7972">
        <w:rPr>
          <w:rFonts w:ascii="GHEA Grapalat" w:hAnsi="GHEA Grapalat"/>
        </w:rPr>
        <w:t>ожение 4.</w:t>
      </w:r>
      <w:r w:rsidR="00B26EFA">
        <w:rPr>
          <w:rFonts w:ascii="GHEA Grapalat" w:hAnsi="GHEA Grapalat"/>
        </w:rPr>
        <w:t>2) или наличных денег</w:t>
      </w:r>
      <w:r w:rsidR="003D57AD" w:rsidRPr="00174059">
        <w:rPr>
          <w:rFonts w:ascii="GHEA Grapalat" w:hAnsi="GHEA Grapalat"/>
        </w:rPr>
        <w:t>.</w:t>
      </w:r>
      <w:r w:rsidR="003D57AD" w:rsidRPr="00370E40">
        <w:rPr>
          <w:rFonts w:ascii="GHEA Grapalat" w:hAnsi="GHEA Grapalat"/>
        </w:rPr>
        <w:t xml:space="preserve"> Причем  обеспечение должно быть действительным как минимум включительно </w:t>
      </w:r>
      <w:r w:rsidR="003D57AD" w:rsidRPr="00B81123">
        <w:rPr>
          <w:rFonts w:ascii="GHEA Grapalat" w:hAnsi="GHEA Grapalat"/>
        </w:rPr>
        <w:t xml:space="preserve">до </w:t>
      </w:r>
      <w:r w:rsidR="003D57AD">
        <w:rPr>
          <w:rFonts w:ascii="GHEA Grapalat" w:hAnsi="GHEA Grapalat"/>
        </w:rPr>
        <w:t>2</w:t>
      </w:r>
      <w:r w:rsidR="003D57AD" w:rsidRPr="00B81123">
        <w:rPr>
          <w:rFonts w:ascii="GHEA Grapalat" w:hAnsi="GHEA Grapalat"/>
        </w:rPr>
        <w:t>0-го рабочего дня, следующего за днем полного принятия заказчиком результата выполнения контракта</w:t>
      </w:r>
      <w:r w:rsidR="00B26EFA">
        <w:rPr>
          <w:rFonts w:ascii="GHEA Grapalat" w:hAnsi="GHEA Grapalat"/>
        </w:rPr>
        <w:t>.</w:t>
      </w:r>
    </w:p>
    <w:p w:rsidR="00571E4C" w:rsidRPr="00BF3E44" w:rsidRDefault="00801A4F" w:rsidP="00571E4C">
      <w:pPr>
        <w:widowControl w:val="0"/>
        <w:tabs>
          <w:tab w:val="left" w:pos="1276"/>
        </w:tabs>
        <w:spacing w:after="160"/>
        <w:ind w:firstLine="567"/>
        <w:jc w:val="both"/>
        <w:rPr>
          <w:rFonts w:ascii="GHEA Grapalat" w:hAnsi="GHEA Grapalat" w:cs="Sylfaen"/>
        </w:rPr>
      </w:pPr>
      <w:r w:rsidRPr="00BF3E44">
        <w:rPr>
          <w:rFonts w:ascii="GHEA Grapalat" w:hAnsi="GHEA Grapalat" w:cs="Sylfaen"/>
        </w:rPr>
        <w:t xml:space="preserve">Если процедура закупки организована </w:t>
      </w:r>
      <w:r w:rsidR="00571E4C" w:rsidRPr="00BF3E44">
        <w:rPr>
          <w:rFonts w:ascii="GHEA Grapalat" w:hAnsi="GHEA Grapalat" w:cs="Sylfaen"/>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BF3E44">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контракта.</w:t>
      </w:r>
      <w:r w:rsidR="00571E4C"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4F01AF" w:rsidRPr="00CE31A0" w:rsidRDefault="004F01AF" w:rsidP="004F01AF">
      <w:pPr>
        <w:widowControl w:val="0"/>
        <w:tabs>
          <w:tab w:val="left" w:pos="1276"/>
        </w:tabs>
        <w:spacing w:after="160"/>
        <w:ind w:firstLine="567"/>
        <w:jc w:val="both"/>
        <w:rPr>
          <w:rFonts w:ascii="GHEA Grapalat" w:hAnsi="GHEA Grapalat"/>
        </w:rPr>
      </w:pPr>
      <w:r w:rsidRPr="00CE31A0">
        <w:rPr>
          <w:rFonts w:ascii="GHEA Grapalat" w:hAnsi="GHEA Grapalat"/>
        </w:rPr>
        <w:t xml:space="preserve">Обеспечение квалификации возвращается предъявителю в течение пяти </w:t>
      </w:r>
      <w:r w:rsidRPr="00CE31A0">
        <w:rPr>
          <w:rFonts w:ascii="GHEA Grapalat" w:hAnsi="GHEA Grapalat"/>
        </w:rPr>
        <w:lastRenderedPageBreak/>
        <w:t>рабочих дней, следующих за полным принятием заказчиком результата выполнения договора.</w:t>
      </w:r>
    </w:p>
    <w:p w:rsidR="00801A4F" w:rsidRPr="00B26EFA" w:rsidRDefault="00801A4F" w:rsidP="00B26EFA">
      <w:pPr>
        <w:widowControl w:val="0"/>
        <w:tabs>
          <w:tab w:val="left" w:pos="1276"/>
        </w:tabs>
        <w:spacing w:after="160"/>
        <w:ind w:firstLine="567"/>
        <w:jc w:val="both"/>
        <w:rPr>
          <w:rFonts w:ascii="GHEA Grapalat" w:hAnsi="GHEA Grapalat"/>
        </w:rPr>
      </w:pPr>
      <w:r w:rsidRPr="004408E1">
        <w:rPr>
          <w:rFonts w:ascii="GHEA Grapalat" w:hAnsi="GHEA Grapalat"/>
        </w:rPr>
        <w:t xml:space="preserve">Если выполнение договора поэтапное и выполнение каждого этапа </w:t>
      </w:r>
      <w:r w:rsidR="00DC6732" w:rsidRPr="004408E1">
        <w:rPr>
          <w:rFonts w:ascii="GHEA Grapalat" w:hAnsi="GHEA Grapalat"/>
        </w:rPr>
        <w:t xml:space="preserve">непосредственно не взаимосвязано </w:t>
      </w:r>
      <w:r w:rsidRPr="004408E1">
        <w:rPr>
          <w:rFonts w:ascii="GHEA Grapalat" w:hAnsi="GHEA Grapalat"/>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w:t>
      </w:r>
      <w:r w:rsidR="00FF309F" w:rsidRPr="004408E1">
        <w:rPr>
          <w:rFonts w:ascii="GHEA Grapalat" w:hAnsi="GHEA Grapalat"/>
        </w:rPr>
        <w:t>пропорции, исчисленной в отношении суммы этого этапа</w:t>
      </w:r>
      <w:r w:rsidRPr="004408E1">
        <w:rPr>
          <w:rFonts w:ascii="GHEA Grapalat" w:hAnsi="GHEA Grapalat"/>
        </w:rPr>
        <w:t>.</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B26EFA">
        <w:rPr>
          <w:rFonts w:ascii="GHEA Grapalat" w:hAnsi="GHEA Grapalat"/>
        </w:rPr>
        <w:t xml:space="preserve"> соглашения о неустойке</w:t>
      </w:r>
      <w:r w:rsidR="00B26EFA" w:rsidRPr="00174059">
        <w:rPr>
          <w:rFonts w:ascii="GHEA Grapalat" w:hAnsi="GHEA Grapalat"/>
        </w:rPr>
        <w:t xml:space="preserve"> (прил</w:t>
      </w:r>
      <w:r w:rsidR="00B26EFA">
        <w:rPr>
          <w:rFonts w:ascii="GHEA Grapalat" w:hAnsi="GHEA Grapalat"/>
        </w:rPr>
        <w:t xml:space="preserve">ожение </w:t>
      </w:r>
      <w:r w:rsidR="00B26EFA">
        <w:rPr>
          <w:rFonts w:ascii="GHEA Grapalat" w:hAnsi="GHEA Grapalat"/>
          <w:lang w:val="hy-AM"/>
        </w:rPr>
        <w:t>5.1</w:t>
      </w:r>
      <w:r w:rsidR="00B26EFA">
        <w:rPr>
          <w:rFonts w:ascii="GHEA Grapalat" w:hAnsi="GHEA Grapalat"/>
        </w:rPr>
        <w:t>) или наличных денег</w:t>
      </w:r>
      <w:r w:rsidR="00375E5E">
        <w:rPr>
          <w:rFonts w:ascii="GHEA Grapalat" w:hAnsi="GHEA Grapalat"/>
        </w:rPr>
        <w:t>.</w:t>
      </w:r>
    </w:p>
    <w:p w:rsidR="00BE0C42" w:rsidRPr="0025254A" w:rsidRDefault="0058395E" w:rsidP="00B46D58">
      <w:pPr>
        <w:widowControl w:val="0"/>
        <w:tabs>
          <w:tab w:val="left" w:pos="1276"/>
        </w:tabs>
        <w:spacing w:after="160"/>
        <w:ind w:firstLine="567"/>
        <w:jc w:val="both"/>
        <w:rPr>
          <w:rFonts w:ascii="GHEA Grapalat" w:hAnsi="GHEA Grapalat"/>
          <w:lang w:val="hy-AM"/>
        </w:rPr>
      </w:pPr>
      <w:r w:rsidRPr="0025254A">
        <w:rPr>
          <w:rFonts w:ascii="GHEA Grapalat" w:hAnsi="GHEA Grapalat"/>
        </w:rPr>
        <w:t xml:space="preserve">Если процедура закупки организована </w:t>
      </w:r>
      <w:r w:rsidR="00BE0C42" w:rsidRPr="0025254A">
        <w:rPr>
          <w:rFonts w:ascii="GHEA Grapalat" w:hAnsi="GHEA Grapalat"/>
        </w:rPr>
        <w:t xml:space="preserve">по лотам и участник признается отобранным участником по более чем одному лоту, </w:t>
      </w:r>
      <w:r w:rsidR="00BE0C42" w:rsidRPr="0025254A">
        <w:rPr>
          <w:rFonts w:ascii="GHEA Grapalat" w:hAnsi="GHEA Grapalat" w:cs="Sylfaen"/>
        </w:rPr>
        <w:t xml:space="preserve">то он может предоставить обеспечение договора как </w:t>
      </w:r>
      <w:r w:rsidR="00BE0C42" w:rsidRPr="0025254A">
        <w:rPr>
          <w:rFonts w:ascii="GHEA Grapalat" w:hAnsi="GHEA Grapalat"/>
        </w:rPr>
        <w:t>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w:t>
      </w:r>
    </w:p>
    <w:p w:rsidR="00E969ED" w:rsidRPr="00DC30CC" w:rsidRDefault="00BE0C42"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B26EFA">
        <w:rPr>
          <w:rFonts w:ascii="GHEA Grapalat" w:hAnsi="GHEA Grapalat"/>
          <w:lang w:val="hy-AM"/>
        </w:rPr>
        <w:t>2</w:t>
      </w:r>
      <w:r w:rsidR="00411A25">
        <w:rPr>
          <w:rFonts w:ascii="GHEA Grapalat" w:hAnsi="GHEA Grapalat"/>
        </w:rPr>
        <w:t>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1A7972" w:rsidRDefault="004A0321" w:rsidP="00B46D58">
      <w:pPr>
        <w:widowControl w:val="0"/>
        <w:tabs>
          <w:tab w:val="left" w:pos="1276"/>
        </w:tabs>
        <w:spacing w:after="160"/>
        <w:ind w:firstLine="567"/>
        <w:jc w:val="both"/>
        <w:rPr>
          <w:rFonts w:ascii="GHEA Grapalat" w:hAnsi="GHEA Grapalat" w:cs="Sylfaen"/>
        </w:rPr>
      </w:pPr>
      <w:r w:rsidRPr="00B26EFA">
        <w:rPr>
          <w:rFonts w:ascii="GHEA Grapalat" w:hAnsi="GHEA Grapalat"/>
          <w:b/>
        </w:rPr>
        <w:t>10.4</w:t>
      </w:r>
      <w:r w:rsidR="00251CF9" w:rsidRPr="00B26EFA">
        <w:rPr>
          <w:rFonts w:ascii="GHEA Grapalat" w:hAnsi="GHEA Grapalat"/>
          <w:b/>
        </w:rPr>
        <w:t xml:space="preserve"> </w:t>
      </w:r>
      <w:r w:rsidR="0076763C" w:rsidRPr="00B26EFA">
        <w:rPr>
          <w:rFonts w:ascii="GHEA Grapalat" w:hAnsi="GHEA Grapalat"/>
          <w:b/>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B26EFA">
        <w:rPr>
          <w:rFonts w:ascii="GHEA Grapalat" w:hAnsi="GHEA Grapalat"/>
          <w:b/>
        </w:rPr>
        <w:t>я квалификации и</w:t>
      </w:r>
      <w:r w:rsidR="0076763C" w:rsidRPr="00B26EFA">
        <w:rPr>
          <w:rFonts w:ascii="GHEA Grapalat" w:hAnsi="GHEA Grapalat"/>
          <w:b/>
        </w:rPr>
        <w:t xml:space="preserve"> договора представля</w:t>
      </w:r>
      <w:r w:rsidR="00DE7753" w:rsidRPr="00B26EFA">
        <w:rPr>
          <w:rFonts w:ascii="GHEA Grapalat" w:hAnsi="GHEA Grapalat"/>
          <w:b/>
        </w:rPr>
        <w:t>ю</w:t>
      </w:r>
      <w:r w:rsidR="0076763C" w:rsidRPr="00B26EFA">
        <w:rPr>
          <w:rFonts w:ascii="GHEA Grapalat" w:hAnsi="GHEA Grapalat"/>
          <w:b/>
        </w:rPr>
        <w:t>тся</w:t>
      </w:r>
      <w:r w:rsidR="00180134" w:rsidRPr="00B26EFA">
        <w:rPr>
          <w:rFonts w:ascii="GHEA Grapalat" w:hAnsi="GHEA Grapalat"/>
          <w:b/>
        </w:rPr>
        <w:t xml:space="preserve"> в виде заключенного в одностороннем порядке </w:t>
      </w:r>
      <w:r w:rsidR="00A9694C" w:rsidRPr="00B26EFA">
        <w:rPr>
          <w:rFonts w:ascii="GHEA Grapalat" w:hAnsi="GHEA Grapalat"/>
          <w:b/>
        </w:rPr>
        <w:t>за</w:t>
      </w:r>
      <w:r w:rsidR="00180134" w:rsidRPr="00B26EFA">
        <w:rPr>
          <w:rFonts w:ascii="GHEA Grapalat" w:hAnsi="GHEA Grapalat"/>
          <w:b/>
        </w:rPr>
        <w:t>явления - в виде неустойки или наличных денег</w:t>
      </w:r>
      <w:r w:rsidR="006D7219" w:rsidRPr="00B26EFA">
        <w:rPr>
          <w:rFonts w:ascii="GHEA Grapalat" w:hAnsi="GHEA Grapalat"/>
          <w:b/>
        </w:rPr>
        <w:t xml:space="preserve">. </w:t>
      </w:r>
      <w:r w:rsidR="006D7219" w:rsidRPr="001A7972">
        <w:rPr>
          <w:rFonts w:ascii="GHEA Grapalat" w:hAnsi="GHEA Grapalat"/>
        </w:rPr>
        <w:t>Если на момент возникновения правомочия по заключению договора</w:t>
      </w:r>
      <w:r w:rsidR="00E01672" w:rsidRPr="001A7972">
        <w:rPr>
          <w:rFonts w:ascii="GHEA Grapalat" w:hAnsi="GHEA Grapalat"/>
          <w:lang w:val="hy-AM"/>
        </w:rPr>
        <w:t xml:space="preserve"> </w:t>
      </w:r>
      <w:r w:rsidR="00D32092" w:rsidRPr="001A7972">
        <w:rPr>
          <w:rFonts w:ascii="GHEA Grapalat" w:hAnsi="GHEA Grapalat" w:cs="Sylfaen"/>
        </w:rPr>
        <w:t xml:space="preserve">предусмотренные финансовые средства превышают </w:t>
      </w:r>
      <w:r w:rsidR="00E01672" w:rsidRPr="001A7972">
        <w:rPr>
          <w:rFonts w:ascii="GHEA Grapalat" w:hAnsi="GHEA Grapalat" w:cs="Sylfaen"/>
          <w:lang w:val="hy-AM"/>
        </w:rPr>
        <w:t>25</w:t>
      </w:r>
      <w:r w:rsidR="00D32092" w:rsidRPr="001A7972">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F66146" w:rsidRPr="001A7972">
        <w:rPr>
          <w:rFonts w:ascii="GHEA Grapalat" w:hAnsi="GHEA Grapalat" w:cs="Sylfaen"/>
        </w:rPr>
        <w:t>я квалификации и</w:t>
      </w:r>
      <w:r w:rsidR="00D32092" w:rsidRPr="001A7972">
        <w:rPr>
          <w:rFonts w:ascii="GHEA Grapalat" w:hAnsi="GHEA Grapalat" w:cs="Sylfaen"/>
        </w:rPr>
        <w:t xml:space="preserve"> 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 xml:space="preserve">заключенный договор расторгается по части какого-либо лота вследствие его неисполнения или </w:t>
      </w:r>
      <w:r w:rsidR="00125AA6" w:rsidRPr="009044F1">
        <w:rPr>
          <w:rFonts w:ascii="GHEA Grapalat" w:hAnsi="GHEA Grapalat"/>
        </w:rPr>
        <w:lastRenderedPageBreak/>
        <w:t>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637D24" w:rsidRPr="009044F1" w:rsidRDefault="003E194D" w:rsidP="00B46D58">
      <w:pPr>
        <w:widowControl w:val="0"/>
        <w:tabs>
          <w:tab w:val="left" w:pos="1134"/>
        </w:tabs>
        <w:spacing w:after="160"/>
        <w:ind w:firstLine="567"/>
        <w:jc w:val="both"/>
        <w:rPr>
          <w:rFonts w:ascii="GHEA Grapalat" w:hAnsi="GHEA Grapalat" w:cs="Sylfaen"/>
        </w:rPr>
      </w:pPr>
      <w:r w:rsidRPr="005114D0">
        <w:rPr>
          <w:rFonts w:ascii="GHEA Grapalat" w:hAnsi="GHEA Grapalat"/>
        </w:rPr>
        <w:tab/>
      </w:r>
    </w:p>
    <w:p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C54730">
      <w:pPr>
        <w:jc w:val="center"/>
        <w:rPr>
          <w:rFonts w:ascii="GHEA Grapalat" w:hAnsi="GHEA Grapalat"/>
          <w:b/>
        </w:rPr>
      </w:pPr>
    </w:p>
    <w:p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C54730" w:rsidRPr="00182C2E" w:rsidRDefault="00C54730" w:rsidP="00C54730">
      <w:pPr>
        <w:jc w:val="center"/>
        <w:rPr>
          <w:rFonts w:ascii="GHEA Grapalat" w:hAnsi="GHEA Grapalat"/>
          <w:b/>
        </w:rPr>
      </w:pP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4862B6" w:rsidRPr="004862B6">
        <w:rPr>
          <w:rFonts w:ascii="GHEA Grapalat" w:hAnsi="GHEA Grapalat"/>
        </w:rPr>
        <w:t>3</w:t>
      </w:r>
      <w:r w:rsidRPr="009044F1">
        <w:rPr>
          <w:rFonts w:ascii="GHEA Grapalat" w:hAnsi="GHEA Grapalat"/>
        </w:rPr>
        <w:t xml:space="preserve"> части 1 настоящего Приглашения;</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B46D58">
      <w:pPr>
        <w:widowControl w:val="0"/>
        <w:tabs>
          <w:tab w:val="left" w:pos="1134"/>
        </w:tabs>
        <w:spacing w:after="160"/>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8" w:history="1">
        <w:r>
          <w:rPr>
            <w:rStyle w:val="Hyperlink"/>
            <w:rFonts w:ascii="GHEA Grapalat" w:hAnsi="GHEA Grapalat"/>
          </w:rPr>
          <w:t>secretariat@minfin.am</w:t>
        </w:r>
      </w:hyperlink>
      <w:r>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w:t>
      </w:r>
      <w:r w:rsidR="00D51669">
        <w:rPr>
          <w:rFonts w:ascii="GHEA Grapalat" w:hAnsi="GHEA Grapalat"/>
        </w:rPr>
        <w:lastRenderedPageBreak/>
        <w:t>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rPr>
        <w:t>12</w:t>
      </w:r>
      <w:r w:rsidR="00A677CD">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B46D58">
      <w:pPr>
        <w:widowControl w:val="0"/>
        <w:tabs>
          <w:tab w:val="left" w:pos="1276"/>
        </w:tabs>
        <w:spacing w:after="160"/>
        <w:ind w:firstLine="567"/>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lastRenderedPageBreak/>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б.</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Pr>
          <w:rFonts w:ascii="GHEA Grapalat" w:hAnsi="GHEA Grapalat"/>
        </w:rPr>
        <w:t>рассматривающего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B46D58">
      <w:pPr>
        <w:widowControl w:val="0"/>
        <w:spacing w:after="160"/>
        <w:ind w:firstLine="567"/>
        <w:jc w:val="both"/>
        <w:rPr>
          <w:rFonts w:ascii="GHEA Grapalat" w:hAnsi="GHEA Grapalat" w:cs="Sylfaen"/>
          <w:b/>
        </w:rPr>
      </w:pPr>
      <w:r>
        <w:rPr>
          <w:rFonts w:ascii="GHEA Grapalat" w:hAnsi="GHEA Grapalat"/>
        </w:rPr>
        <w:lastRenderedPageBreak/>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обороны и национальной безопасности, необходимо продолжить процесс закупки.</w:t>
      </w:r>
      <w:r w:rsidR="00996C19" w:rsidRPr="009044F1">
        <w:rPr>
          <w:rFonts w:ascii="GHEA Grapalat" w:hAnsi="GHEA Grapalat"/>
        </w:rPr>
        <w:t xml:space="preserve">Лицо,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CC39F5">
        <w:rPr>
          <w:rFonts w:ascii="GHEA Grapalat" w:hAnsi="GHEA Grapalat"/>
          <w:b/>
        </w:rPr>
        <w:t>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07540F" w:rsidRPr="00733C52" w:rsidRDefault="0007540F" w:rsidP="0007540F">
      <w:pPr>
        <w:widowControl w:val="0"/>
        <w:tabs>
          <w:tab w:val="left" w:pos="1134"/>
        </w:tabs>
        <w:spacing w:after="160"/>
        <w:ind w:firstLine="567"/>
        <w:jc w:val="both"/>
        <w:rPr>
          <w:rFonts w:ascii="GHEA Grapalat" w:hAnsi="GHEA Grapalat"/>
        </w:rPr>
      </w:pPr>
      <w:r w:rsidRPr="00D764FD">
        <w:rPr>
          <w:rFonts w:ascii="GHEA Grapalat" w:hAnsi="GHEA Grapalat"/>
        </w:rPr>
        <w:t xml:space="preserve">2.2.1 </w:t>
      </w:r>
      <w:r w:rsidRPr="00D764FD">
        <w:rPr>
          <w:rFonts w:ascii="GHEA Grapalat" w:hAnsi="GHEA Grapalat" w:cs="GHEA Grapalat"/>
        </w:rPr>
        <w:t>утвержденное</w:t>
      </w:r>
      <w:r w:rsidRPr="00D764FD">
        <w:rPr>
          <w:rFonts w:ascii="GHEA Grapalat" w:hAnsi="GHEA Grapalat"/>
        </w:rPr>
        <w:t xml:space="preserve"> </w:t>
      </w:r>
      <w:r w:rsidRPr="00D764FD">
        <w:rPr>
          <w:rFonts w:ascii="GHEA Grapalat" w:hAnsi="GHEA Grapalat" w:cs="GHEA Grapalat"/>
        </w:rPr>
        <w:t>им</w:t>
      </w:r>
      <w:r w:rsidRPr="00D764FD">
        <w:rPr>
          <w:rFonts w:ascii="GHEA Grapalat" w:hAnsi="GHEA Grapalat"/>
        </w:rPr>
        <w:t xml:space="preserve"> </w:t>
      </w:r>
      <w:r w:rsidRPr="00D764FD">
        <w:rPr>
          <w:rFonts w:ascii="GHEA Grapalat" w:hAnsi="GHEA Grapalat" w:cs="GHEA Grapalat"/>
        </w:rPr>
        <w:t>заявление</w:t>
      </w:r>
      <w:r w:rsidRPr="00D764FD">
        <w:rPr>
          <w:rFonts w:ascii="GHEA Grapalat" w:hAnsi="GHEA Grapalat"/>
        </w:rPr>
        <w:t xml:space="preserve"> </w:t>
      </w:r>
      <w:r w:rsidRPr="00D764FD">
        <w:rPr>
          <w:rFonts w:ascii="GHEA Grapalat" w:hAnsi="GHEA Grapalat" w:cs="GHEA Grapalat"/>
        </w:rPr>
        <w:t>об</w:t>
      </w:r>
      <w:r w:rsidRPr="00D764FD">
        <w:rPr>
          <w:rFonts w:ascii="GHEA Grapalat" w:hAnsi="GHEA Grapalat"/>
        </w:rPr>
        <w:t xml:space="preserve"> </w:t>
      </w:r>
      <w:r w:rsidRPr="00D764FD">
        <w:rPr>
          <w:rFonts w:ascii="GHEA Grapalat" w:hAnsi="GHEA Grapalat" w:cs="GHEA Grapalat"/>
        </w:rPr>
        <w:t>использовании</w:t>
      </w:r>
      <w:r w:rsidRPr="00D764FD">
        <w:rPr>
          <w:rFonts w:ascii="GHEA Grapalat" w:hAnsi="GHEA Grapalat"/>
        </w:rPr>
        <w:t xml:space="preserve"> </w:t>
      </w:r>
      <w:r w:rsidRPr="00D764FD">
        <w:rPr>
          <w:rFonts w:ascii="GHEA Grapalat" w:hAnsi="GHEA Grapalat" w:cs="GHEA Grapalat"/>
        </w:rPr>
        <w:t>трудовых</w:t>
      </w:r>
      <w:r w:rsidRPr="00D764FD">
        <w:rPr>
          <w:rFonts w:ascii="GHEA Grapalat" w:hAnsi="GHEA Grapalat"/>
        </w:rPr>
        <w:t xml:space="preserve"> </w:t>
      </w:r>
      <w:r w:rsidRPr="00D764FD">
        <w:rPr>
          <w:rFonts w:ascii="GHEA Grapalat" w:hAnsi="GHEA Grapalat" w:cs="GHEA Grapalat"/>
        </w:rPr>
        <w:t>и</w:t>
      </w:r>
      <w:r w:rsidRPr="00D764FD">
        <w:rPr>
          <w:rFonts w:ascii="GHEA Grapalat" w:hAnsi="GHEA Grapalat"/>
        </w:rPr>
        <w:t xml:space="preserve"> (</w:t>
      </w:r>
      <w:r w:rsidRPr="00D764FD">
        <w:rPr>
          <w:rFonts w:ascii="GHEA Grapalat" w:hAnsi="GHEA Grapalat" w:cs="GHEA Grapalat"/>
        </w:rPr>
        <w:t>или</w:t>
      </w:r>
      <w:r w:rsidRPr="00D764FD">
        <w:rPr>
          <w:rFonts w:ascii="GHEA Grapalat" w:hAnsi="GHEA Grapalat"/>
        </w:rPr>
        <w:t xml:space="preserve">) </w:t>
      </w:r>
      <w:r w:rsidRPr="00D764FD">
        <w:rPr>
          <w:rFonts w:ascii="GHEA Grapalat" w:hAnsi="GHEA Grapalat" w:cs="GHEA Grapalat"/>
        </w:rPr>
        <w:t>производственных</w:t>
      </w:r>
      <w:r w:rsidRPr="00D764FD">
        <w:rPr>
          <w:rFonts w:ascii="GHEA Grapalat" w:hAnsi="GHEA Grapalat"/>
        </w:rPr>
        <w:t xml:space="preserve"> </w:t>
      </w:r>
      <w:r w:rsidRPr="00D764FD">
        <w:rPr>
          <w:rFonts w:ascii="GHEA Grapalat" w:hAnsi="GHEA Grapalat" w:cs="GHEA Grapalat"/>
        </w:rPr>
        <w:t>ресурсов</w:t>
      </w:r>
      <w:r w:rsidRPr="00D764FD">
        <w:rPr>
          <w:rFonts w:ascii="GHEA Grapalat" w:hAnsi="GHEA Grapalat"/>
        </w:rPr>
        <w:t xml:space="preserve"> </w:t>
      </w:r>
      <w:r w:rsidRPr="00D764FD">
        <w:rPr>
          <w:rFonts w:ascii="GHEA Grapalat" w:hAnsi="GHEA Grapalat" w:cs="GHEA Grapalat"/>
        </w:rPr>
        <w:t>армянского</w:t>
      </w:r>
      <w:r w:rsidRPr="00D764FD">
        <w:rPr>
          <w:rFonts w:ascii="GHEA Grapalat" w:hAnsi="GHEA Grapalat"/>
        </w:rPr>
        <w:t xml:space="preserve"> </w:t>
      </w:r>
      <w:r w:rsidRPr="00D764FD">
        <w:rPr>
          <w:rFonts w:ascii="GHEA Grapalat" w:hAnsi="GHEA Grapalat" w:cs="GHEA Grapalat"/>
        </w:rPr>
        <w:t>происхождения</w:t>
      </w:r>
      <w:r w:rsidRPr="00D764FD">
        <w:rPr>
          <w:rFonts w:ascii="GHEA Grapalat" w:hAnsi="GHEA Grapalat"/>
        </w:rPr>
        <w:t xml:space="preserve">, </w:t>
      </w:r>
      <w:r w:rsidRPr="00D764FD">
        <w:rPr>
          <w:rFonts w:ascii="GHEA Grapalat" w:hAnsi="GHEA Grapalat" w:cs="GHEA Grapalat"/>
        </w:rPr>
        <w:t>предусмотренное</w:t>
      </w:r>
      <w:r w:rsidRPr="00D764FD">
        <w:rPr>
          <w:rFonts w:ascii="GHEA Grapalat" w:hAnsi="GHEA Grapalat"/>
        </w:rPr>
        <w:t xml:space="preserve"> </w:t>
      </w:r>
      <w:r w:rsidRPr="00D764FD">
        <w:rPr>
          <w:rFonts w:ascii="GHEA Grapalat" w:hAnsi="GHEA Grapalat" w:cs="GHEA Grapalat"/>
        </w:rPr>
        <w:t>подпунктом</w:t>
      </w:r>
      <w:r w:rsidRPr="00D764FD">
        <w:rPr>
          <w:rFonts w:ascii="GHEA Grapalat" w:hAnsi="GHEA Grapalat"/>
        </w:rPr>
        <w:t xml:space="preserve"> 7 </w:t>
      </w:r>
      <w:r w:rsidRPr="00D764FD">
        <w:rPr>
          <w:rFonts w:ascii="GHEA Grapalat" w:hAnsi="GHEA Grapalat" w:cs="GHEA Grapalat"/>
        </w:rPr>
        <w:t>пункта</w:t>
      </w:r>
      <w:r w:rsidRPr="00D764FD">
        <w:rPr>
          <w:rFonts w:ascii="GHEA Grapalat" w:hAnsi="GHEA Grapalat"/>
        </w:rPr>
        <w:t xml:space="preserve"> 4.3 </w:t>
      </w:r>
      <w:r w:rsidRPr="00D764FD">
        <w:rPr>
          <w:rFonts w:ascii="GHEA Grapalat" w:hAnsi="GHEA Grapalat" w:cs="GHEA Grapalat"/>
        </w:rPr>
        <w:t>части</w:t>
      </w:r>
      <w:r w:rsidRPr="00D764FD">
        <w:rPr>
          <w:rFonts w:ascii="GHEA Grapalat" w:hAnsi="GHEA Grapalat"/>
        </w:rPr>
        <w:t xml:space="preserve"> 1 </w:t>
      </w:r>
      <w:r w:rsidRPr="00D764FD">
        <w:rPr>
          <w:rFonts w:ascii="GHEA Grapalat" w:hAnsi="GHEA Grapalat" w:cs="GHEA Grapalat"/>
        </w:rPr>
        <w:t>настоящего</w:t>
      </w:r>
      <w:r w:rsidRPr="00D764FD">
        <w:rPr>
          <w:rFonts w:ascii="GHEA Grapalat" w:hAnsi="GHEA Grapalat"/>
        </w:rPr>
        <w:t xml:space="preserve"> </w:t>
      </w:r>
      <w:r w:rsidRPr="00D764FD">
        <w:rPr>
          <w:rFonts w:ascii="GHEA Grapalat" w:hAnsi="GHEA Grapalat" w:cs="GHEA Grapalat"/>
        </w:rPr>
        <w:t>приглашения</w:t>
      </w:r>
      <w:r w:rsidRPr="00D764FD">
        <w:rPr>
          <w:rFonts w:ascii="GHEA Grapalat" w:hAnsi="GHEA Grapalat"/>
        </w:rPr>
        <w:t xml:space="preserve">, </w:t>
      </w:r>
      <w:r w:rsidRPr="00D764FD">
        <w:rPr>
          <w:rFonts w:ascii="GHEA Grapalat" w:hAnsi="GHEA Grapalat" w:cs="GHEA Grapalat"/>
        </w:rPr>
        <w:t>согласно</w:t>
      </w:r>
      <w:r w:rsidRPr="00D764FD">
        <w:rPr>
          <w:rFonts w:ascii="GHEA Grapalat" w:hAnsi="GHEA Grapalat"/>
        </w:rPr>
        <w:t xml:space="preserve"> </w:t>
      </w:r>
      <w:r w:rsidRPr="00D764FD">
        <w:rPr>
          <w:rFonts w:ascii="GHEA Grapalat" w:hAnsi="GHEA Grapalat" w:cs="GHEA Grapalat"/>
        </w:rPr>
        <w:t>приложению</w:t>
      </w:r>
      <w:r w:rsidRPr="00D764FD">
        <w:rPr>
          <w:rFonts w:ascii="GHEA Grapalat" w:hAnsi="GHEA Grapalat"/>
        </w:rPr>
        <w:t xml:space="preserve"> </w:t>
      </w:r>
      <w:r w:rsidRPr="00D764FD">
        <w:rPr>
          <w:rFonts w:ascii="GHEA Grapalat" w:hAnsi="GHEA Grapalat" w:cs="GHEA Grapalat"/>
        </w:rPr>
        <w:t>№</w:t>
      </w:r>
      <w:r w:rsidRPr="00D764FD">
        <w:rPr>
          <w:rFonts w:ascii="GHEA Grapalat" w:hAnsi="GHEA Grapalat"/>
        </w:rPr>
        <w:t xml:space="preserve"> </w:t>
      </w:r>
      <w:r w:rsidRPr="0007540F">
        <w:rPr>
          <w:rFonts w:ascii="GHEA Grapalat" w:hAnsi="GHEA Grapalat"/>
        </w:rPr>
        <w:t>1.</w:t>
      </w:r>
      <w:r w:rsidRPr="00D764FD">
        <w:rPr>
          <w:rFonts w:ascii="GHEA Grapalat" w:hAnsi="GHEA Grapalat"/>
        </w:rPr>
        <w:t>2</w:t>
      </w:r>
      <w:r w:rsidRPr="00D764FD">
        <w:rPr>
          <w:rFonts w:ascii="MS Mincho" w:hAnsi="MS Mincho" w:cs="MS Mincho"/>
        </w:rPr>
        <w:t>․</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FootnoteReference"/>
          <w:rFonts w:ascii="GHEA Grapalat" w:hAnsi="GHEA Grapalat"/>
        </w:rPr>
        <w:footnoteReference w:customMarkFollows="1" w:id="3"/>
        <w:t>15</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w:t>
      </w:r>
      <w:r w:rsidRPr="009044F1">
        <w:rPr>
          <w:rFonts w:ascii="GHEA Grapalat" w:hAnsi="GHEA Grapalat"/>
        </w:rPr>
        <w:lastRenderedPageBreak/>
        <w:t>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w:t>
      </w:r>
      <w:r w:rsidRPr="00A04B1C">
        <w:rPr>
          <w:rFonts w:ascii="GHEA Grapalat" w:hAnsi="GHEA Grapalat"/>
          <w:b/>
        </w:rPr>
        <w:t xml:space="preserve">копий в </w:t>
      </w:r>
      <w:r w:rsidR="00A04B1C" w:rsidRPr="00A04B1C">
        <w:rPr>
          <w:rFonts w:ascii="GHEA Grapalat" w:hAnsi="GHEA Grapalat"/>
          <w:b/>
          <w:lang w:val="hy-AM"/>
        </w:rPr>
        <w:t>2</w:t>
      </w:r>
      <w:r w:rsidRPr="00A04B1C">
        <w:rPr>
          <w:rFonts w:ascii="GHEA Grapalat" w:hAnsi="GHEA Grapalat"/>
          <w:b/>
        </w:rPr>
        <w:t xml:space="preserve"> экземплярах</w:t>
      </w:r>
      <w:r w:rsidRPr="002658C9">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Default="00654E19" w:rsidP="00B46D58">
      <w:pPr>
        <w:pStyle w:val="norm"/>
        <w:widowControl w:val="0"/>
        <w:spacing w:after="160" w:line="240" w:lineRule="auto"/>
        <w:ind w:firstLine="284"/>
        <w:jc w:val="right"/>
        <w:rPr>
          <w:rFonts w:ascii="GHEA Grapalat" w:hAnsi="GHEA Grapalat"/>
          <w:b/>
          <w:sz w:val="24"/>
          <w:szCs w:val="24"/>
        </w:rPr>
      </w:pPr>
    </w:p>
    <w:p w:rsidR="00A04B1C" w:rsidRDefault="00A04B1C" w:rsidP="00B46D58">
      <w:pPr>
        <w:pStyle w:val="norm"/>
        <w:widowControl w:val="0"/>
        <w:spacing w:after="160" w:line="240" w:lineRule="auto"/>
        <w:ind w:firstLine="284"/>
        <w:jc w:val="right"/>
        <w:rPr>
          <w:rFonts w:ascii="GHEA Grapalat" w:hAnsi="GHEA Grapalat"/>
          <w:b/>
          <w:sz w:val="24"/>
          <w:szCs w:val="24"/>
        </w:rPr>
      </w:pPr>
    </w:p>
    <w:p w:rsidR="00A04B1C" w:rsidRDefault="00A04B1C" w:rsidP="00B46D58">
      <w:pPr>
        <w:pStyle w:val="norm"/>
        <w:widowControl w:val="0"/>
        <w:spacing w:after="160" w:line="240" w:lineRule="auto"/>
        <w:ind w:firstLine="284"/>
        <w:jc w:val="right"/>
        <w:rPr>
          <w:rFonts w:ascii="GHEA Grapalat" w:hAnsi="GHEA Grapalat"/>
          <w:b/>
          <w:sz w:val="24"/>
          <w:szCs w:val="24"/>
        </w:rPr>
      </w:pPr>
    </w:p>
    <w:p w:rsidR="00A04B1C" w:rsidRDefault="00A04B1C" w:rsidP="00B46D58">
      <w:pPr>
        <w:pStyle w:val="norm"/>
        <w:widowControl w:val="0"/>
        <w:spacing w:after="160" w:line="240" w:lineRule="auto"/>
        <w:ind w:firstLine="284"/>
        <w:jc w:val="right"/>
        <w:rPr>
          <w:rFonts w:ascii="GHEA Grapalat" w:hAnsi="GHEA Grapalat"/>
          <w:b/>
          <w:sz w:val="24"/>
          <w:szCs w:val="24"/>
        </w:rPr>
      </w:pPr>
    </w:p>
    <w:p w:rsidR="00A04B1C" w:rsidRPr="00F677F1" w:rsidRDefault="00A04B1C"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FF1167" w:rsidRPr="00374F4A" w:rsidRDefault="00FF1167" w:rsidP="00FF1167">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rsidR="00FF1167" w:rsidRPr="00374F4A" w:rsidRDefault="00FF1167" w:rsidP="00FF1167">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к Приглашению на открытый конкурс</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FD722A">
        <w:rPr>
          <w:rFonts w:ascii="GHEA Grapalat" w:hAnsi="GHEA Grapalat"/>
          <w:b/>
          <w:sz w:val="24"/>
          <w:szCs w:val="24"/>
        </w:rPr>
        <w:t>HHPK-</w:t>
      </w:r>
      <w:r>
        <w:rPr>
          <w:rFonts w:ascii="GHEA Grapalat" w:hAnsi="GHEA Grapalat"/>
          <w:b/>
          <w:sz w:val="24"/>
          <w:szCs w:val="24"/>
        </w:rPr>
        <w:t>GHAPDzB</w:t>
      </w:r>
      <w:r w:rsidRPr="00FD722A">
        <w:rPr>
          <w:rFonts w:ascii="GHEA Grapalat" w:hAnsi="GHEA Grapalat"/>
          <w:b/>
          <w:sz w:val="24"/>
          <w:szCs w:val="24"/>
        </w:rPr>
        <w:t>-</w:t>
      </w:r>
      <w:r w:rsidR="00147414">
        <w:rPr>
          <w:rFonts w:ascii="GHEA Grapalat" w:hAnsi="GHEA Grapalat"/>
          <w:b/>
          <w:i/>
          <w:sz w:val="24"/>
          <w:szCs w:val="24"/>
        </w:rPr>
        <w:t>09/21</w:t>
      </w:r>
    </w:p>
    <w:p w:rsidR="00FF1167" w:rsidRPr="00374F4A" w:rsidRDefault="00FF1167" w:rsidP="00FF1167">
      <w:pPr>
        <w:widowControl w:val="0"/>
        <w:spacing w:after="120"/>
        <w:jc w:val="center"/>
        <w:rPr>
          <w:rFonts w:ascii="GHEA Grapalat" w:hAnsi="GHEA Grapalat" w:cs="Sylfaen"/>
          <w:b/>
        </w:rPr>
      </w:pPr>
    </w:p>
    <w:p w:rsidR="00FF1167" w:rsidRPr="009B602E" w:rsidRDefault="00FF1167" w:rsidP="00FF1167">
      <w:pPr>
        <w:widowControl w:val="0"/>
        <w:spacing w:after="160"/>
        <w:jc w:val="center"/>
        <w:rPr>
          <w:rFonts w:ascii="GHEA Grapalat" w:hAnsi="GHEA Grapalat"/>
          <w:b/>
        </w:rPr>
      </w:pPr>
    </w:p>
    <w:p w:rsidR="00FF1167" w:rsidRPr="00DB796D" w:rsidRDefault="00FF1167" w:rsidP="00FF1167">
      <w:pPr>
        <w:widowControl w:val="0"/>
        <w:spacing w:after="160"/>
        <w:jc w:val="center"/>
        <w:rPr>
          <w:rFonts w:ascii="GHEA Grapalat" w:hAnsi="GHEA Grapalat"/>
          <w:b/>
        </w:rPr>
      </w:pPr>
    </w:p>
    <w:p w:rsidR="00FF1167" w:rsidRPr="00374F4A" w:rsidRDefault="00FF1167" w:rsidP="00FF1167">
      <w:pPr>
        <w:widowControl w:val="0"/>
        <w:spacing w:after="160"/>
        <w:jc w:val="center"/>
        <w:rPr>
          <w:rFonts w:ascii="GHEA Grapalat" w:hAnsi="GHEA Grapalat" w:cs="Arial"/>
          <w:b/>
        </w:rPr>
      </w:pPr>
      <w:r w:rsidRPr="00374F4A">
        <w:rPr>
          <w:rFonts w:ascii="GHEA Grapalat" w:hAnsi="GHEA Grapalat"/>
          <w:b/>
        </w:rPr>
        <w:t>ЗАЯВЛЕНИЕ</w:t>
      </w:r>
      <w:r w:rsidRPr="00D3436F">
        <w:rPr>
          <w:rFonts w:ascii="GHEA Grapalat" w:hAnsi="GHEA Grapalat"/>
          <w:b/>
        </w:rPr>
        <w:t>-</w:t>
      </w:r>
      <w:r w:rsidRPr="005A6435">
        <w:rPr>
          <w:rFonts w:ascii="GHEA Grapalat" w:hAnsi="GHEA Grapalat"/>
          <w:b/>
        </w:rPr>
        <w:t xml:space="preserve"> </w:t>
      </w:r>
      <w:r>
        <w:rPr>
          <w:rFonts w:ascii="GHEA Grapalat" w:hAnsi="GHEA Grapalat"/>
          <w:b/>
        </w:rPr>
        <w:t xml:space="preserve"> ОБЪЯВЛЕНИЕ </w:t>
      </w:r>
      <w:r w:rsidRPr="00374F4A">
        <w:rPr>
          <w:rFonts w:ascii="GHEA Grapalat" w:hAnsi="GHEA Grapalat"/>
          <w:b/>
        </w:rPr>
        <w:t>*</w:t>
      </w:r>
    </w:p>
    <w:p w:rsidR="00FF1167" w:rsidRPr="00374F4A" w:rsidRDefault="00FF1167" w:rsidP="00FF1167">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открытом конкурсе </w:t>
      </w:r>
    </w:p>
    <w:p w:rsidR="00FF1167" w:rsidRPr="00374F4A" w:rsidRDefault="00FF1167" w:rsidP="00FF1167">
      <w:pPr>
        <w:widowControl w:val="0"/>
        <w:spacing w:after="120"/>
        <w:jc w:val="center"/>
        <w:rPr>
          <w:rFonts w:ascii="GHEA Grapalat" w:hAnsi="GHEA Grapalat"/>
        </w:rPr>
      </w:pPr>
    </w:p>
    <w:p w:rsidR="00FF1167" w:rsidRPr="00C4157A" w:rsidRDefault="00FF1167" w:rsidP="00FF1167">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FF1167" w:rsidRPr="000C1746" w:rsidRDefault="00FF1167" w:rsidP="00FF1167">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FF1167" w:rsidRPr="00DA5EA0" w:rsidRDefault="00FF1167" w:rsidP="00FF1167">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FF1167" w:rsidRPr="000C1746" w:rsidRDefault="00FF1167" w:rsidP="00FF1167">
      <w:pPr>
        <w:spacing w:after="160"/>
        <w:ind w:left="4395"/>
        <w:jc w:val="both"/>
        <w:rPr>
          <w:rFonts w:ascii="GHEA Grapalat" w:hAnsi="GHEA Grapalat" w:cs="Sylfaen"/>
          <w:sz w:val="16"/>
        </w:rPr>
      </w:pPr>
      <w:r w:rsidRPr="000C1746">
        <w:rPr>
          <w:rFonts w:ascii="GHEA Grapalat" w:hAnsi="GHEA Grapalat"/>
          <w:sz w:val="16"/>
        </w:rPr>
        <w:t>номер лота (лотов)</w:t>
      </w:r>
    </w:p>
    <w:p w:rsidR="00FF1167" w:rsidRPr="00BD0FD1" w:rsidRDefault="00FF1167" w:rsidP="00FF1167">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Pr="00FD722A">
        <w:rPr>
          <w:rFonts w:ascii="GHEA Grapalat" w:hAnsi="GHEA Grapalat"/>
          <w:b/>
        </w:rPr>
        <w:t>HHPK-</w:t>
      </w:r>
      <w:r>
        <w:rPr>
          <w:rFonts w:ascii="GHEA Grapalat" w:hAnsi="GHEA Grapalat"/>
          <w:b/>
        </w:rPr>
        <w:t>GHAPDzB</w:t>
      </w:r>
      <w:r w:rsidRPr="00FD722A">
        <w:rPr>
          <w:rFonts w:ascii="GHEA Grapalat" w:hAnsi="GHEA Grapalat"/>
          <w:b/>
        </w:rPr>
        <w:t>-</w:t>
      </w:r>
      <w:r w:rsidR="00147414">
        <w:rPr>
          <w:rFonts w:ascii="GHEA Grapalat" w:hAnsi="GHEA Grapalat"/>
          <w:b/>
          <w:i/>
        </w:rPr>
        <w:t>09/21</w:t>
      </w:r>
    </w:p>
    <w:p w:rsidR="00FF1167" w:rsidRPr="00C4157A" w:rsidRDefault="00FF1167" w:rsidP="00FF1167">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FF1167" w:rsidRPr="00DA5EA0" w:rsidRDefault="00FF1167" w:rsidP="00FF1167">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FF1167" w:rsidRPr="002B75BF" w:rsidRDefault="00FF1167" w:rsidP="00FF1167">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FF1167" w:rsidRPr="000C1746" w:rsidRDefault="00FF1167" w:rsidP="00FF1167">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FF1167" w:rsidRPr="00DA5EA0" w:rsidRDefault="00FF1167" w:rsidP="00FF1167">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Pr>
          <w:rFonts w:ascii="GHEA Grapalat" w:hAnsi="GHEA Grapalat"/>
        </w:rPr>
        <w:t>.</w:t>
      </w:r>
    </w:p>
    <w:p w:rsidR="00FF1167" w:rsidRPr="000C1746" w:rsidRDefault="00FF1167" w:rsidP="00FF1167">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FF1167" w:rsidRDefault="00FF1167" w:rsidP="00FF1167">
      <w:pPr>
        <w:jc w:val="both"/>
        <w:rPr>
          <w:rFonts w:ascii="GHEA Grapalat" w:hAnsi="GHEA Grapalat"/>
        </w:rPr>
      </w:pPr>
    </w:p>
    <w:p w:rsidR="00FF1167" w:rsidRDefault="00FF1167" w:rsidP="00FF1167">
      <w:pPr>
        <w:jc w:val="both"/>
        <w:rPr>
          <w:rFonts w:ascii="GHEA Grapalat" w:hAnsi="GHEA Grapalat"/>
        </w:rPr>
      </w:pPr>
      <w:r>
        <w:rPr>
          <w:rFonts w:ascii="GHEA Grapalat" w:hAnsi="GHEA Grapalat"/>
        </w:rPr>
        <w:t>Данные       ----------------------------------------  следующие:</w:t>
      </w:r>
    </w:p>
    <w:p w:rsidR="00FF1167" w:rsidRPr="000811C1" w:rsidRDefault="00FF1167" w:rsidP="00FF1167">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FF1167" w:rsidRDefault="00FF1167" w:rsidP="00FF1167">
      <w:pPr>
        <w:jc w:val="both"/>
        <w:rPr>
          <w:rFonts w:ascii="GHEA Grapalat" w:hAnsi="GHEA Grapalat"/>
        </w:rPr>
      </w:pPr>
    </w:p>
    <w:p w:rsidR="00FF1167" w:rsidRPr="00B443ED" w:rsidRDefault="00FF1167" w:rsidP="00FF1167">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Pr>
          <w:rFonts w:ascii="GHEA Grapalat" w:hAnsi="GHEA Grapalat"/>
        </w:rPr>
        <w:t xml:space="preserve">             ________________</w:t>
      </w:r>
    </w:p>
    <w:p w:rsidR="00FF1167" w:rsidRPr="000C1746" w:rsidRDefault="00FF1167" w:rsidP="00FF1167">
      <w:pPr>
        <w:tabs>
          <w:tab w:val="left" w:pos="7371"/>
        </w:tabs>
        <w:ind w:left="4111"/>
        <w:jc w:val="both"/>
        <w:rPr>
          <w:rFonts w:ascii="GHEA Grapalat" w:hAnsi="GHEA Grapalat" w:cs="Arial"/>
          <w:sz w:val="16"/>
        </w:rPr>
      </w:pPr>
      <w:r>
        <w:rPr>
          <w:rFonts w:ascii="GHEA Grapalat" w:hAnsi="GHEA Grapalat"/>
          <w:sz w:val="16"/>
        </w:rPr>
        <w:t xml:space="preserve">               </w:t>
      </w:r>
      <w:r w:rsidRPr="000C1746">
        <w:rPr>
          <w:rFonts w:ascii="GHEA Grapalat" w:hAnsi="GHEA Grapalat"/>
          <w:sz w:val="16"/>
        </w:rPr>
        <w:t>учетный номер</w:t>
      </w:r>
      <w:r>
        <w:rPr>
          <w:rFonts w:ascii="GHEA Grapalat" w:hAnsi="GHEA Grapalat"/>
          <w:sz w:val="16"/>
        </w:rPr>
        <w:t xml:space="preserve"> </w:t>
      </w:r>
      <w:r w:rsidRPr="000C1746">
        <w:rPr>
          <w:rFonts w:ascii="GHEA Grapalat" w:hAnsi="GHEA Grapalat"/>
          <w:sz w:val="16"/>
        </w:rPr>
        <w:t>налогоплательщика</w:t>
      </w:r>
    </w:p>
    <w:p w:rsidR="00FF1167" w:rsidRDefault="00FF1167" w:rsidP="00FF1167">
      <w:pPr>
        <w:jc w:val="both"/>
        <w:rPr>
          <w:rFonts w:ascii="GHEA Grapalat" w:hAnsi="GHEA Grapalat"/>
        </w:rPr>
      </w:pPr>
    </w:p>
    <w:p w:rsidR="00FF1167" w:rsidRDefault="00FF1167" w:rsidP="00FF1167">
      <w:pPr>
        <w:jc w:val="both"/>
        <w:rPr>
          <w:rFonts w:ascii="GHEA Grapalat" w:hAnsi="GHEA Grapalat"/>
        </w:rPr>
      </w:pPr>
      <w:r>
        <w:rPr>
          <w:rFonts w:ascii="GHEA Grapalat" w:hAnsi="GHEA Grapalat"/>
        </w:rPr>
        <w:t xml:space="preserve"> </w:t>
      </w:r>
      <w:r w:rsidRPr="00DA5EA0">
        <w:rPr>
          <w:rFonts w:ascii="GHEA Grapalat" w:hAnsi="GHEA Grapalat"/>
        </w:rPr>
        <w:t>Адрес электронной почты</w:t>
      </w:r>
      <w:r w:rsidRPr="008E7F24">
        <w:rPr>
          <w:rFonts w:ascii="GHEA Grapalat" w:hAnsi="GHEA Grapalat"/>
        </w:rPr>
        <w:t xml:space="preserve"> </w:t>
      </w:r>
      <w:r>
        <w:rPr>
          <w:rFonts w:ascii="GHEA Grapalat" w:hAnsi="GHEA Grapalat"/>
        </w:rPr>
        <w:t xml:space="preserve">                           ______</w:t>
      </w:r>
      <w:r w:rsidRPr="008E7F24">
        <w:rPr>
          <w:rFonts w:ascii="GHEA Grapalat" w:hAnsi="GHEA Grapalat"/>
        </w:rPr>
        <w:t>__</w:t>
      </w:r>
      <w:r>
        <w:rPr>
          <w:rFonts w:ascii="GHEA Grapalat" w:hAnsi="GHEA Grapalat"/>
        </w:rPr>
        <w:t>_______</w:t>
      </w:r>
      <w:r w:rsidRPr="00DA5EA0">
        <w:rPr>
          <w:rFonts w:ascii="GHEA Grapalat" w:hAnsi="GHEA Grapalat"/>
        </w:rPr>
        <w:t>___</w:t>
      </w:r>
    </w:p>
    <w:p w:rsidR="00FF1167" w:rsidRPr="008E7F24" w:rsidRDefault="00FF1167" w:rsidP="00FF1167">
      <w:pPr>
        <w:jc w:val="both"/>
        <w:rPr>
          <w:rFonts w:ascii="GHEA Grapalat" w:hAnsi="GHEA Grapalat"/>
        </w:rPr>
      </w:pPr>
    </w:p>
    <w:p w:rsidR="00FF1167" w:rsidRPr="00D3436F" w:rsidRDefault="00FF1167" w:rsidP="00FF1167">
      <w:pPr>
        <w:tabs>
          <w:tab w:val="left" w:pos="6946"/>
        </w:tabs>
        <w:ind w:left="3402" w:firstLine="6"/>
        <w:jc w:val="both"/>
        <w:rPr>
          <w:rFonts w:ascii="GHEA Grapalat" w:hAnsi="GHEA Grapalat"/>
          <w:sz w:val="16"/>
        </w:rPr>
      </w:pPr>
      <w:r>
        <w:rPr>
          <w:rFonts w:ascii="GHEA Grapalat" w:hAnsi="GHEA Grapalat"/>
          <w:sz w:val="16"/>
        </w:rPr>
        <w:t xml:space="preserve">                                  </w:t>
      </w:r>
      <w:r w:rsidRPr="000C1746">
        <w:rPr>
          <w:rFonts w:ascii="GHEA Grapalat" w:hAnsi="GHEA Grapalat"/>
          <w:sz w:val="16"/>
        </w:rPr>
        <w:t>адрес электронной</w:t>
      </w:r>
      <w:r w:rsidRPr="002B75BF">
        <w:rPr>
          <w:rFonts w:ascii="GHEA Grapalat" w:hAnsi="GHEA Grapalat"/>
          <w:sz w:val="16"/>
        </w:rPr>
        <w:tab/>
      </w:r>
      <w:r w:rsidRPr="000C1746">
        <w:rPr>
          <w:rFonts w:ascii="GHEA Grapalat" w:hAnsi="GHEA Grapalat"/>
          <w:sz w:val="16"/>
        </w:rPr>
        <w:t>почты</w:t>
      </w:r>
    </w:p>
    <w:p w:rsidR="00FF1167" w:rsidRDefault="00FF1167" w:rsidP="00FF1167">
      <w:pPr>
        <w:jc w:val="both"/>
        <w:rPr>
          <w:rFonts w:ascii="GHEA Grapalat" w:hAnsi="GHEA Grapalat"/>
        </w:rPr>
      </w:pPr>
    </w:p>
    <w:p w:rsidR="00FF1167" w:rsidRDefault="00FF1167" w:rsidP="00FF1167">
      <w:pPr>
        <w:jc w:val="both"/>
        <w:rPr>
          <w:rFonts w:ascii="GHEA Grapalat" w:hAnsi="GHEA Grapalat"/>
        </w:rPr>
      </w:pPr>
    </w:p>
    <w:p w:rsidR="00FF1167" w:rsidRDefault="00FF1167" w:rsidP="00FF1167">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              ------------------------------------------------------------</w:t>
      </w:r>
    </w:p>
    <w:p w:rsidR="00FF1167" w:rsidRDefault="00FF1167" w:rsidP="00FF1167">
      <w:pPr>
        <w:jc w:val="both"/>
        <w:rPr>
          <w:rFonts w:ascii="GHEA Grapalat" w:hAnsi="GHEA Grapalat"/>
          <w:sz w:val="18"/>
          <w:szCs w:val="18"/>
        </w:rPr>
      </w:pPr>
      <w:r>
        <w:rPr>
          <w:rFonts w:ascii="GHEA Grapalat" w:hAnsi="GHEA Grapalat"/>
        </w:rPr>
        <w:t xml:space="preserve">                                                                      </w:t>
      </w:r>
      <w:r w:rsidRPr="000811C1">
        <w:rPr>
          <w:rFonts w:ascii="GHEA Grapalat" w:hAnsi="GHEA Grapalat"/>
          <w:sz w:val="18"/>
          <w:szCs w:val="18"/>
        </w:rPr>
        <w:t>адрес деятельности</w:t>
      </w:r>
    </w:p>
    <w:p w:rsidR="00FF1167" w:rsidRDefault="00FF1167" w:rsidP="00FF1167">
      <w:pPr>
        <w:jc w:val="both"/>
        <w:rPr>
          <w:rFonts w:ascii="GHEA Grapalat" w:hAnsi="GHEA Grapalat"/>
          <w:sz w:val="18"/>
          <w:szCs w:val="18"/>
        </w:rPr>
      </w:pPr>
    </w:p>
    <w:p w:rsidR="00FF1167" w:rsidRPr="00B16483" w:rsidRDefault="00FF1167" w:rsidP="00FF1167">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Pr="000811C1">
        <w:rPr>
          <w:rFonts w:ascii="GHEA Grapalat" w:hAnsi="GHEA Grapalat"/>
        </w:rPr>
        <w:t xml:space="preserve"> </w:t>
      </w:r>
    </w:p>
    <w:p w:rsidR="00FF1167" w:rsidRDefault="00FF1167" w:rsidP="00FF1167">
      <w:pPr>
        <w:tabs>
          <w:tab w:val="left" w:pos="7371"/>
        </w:tabs>
        <w:spacing w:after="160"/>
        <w:ind w:left="3544" w:firstLine="3"/>
        <w:jc w:val="both"/>
        <w:rPr>
          <w:rFonts w:ascii="GHEA Grapalat" w:hAnsi="GHEA Grapalat"/>
          <w:sz w:val="16"/>
        </w:rPr>
      </w:pPr>
      <w:r>
        <w:rPr>
          <w:rFonts w:ascii="GHEA Grapalat" w:hAnsi="GHEA Grapalat"/>
          <w:sz w:val="16"/>
        </w:rPr>
        <w:t xml:space="preserve">                                 Номер телефона</w:t>
      </w:r>
    </w:p>
    <w:p w:rsidR="00FF1167" w:rsidRPr="00D3436F" w:rsidRDefault="00FF1167" w:rsidP="00FF1167">
      <w:pPr>
        <w:tabs>
          <w:tab w:val="left" w:pos="7371"/>
        </w:tabs>
        <w:spacing w:after="160"/>
        <w:ind w:left="3544" w:firstLine="3"/>
        <w:jc w:val="both"/>
        <w:rPr>
          <w:rFonts w:ascii="GHEA Grapalat" w:hAnsi="GHEA Grapalat"/>
          <w:sz w:val="16"/>
        </w:rPr>
      </w:pPr>
    </w:p>
    <w:p w:rsidR="00FF1167" w:rsidRDefault="00FF1167" w:rsidP="00FF1167">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FF1167" w:rsidRDefault="00FF1167" w:rsidP="00FF1167">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FF1167" w:rsidRPr="006E3024" w:rsidRDefault="00FF1167" w:rsidP="00FF1167">
      <w:pPr>
        <w:pStyle w:val="ListParagraph"/>
        <w:widowControl w:val="0"/>
        <w:numPr>
          <w:ilvl w:val="0"/>
          <w:numId w:val="21"/>
        </w:numPr>
        <w:spacing w:after="160"/>
        <w:jc w:val="both"/>
        <w:rPr>
          <w:rFonts w:ascii="GHEA Grapalat" w:hAnsi="GHEA Grapalat" w:cs="Arial"/>
        </w:rPr>
      </w:pPr>
      <w:r w:rsidRPr="006E3024">
        <w:rPr>
          <w:rFonts w:ascii="GHEA Grapalat" w:hAnsi="GHEA Grapalat"/>
        </w:rPr>
        <w:t>удовлетворяет</w:t>
      </w:r>
      <w:r w:rsidRPr="006E3024">
        <w:rPr>
          <w:rFonts w:ascii="GHEA Grapalat" w:hAnsi="GHEA Grapalat"/>
          <w:spacing w:val="-4"/>
        </w:rPr>
        <w:t xml:space="preserve"> требованиям к праву участия установленным приглашением на </w:t>
      </w:r>
      <w:r w:rsidRPr="006E3024">
        <w:rPr>
          <w:rFonts w:ascii="GHEA Grapalat" w:hAnsi="GHEA Grapalat"/>
        </w:rPr>
        <w:t xml:space="preserve">открытый конкурс под кодом </w:t>
      </w:r>
      <w:r w:rsidRPr="00FD722A">
        <w:rPr>
          <w:rFonts w:ascii="GHEA Grapalat" w:hAnsi="GHEA Grapalat"/>
          <w:b/>
        </w:rPr>
        <w:t>HHPK-</w:t>
      </w:r>
      <w:r>
        <w:rPr>
          <w:rFonts w:ascii="GHEA Grapalat" w:hAnsi="GHEA Grapalat"/>
          <w:b/>
        </w:rPr>
        <w:t>GHAPDzB</w:t>
      </w:r>
      <w:r w:rsidRPr="00FD722A">
        <w:rPr>
          <w:rFonts w:ascii="GHEA Grapalat" w:hAnsi="GHEA Grapalat"/>
          <w:b/>
        </w:rPr>
        <w:t>-</w:t>
      </w:r>
      <w:r w:rsidR="00147414">
        <w:rPr>
          <w:rFonts w:ascii="GHEA Grapalat" w:hAnsi="GHEA Grapalat"/>
          <w:b/>
          <w:i/>
        </w:rPr>
        <w:t>09/21</w:t>
      </w:r>
      <w:r w:rsidRPr="006E3024">
        <w:rPr>
          <w:rFonts w:ascii="GHEA Grapalat" w:hAnsi="GHEA Grapalat"/>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6E3024">
        <w:rPr>
          <w:rFonts w:ascii="GHEA Grapalat" w:hAnsi="GHEA Grapalat"/>
          <w:vertAlign w:val="superscript"/>
        </w:rPr>
        <w:t>18</w:t>
      </w:r>
    </w:p>
    <w:p w:rsidR="00FF1167" w:rsidRPr="006E3024" w:rsidRDefault="00FF1167" w:rsidP="00FF1167">
      <w:pPr>
        <w:pStyle w:val="ListParagraph"/>
        <w:widowControl w:val="0"/>
        <w:numPr>
          <w:ilvl w:val="0"/>
          <w:numId w:val="21"/>
        </w:numPr>
        <w:tabs>
          <w:tab w:val="left" w:pos="567"/>
        </w:tabs>
        <w:spacing w:after="160"/>
        <w:jc w:val="both"/>
        <w:rPr>
          <w:rFonts w:ascii="GHEA Grapalat" w:hAnsi="GHEA Grapalat" w:cs="Arial"/>
        </w:rPr>
      </w:pPr>
      <w:r w:rsidRPr="006E3024">
        <w:rPr>
          <w:rFonts w:ascii="GHEA Grapalat" w:hAnsi="GHEA Grapalat"/>
        </w:rPr>
        <w:t xml:space="preserve">в рамках участия в открытом конкурсе под кодом </w:t>
      </w:r>
      <w:r w:rsidRPr="00FD722A">
        <w:rPr>
          <w:rFonts w:ascii="GHEA Grapalat" w:hAnsi="GHEA Grapalat"/>
          <w:b/>
        </w:rPr>
        <w:t>HHPK-</w:t>
      </w:r>
      <w:r>
        <w:rPr>
          <w:rFonts w:ascii="GHEA Grapalat" w:hAnsi="GHEA Grapalat"/>
          <w:b/>
        </w:rPr>
        <w:t>GHAPDzB</w:t>
      </w:r>
      <w:r w:rsidRPr="00FD722A">
        <w:rPr>
          <w:rFonts w:ascii="GHEA Grapalat" w:hAnsi="GHEA Grapalat"/>
          <w:b/>
        </w:rPr>
        <w:t>-</w:t>
      </w:r>
      <w:r w:rsidR="00147414">
        <w:rPr>
          <w:rFonts w:ascii="GHEA Grapalat" w:hAnsi="GHEA Grapalat"/>
          <w:b/>
          <w:i/>
        </w:rPr>
        <w:t>09/21</w:t>
      </w:r>
    </w:p>
    <w:p w:rsidR="00FF1167" w:rsidRPr="006E3024" w:rsidRDefault="00FF1167" w:rsidP="00FF1167">
      <w:pPr>
        <w:pStyle w:val="ListParagraph"/>
        <w:widowControl w:val="0"/>
        <w:numPr>
          <w:ilvl w:val="0"/>
          <w:numId w:val="22"/>
        </w:numPr>
        <w:tabs>
          <w:tab w:val="left" w:pos="567"/>
        </w:tabs>
        <w:spacing w:after="160"/>
        <w:jc w:val="both"/>
        <w:rPr>
          <w:rFonts w:ascii="GHEA Grapalat" w:hAnsi="GHEA Grapalat"/>
        </w:rPr>
      </w:pPr>
      <w:r w:rsidRPr="006E3024">
        <w:rPr>
          <w:rFonts w:ascii="GHEA Grapalat" w:hAnsi="GHEA Grapalat"/>
        </w:rPr>
        <w:t>не допускал и (или) не допустит злоупотребления доминирующим положением и антиконкурентного соглашения,</w:t>
      </w:r>
    </w:p>
    <w:p w:rsidR="00FF1167" w:rsidRPr="006E3024" w:rsidRDefault="00FF1167" w:rsidP="00FF1167">
      <w:pPr>
        <w:pStyle w:val="ListParagraph"/>
        <w:widowControl w:val="0"/>
        <w:numPr>
          <w:ilvl w:val="0"/>
          <w:numId w:val="22"/>
        </w:numPr>
        <w:tabs>
          <w:tab w:val="left" w:pos="567"/>
        </w:tabs>
        <w:spacing w:after="160"/>
        <w:jc w:val="both"/>
        <w:rPr>
          <w:rFonts w:ascii="GHEA Grapalat" w:hAnsi="GHEA Grapalat"/>
          <w:spacing w:val="-6"/>
        </w:rPr>
      </w:pPr>
      <w:r w:rsidRPr="006E3024">
        <w:rPr>
          <w:rFonts w:ascii="GHEA Grapalat" w:hAnsi="GHEA Grapalat"/>
          <w:spacing w:val="-6"/>
        </w:rPr>
        <w:t xml:space="preserve">отсутствует случай установленного приглашением на </w:t>
      </w:r>
      <w:r w:rsidRPr="006E3024">
        <w:rPr>
          <w:rFonts w:ascii="GHEA Grapalat" w:hAnsi="GHEA Grapalat"/>
        </w:rPr>
        <w:t xml:space="preserve">открытый конкурс случая     одновременного </w:t>
      </w:r>
    </w:p>
    <w:p w:rsidR="00FF1167" w:rsidRDefault="00FF1167" w:rsidP="00FF1167">
      <w:pPr>
        <w:pStyle w:val="BodyTextIndent"/>
        <w:widowControl w:val="0"/>
        <w:spacing w:line="240" w:lineRule="auto"/>
        <w:ind w:firstLine="0"/>
        <w:jc w:val="left"/>
        <w:rPr>
          <w:rFonts w:ascii="GHEA Grapalat" w:hAnsi="GHEA Grapalat"/>
          <w:i w:val="0"/>
          <w:sz w:val="24"/>
        </w:rPr>
      </w:pPr>
      <w:r>
        <w:rPr>
          <w:rFonts w:ascii="GHEA Grapalat" w:hAnsi="GHEA Grapalat"/>
          <w:sz w:val="24"/>
        </w:rPr>
        <w:t xml:space="preserve">участия </w:t>
      </w:r>
      <w:r w:rsidRPr="00981E66">
        <w:rPr>
          <w:rFonts w:ascii="GHEA Grapalat" w:hAnsi="GHEA Grapalat"/>
          <w:sz w:val="24"/>
        </w:rPr>
        <w:t>взаимосвязанных</w:t>
      </w:r>
      <w:r w:rsidRPr="00091800">
        <w:rPr>
          <w:rFonts w:ascii="GHEA Grapalat" w:hAnsi="GHEA Grapalat"/>
          <w:sz w:val="24"/>
        </w:rPr>
        <w:t xml:space="preserve"> с ________________</w:t>
      </w:r>
      <w:r>
        <w:rPr>
          <w:rFonts w:ascii="GHEA Grapalat" w:hAnsi="GHEA Grapalat"/>
          <w:sz w:val="24"/>
        </w:rPr>
        <w:t xml:space="preserve"> лиц и (или) учрежденных__________</w:t>
      </w:r>
    </w:p>
    <w:p w:rsidR="00FF1167" w:rsidRDefault="00FF1167" w:rsidP="00FF1167">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FF1167" w:rsidRDefault="00FF1167" w:rsidP="00FF1167">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FF1167" w:rsidRDefault="00FF1167" w:rsidP="00FF1167">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FF1167" w:rsidRDefault="00FF1167" w:rsidP="00FF1167">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FF1167" w:rsidRPr="005B2CAF" w:rsidRDefault="00FF1167" w:rsidP="00FF1167">
      <w:pPr>
        <w:widowControl w:val="0"/>
        <w:spacing w:after="160"/>
        <w:jc w:val="both"/>
        <w:rPr>
          <w:rFonts w:ascii="GHEA Grapalat" w:hAnsi="GHEA Grapalat"/>
        </w:rPr>
      </w:pPr>
      <w:r>
        <w:rPr>
          <w:rFonts w:ascii="GHEA Grapalat" w:hAnsi="GHEA Grapalat"/>
        </w:rPr>
        <w:t>долю (пай) в размере более пятидесяти процентов</w:t>
      </w:r>
      <w:r w:rsidRPr="005B2CAF">
        <w:rPr>
          <w:rFonts w:ascii="GHEA Grapalat" w:hAnsi="GHEA Grapalat"/>
        </w:rPr>
        <w:t>.</w:t>
      </w:r>
    </w:p>
    <w:p w:rsidR="00FF1167" w:rsidRDefault="00FF1167" w:rsidP="00FF1167">
      <w:pPr>
        <w:widowControl w:val="0"/>
        <w:spacing w:after="160"/>
        <w:jc w:val="both"/>
        <w:rPr>
          <w:rFonts w:ascii="GHEA Grapalat" w:hAnsi="GHEA Grapalat"/>
        </w:rPr>
      </w:pPr>
      <w:r>
        <w:rPr>
          <w:rFonts w:ascii="GHEA Grapalat" w:hAnsi="GHEA Grapalat"/>
        </w:rPr>
        <w:t>Ниже  ----------------------------------------------------------</w:t>
      </w:r>
      <w:r w:rsidRPr="00C42800">
        <w:rPr>
          <w:rFonts w:ascii="GHEA Grapalat" w:hAnsi="GHEA Grapalat"/>
        </w:rPr>
        <w:t xml:space="preserve"> </w:t>
      </w:r>
      <w:r>
        <w:rPr>
          <w:rFonts w:ascii="GHEA Grapalat" w:hAnsi="GHEA Grapalat"/>
        </w:rPr>
        <w:t xml:space="preserve">представляет </w:t>
      </w:r>
      <w:r w:rsidRPr="006B2B1A">
        <w:rPr>
          <w:rFonts w:ascii="GHEA Grapalat" w:hAnsi="GHEA Grapalat"/>
        </w:rPr>
        <w:t>ссылк</w:t>
      </w:r>
      <w:r>
        <w:rPr>
          <w:rFonts w:ascii="GHEA Grapalat" w:hAnsi="GHEA Grapalat"/>
        </w:rPr>
        <w:t>у</w:t>
      </w:r>
      <w:r w:rsidRPr="006B2B1A">
        <w:rPr>
          <w:rFonts w:ascii="GHEA Grapalat" w:hAnsi="GHEA Grapalat"/>
        </w:rPr>
        <w:t xml:space="preserve"> на сайт</w:t>
      </w:r>
      <w:r>
        <w:rPr>
          <w:rFonts w:ascii="GHEA Grapalat" w:hAnsi="GHEA Grapalat"/>
        </w:rPr>
        <w:t>,</w:t>
      </w:r>
    </w:p>
    <w:p w:rsidR="00FF1167" w:rsidRDefault="00FF1167" w:rsidP="00FF1167">
      <w:pPr>
        <w:widowControl w:val="0"/>
        <w:spacing w:after="160"/>
        <w:ind w:left="2268"/>
        <w:jc w:val="both"/>
        <w:rPr>
          <w:rFonts w:ascii="GHEA Grapalat" w:hAnsi="GHEA Grapalat"/>
        </w:rPr>
      </w:pPr>
      <w:r>
        <w:rPr>
          <w:rFonts w:ascii="GHEA Grapalat" w:hAnsi="GHEA Grapalat"/>
        </w:rPr>
        <w:t xml:space="preserve"> </w:t>
      </w:r>
      <w:r>
        <w:rPr>
          <w:rFonts w:ascii="GHEA Grapalat" w:hAnsi="GHEA Grapalat"/>
          <w:vertAlign w:val="superscript"/>
        </w:rPr>
        <w:t>наименование участника</w:t>
      </w:r>
    </w:p>
    <w:p w:rsidR="00FF1167" w:rsidRDefault="00FF1167" w:rsidP="00FF1167">
      <w:pPr>
        <w:jc w:val="both"/>
        <w:rPr>
          <w:rFonts w:ascii="GHEA Grapalat" w:hAnsi="GHEA Grapalat"/>
          <w:sz w:val="32"/>
          <w:szCs w:val="32"/>
        </w:rPr>
      </w:pPr>
      <w:r w:rsidRPr="006B2B1A">
        <w:rPr>
          <w:rFonts w:ascii="GHEA Grapalat" w:hAnsi="GHEA Grapalat"/>
        </w:rPr>
        <w:t>содержащий информацию о реальных бенефициарах</w:t>
      </w:r>
      <w:r>
        <w:rPr>
          <w:rFonts w:ascii="GHEA Grapalat" w:hAnsi="GHEA Grapalat"/>
        </w:rPr>
        <w:t xml:space="preserve"> </w:t>
      </w:r>
      <w:r w:rsidRPr="006B2B1A">
        <w:rPr>
          <w:rFonts w:ascii="GHEA Grapalat" w:hAnsi="GHEA Grapalat"/>
        </w:rPr>
        <w:t>------</w:t>
      </w:r>
      <w:r>
        <w:rPr>
          <w:rFonts w:ascii="GHEA Grapalat" w:hAnsi="GHEA Grapalat"/>
        </w:rPr>
        <w:t>---------------</w:t>
      </w:r>
      <w:r w:rsidRPr="006B2B1A">
        <w:rPr>
          <w:rFonts w:ascii="GHEA Grapalat" w:hAnsi="GHEA Grapalat"/>
        </w:rPr>
        <w:t>--------------</w:t>
      </w:r>
      <w:r w:rsidRPr="005B2CAF">
        <w:rPr>
          <w:rStyle w:val="FootnoteReference"/>
          <w:rFonts w:ascii="GHEA Grapalat" w:hAnsi="GHEA Grapalat"/>
          <w:sz w:val="32"/>
          <w:szCs w:val="32"/>
        </w:rPr>
        <w:footnoteReference w:customMarkFollows="1" w:id="4"/>
        <w:t>**</w:t>
      </w:r>
      <w:r>
        <w:rPr>
          <w:rFonts w:ascii="GHEA Grapalat" w:hAnsi="GHEA Grapalat"/>
          <w:sz w:val="32"/>
          <w:szCs w:val="32"/>
        </w:rPr>
        <w:t>.</w:t>
      </w:r>
    </w:p>
    <w:p w:rsidR="00FF1167" w:rsidRDefault="00FF1167" w:rsidP="00FF1167">
      <w:pPr>
        <w:jc w:val="both"/>
        <w:rPr>
          <w:rFonts w:ascii="GHEA Grapalat" w:hAnsi="GHEA Grapalat"/>
        </w:rPr>
      </w:pPr>
      <w:r w:rsidRPr="00D32B4F">
        <w:rPr>
          <w:rFonts w:ascii="GHEA Grapalat" w:hAnsi="GHEA Grapalat"/>
        </w:rPr>
        <w:lastRenderedPageBreak/>
        <w:t xml:space="preserve"> </w:t>
      </w:r>
      <w:r>
        <w:rPr>
          <w:rFonts w:ascii="GHEA Grapalat" w:hAnsi="GHEA Grapalat"/>
        </w:rPr>
        <w:t xml:space="preserve">Прилагается  полное описание предлагаемого   ----------------------------     товара, </w:t>
      </w:r>
    </w:p>
    <w:p w:rsidR="00FF1167" w:rsidRDefault="00FF1167" w:rsidP="00FF1167">
      <w:pPr>
        <w:jc w:val="both"/>
        <w:rPr>
          <w:rFonts w:ascii="GHEA Grapalat" w:hAnsi="GHEA Grapalat"/>
        </w:rPr>
      </w:pPr>
      <w:r>
        <w:rPr>
          <w:rFonts w:ascii="GHEA Grapalat" w:hAnsi="GHEA Grapalat"/>
          <w:sz w:val="16"/>
        </w:rPr>
        <w:t xml:space="preserve">                                                                                                             наименование участника</w:t>
      </w:r>
    </w:p>
    <w:p w:rsidR="00FF1167" w:rsidRDefault="00FF1167" w:rsidP="00FF1167">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Pr="00C061DC">
        <w:rPr>
          <w:rFonts w:ascii="GHEA Grapalat" w:hAnsi="GHEA Grapalat"/>
        </w:rPr>
        <w:t>.</w:t>
      </w:r>
      <w:r>
        <w:rPr>
          <w:rFonts w:ascii="GHEA Grapalat" w:hAnsi="GHEA Grapalat"/>
        </w:rPr>
        <w:t xml:space="preserve">   </w:t>
      </w:r>
      <w:r>
        <w:rPr>
          <w:rFonts w:ascii="GHEA Grapalat" w:hAnsi="GHEA Grapalat"/>
          <w:sz w:val="16"/>
        </w:rPr>
        <w:t xml:space="preserve">                                                                                                                        </w:t>
      </w:r>
    </w:p>
    <w:p w:rsidR="00FF1167" w:rsidRDefault="00FF1167" w:rsidP="00FF1167">
      <w:pPr>
        <w:tabs>
          <w:tab w:val="left" w:pos="7371"/>
        </w:tabs>
        <w:spacing w:after="160"/>
        <w:ind w:left="3544" w:firstLine="3"/>
        <w:jc w:val="both"/>
        <w:rPr>
          <w:rFonts w:ascii="GHEA Grapalat" w:hAnsi="GHEA Grapalat"/>
          <w:sz w:val="16"/>
          <w:lang w:val="hy-AM"/>
        </w:rPr>
      </w:pPr>
    </w:p>
    <w:p w:rsidR="00FF1167" w:rsidRPr="000811C1" w:rsidRDefault="00FF1167" w:rsidP="00FF1167">
      <w:pPr>
        <w:tabs>
          <w:tab w:val="left" w:pos="7371"/>
        </w:tabs>
        <w:spacing w:after="160"/>
        <w:ind w:left="3544" w:firstLine="3"/>
        <w:jc w:val="both"/>
        <w:rPr>
          <w:rFonts w:ascii="GHEA Grapalat" w:hAnsi="GHEA Grapalat"/>
          <w:sz w:val="16"/>
          <w:lang w:val="hy-AM"/>
        </w:rPr>
      </w:pPr>
    </w:p>
    <w:p w:rsidR="00FF1167" w:rsidRPr="00D3436F" w:rsidRDefault="00FF1167" w:rsidP="00FF1167">
      <w:pPr>
        <w:tabs>
          <w:tab w:val="left" w:pos="7371"/>
        </w:tabs>
        <w:spacing w:after="160"/>
        <w:ind w:left="3544" w:firstLine="3"/>
        <w:jc w:val="both"/>
        <w:rPr>
          <w:rFonts w:ascii="GHEA Grapalat" w:hAnsi="GHEA Grapalat"/>
          <w:sz w:val="16"/>
        </w:rPr>
      </w:pPr>
    </w:p>
    <w:p w:rsidR="00FF1167" w:rsidRPr="00770B03" w:rsidRDefault="00FF1167" w:rsidP="00FF1167">
      <w:pPr>
        <w:tabs>
          <w:tab w:val="left" w:pos="7371"/>
        </w:tabs>
        <w:spacing w:after="160"/>
        <w:ind w:left="3544" w:firstLine="3"/>
        <w:jc w:val="both"/>
        <w:rPr>
          <w:rFonts w:ascii="GHEA Grapalat" w:hAnsi="GHEA Grapalat"/>
          <w:sz w:val="16"/>
        </w:rPr>
      </w:pPr>
    </w:p>
    <w:p w:rsidR="00FF1167" w:rsidRPr="000C1746" w:rsidRDefault="00FF1167" w:rsidP="00FF1167">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FF1167" w:rsidRPr="000C1746" w:rsidRDefault="00FF1167" w:rsidP="00FF1167">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FF1167" w:rsidRPr="000C1746" w:rsidRDefault="00FF1167" w:rsidP="00FF1167">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FF1167" w:rsidRDefault="00FF1167" w:rsidP="00FF1167">
      <w:pPr>
        <w:widowControl w:val="0"/>
        <w:spacing w:after="160"/>
        <w:jc w:val="both"/>
        <w:rPr>
          <w:rFonts w:ascii="GHEA Grapalat" w:hAnsi="GHEA Grapalat"/>
          <w:sz w:val="32"/>
          <w:szCs w:val="32"/>
        </w:rPr>
      </w:pPr>
    </w:p>
    <w:p w:rsidR="00FF1167" w:rsidRDefault="00FF1167" w:rsidP="00FF1167">
      <w:pPr>
        <w:widowControl w:val="0"/>
        <w:spacing w:after="160"/>
        <w:jc w:val="both"/>
        <w:rPr>
          <w:rFonts w:ascii="GHEA Grapalat" w:hAnsi="GHEA Grapalat"/>
          <w:sz w:val="32"/>
          <w:szCs w:val="32"/>
        </w:rPr>
      </w:pPr>
    </w:p>
    <w:p w:rsidR="00FF1167" w:rsidRDefault="00FF1167" w:rsidP="00FF1167">
      <w:pPr>
        <w:rPr>
          <w:rFonts w:ascii="GHEA Grapalat" w:hAnsi="GHEA Grapalat"/>
        </w:rPr>
      </w:pPr>
      <w:r>
        <w:rPr>
          <w:rFonts w:ascii="GHEA Grapalat" w:hAnsi="GHEA Grapalat"/>
        </w:rPr>
        <w:t xml:space="preserve"> </w:t>
      </w:r>
    </w:p>
    <w:p w:rsidR="00FF1167" w:rsidRDefault="00FF1167" w:rsidP="00FF1167">
      <w:pPr>
        <w:jc w:val="both"/>
        <w:rPr>
          <w:rFonts w:ascii="GHEA Grapalat" w:hAnsi="GHEA Grapalat"/>
        </w:rPr>
      </w:pPr>
      <w:r>
        <w:rPr>
          <w:rFonts w:ascii="GHEA Grapalat" w:hAnsi="GHEA Grapalat"/>
        </w:rPr>
        <w:t xml:space="preserve">Прилагается  полное описание предлагаемого   ----------------------------     товара, </w:t>
      </w:r>
    </w:p>
    <w:p w:rsidR="00FF1167" w:rsidRDefault="00FF1167" w:rsidP="00FF1167">
      <w:pPr>
        <w:jc w:val="both"/>
        <w:rPr>
          <w:rFonts w:ascii="GHEA Grapalat" w:hAnsi="GHEA Grapalat"/>
        </w:rPr>
      </w:pPr>
      <w:r>
        <w:rPr>
          <w:rFonts w:ascii="GHEA Grapalat" w:hAnsi="GHEA Grapalat"/>
          <w:sz w:val="16"/>
        </w:rPr>
        <w:t xml:space="preserve">                                                                                                             наименование участника</w:t>
      </w:r>
    </w:p>
    <w:p w:rsidR="00FF1167" w:rsidRDefault="00FF1167" w:rsidP="00FF1167">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Pr="00C061DC">
        <w:rPr>
          <w:rFonts w:ascii="GHEA Grapalat" w:hAnsi="GHEA Grapalat"/>
        </w:rPr>
        <w:t>.</w:t>
      </w:r>
      <w:r>
        <w:rPr>
          <w:rFonts w:ascii="GHEA Grapalat" w:hAnsi="GHEA Grapalat"/>
        </w:rPr>
        <w:t xml:space="preserve">   </w:t>
      </w:r>
      <w:r>
        <w:rPr>
          <w:rFonts w:ascii="GHEA Grapalat" w:hAnsi="GHEA Grapalat"/>
          <w:sz w:val="16"/>
        </w:rPr>
        <w:t xml:space="preserve">                                                                                                                        </w:t>
      </w:r>
    </w:p>
    <w:p w:rsidR="00FF1167" w:rsidRDefault="00FF1167" w:rsidP="00FF1167">
      <w:pPr>
        <w:tabs>
          <w:tab w:val="left" w:pos="7371"/>
        </w:tabs>
        <w:spacing w:after="160"/>
        <w:ind w:left="3544" w:firstLine="3"/>
        <w:jc w:val="both"/>
        <w:rPr>
          <w:rFonts w:ascii="GHEA Grapalat" w:hAnsi="GHEA Grapalat"/>
          <w:sz w:val="16"/>
          <w:lang w:val="hy-AM"/>
        </w:rPr>
      </w:pPr>
    </w:p>
    <w:p w:rsidR="00FF1167" w:rsidRPr="000811C1" w:rsidRDefault="00FF1167" w:rsidP="00FF1167">
      <w:pPr>
        <w:tabs>
          <w:tab w:val="left" w:pos="7371"/>
        </w:tabs>
        <w:spacing w:after="160"/>
        <w:ind w:left="3544" w:firstLine="3"/>
        <w:jc w:val="both"/>
        <w:rPr>
          <w:rFonts w:ascii="GHEA Grapalat" w:hAnsi="GHEA Grapalat"/>
          <w:sz w:val="16"/>
          <w:lang w:val="hy-AM"/>
        </w:rPr>
      </w:pPr>
    </w:p>
    <w:p w:rsidR="00FF1167" w:rsidRPr="00D3436F" w:rsidRDefault="00FF1167" w:rsidP="00FF1167">
      <w:pPr>
        <w:tabs>
          <w:tab w:val="left" w:pos="7371"/>
        </w:tabs>
        <w:spacing w:after="160"/>
        <w:ind w:left="3544" w:firstLine="3"/>
        <w:jc w:val="both"/>
        <w:rPr>
          <w:rFonts w:ascii="GHEA Grapalat" w:hAnsi="GHEA Grapalat"/>
          <w:sz w:val="16"/>
        </w:rPr>
      </w:pPr>
    </w:p>
    <w:p w:rsidR="00FF1167" w:rsidRPr="00770B03" w:rsidRDefault="00FF1167" w:rsidP="00FF1167">
      <w:pPr>
        <w:tabs>
          <w:tab w:val="left" w:pos="7371"/>
        </w:tabs>
        <w:spacing w:after="160"/>
        <w:ind w:left="3544" w:firstLine="3"/>
        <w:jc w:val="both"/>
        <w:rPr>
          <w:rFonts w:ascii="GHEA Grapalat" w:hAnsi="GHEA Grapalat"/>
          <w:sz w:val="16"/>
        </w:rPr>
      </w:pPr>
    </w:p>
    <w:p w:rsidR="00FF1167" w:rsidRPr="000C1746" w:rsidRDefault="00FF1167" w:rsidP="00FF1167">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FF1167" w:rsidRPr="000C1746" w:rsidRDefault="00FF1167" w:rsidP="00FF1167">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FF1167" w:rsidRPr="000C1746" w:rsidRDefault="00FF1167" w:rsidP="00FF1167">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FF1167" w:rsidRPr="009044F1" w:rsidRDefault="00FF1167" w:rsidP="00FF1167">
      <w:pPr>
        <w:widowControl w:val="0"/>
        <w:spacing w:after="160"/>
        <w:jc w:val="right"/>
        <w:rPr>
          <w:rFonts w:ascii="GHEA Grapalat" w:hAnsi="GHEA Grapalat"/>
          <w:b/>
        </w:rPr>
      </w:pPr>
      <w:r w:rsidRPr="00374F4A">
        <w:rPr>
          <w:rFonts w:ascii="GHEA Grapalat" w:hAnsi="GHEA Grapalat"/>
        </w:rPr>
        <w:t>М. П.</w:t>
      </w:r>
      <w:r w:rsidRPr="00A225D9">
        <w:rPr>
          <w:rFonts w:ascii="GHEA Grapalat" w:hAnsi="GHEA Grapalat"/>
          <w:b/>
        </w:rPr>
        <w:t xml:space="preserve"> </w:t>
      </w:r>
    </w:p>
    <w:p w:rsidR="00FF1167" w:rsidRDefault="00FF1167" w:rsidP="00FF1167">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D043C1" w:rsidRPr="009044F1" w:rsidRDefault="00D043C1" w:rsidP="00D043C1">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CC39F5">
        <w:rPr>
          <w:rFonts w:ascii="GHEA Grapalat" w:hAnsi="GHEA Grapalat"/>
          <w:b/>
          <w:sz w:val="24"/>
          <w:szCs w:val="24"/>
        </w:rPr>
        <w:t>запрос котировок</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A04B1C">
        <w:rPr>
          <w:rFonts w:ascii="GHEA Grapalat" w:hAnsi="GHEA Grapalat"/>
          <w:sz w:val="24"/>
          <w:szCs w:val="24"/>
        </w:rPr>
        <w:t>"</w:t>
      </w:r>
      <w:r w:rsidR="00B11C97">
        <w:rPr>
          <w:rFonts w:ascii="GHEA Grapalat" w:hAnsi="GHEA Grapalat"/>
          <w:b/>
          <w:sz w:val="24"/>
          <w:szCs w:val="24"/>
        </w:rPr>
        <w:t xml:space="preserve">HHPK-GHAPDZB- </w:t>
      </w:r>
      <w:r w:rsidR="00147414">
        <w:rPr>
          <w:rFonts w:ascii="GHEA Grapalat" w:hAnsi="GHEA Grapalat"/>
          <w:b/>
          <w:sz w:val="24"/>
          <w:szCs w:val="24"/>
        </w:rPr>
        <w:t>09/21</w:t>
      </w:r>
      <w:r w:rsidR="00A04B1C">
        <w:rPr>
          <w:rFonts w:ascii="GHEA Grapalat" w:hAnsi="GHEA Grapalat"/>
          <w:sz w:val="24"/>
          <w:szCs w:val="24"/>
        </w:rPr>
        <w:t>"</w:t>
      </w:r>
      <w:r>
        <w:rPr>
          <w:rStyle w:val="FootnoteReference"/>
          <w:rFonts w:ascii="GHEA Grapalat" w:hAnsi="GHEA Grapalat"/>
          <w:b/>
          <w:sz w:val="24"/>
          <w:szCs w:val="24"/>
        </w:rPr>
        <w:footnoteReference w:customMarkFollows="1" w:id="5"/>
        <w:t>*</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Heading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r w:rsidRPr="003A31A1">
        <w:rPr>
          <w:rFonts w:ascii="GHEA Grapalat" w:hAnsi="GHEA Grapalat"/>
        </w:rPr>
        <w:t xml:space="preserve">рамках </w:t>
      </w:r>
      <w:r w:rsidR="003A31A1" w:rsidRPr="003A31A1">
        <w:rPr>
          <w:rFonts w:ascii="GHEA Grapalat" w:hAnsi="GHEA Grapalat"/>
        </w:rPr>
        <w:t>запроса котировок</w:t>
      </w:r>
      <w:r w:rsidR="003A31A1" w:rsidRPr="009044F1">
        <w:rPr>
          <w:rFonts w:ascii="GHEA Grapalat" w:hAnsi="GHEA Grapalat"/>
        </w:rPr>
        <w:t xml:space="preserve"> </w:t>
      </w:r>
      <w:r w:rsidRPr="009044F1">
        <w:rPr>
          <w:rFonts w:ascii="GHEA Grapalat" w:hAnsi="GHEA Grapalat"/>
        </w:rPr>
        <w:t xml:space="preserve">под кодом </w:t>
      </w:r>
      <w:r w:rsidR="00A04B1C">
        <w:rPr>
          <w:rFonts w:ascii="GHEA Grapalat" w:hAnsi="GHEA Grapalat"/>
        </w:rPr>
        <w:t>"</w:t>
      </w:r>
      <w:r w:rsidR="00B11C97">
        <w:rPr>
          <w:rFonts w:ascii="GHEA Grapalat" w:hAnsi="GHEA Grapalat"/>
          <w:b/>
        </w:rPr>
        <w:t xml:space="preserve">HHPK-GHAPDZB- </w:t>
      </w:r>
      <w:r w:rsidR="00147414">
        <w:rPr>
          <w:rFonts w:ascii="GHEA Grapalat" w:hAnsi="GHEA Grapalat"/>
          <w:b/>
        </w:rPr>
        <w:t>09/21</w:t>
      </w:r>
      <w:r w:rsidR="00A04B1C">
        <w:rPr>
          <w:rFonts w:ascii="GHEA Grapalat" w:hAnsi="GHEA Grapalat"/>
        </w:rPr>
        <w:t>"</w:t>
      </w:r>
      <w:r w:rsidRPr="009044F1">
        <w:rPr>
          <w:rFonts w:ascii="GHEA Grapalat" w:hAnsi="GHEA Grapalat"/>
        </w:rPr>
        <w:t>* 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0"/>
        <w:gridCol w:w="1605"/>
        <w:gridCol w:w="1444"/>
        <w:gridCol w:w="1642"/>
        <w:gridCol w:w="1723"/>
        <w:gridCol w:w="1748"/>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EE1022"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07540F" w:rsidRPr="009044F1" w:rsidRDefault="0007540F" w:rsidP="0007540F">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lastRenderedPageBreak/>
        <w:t xml:space="preserve">Приложение № </w:t>
      </w:r>
      <w:r>
        <w:rPr>
          <w:rFonts w:ascii="GHEA Grapalat" w:hAnsi="GHEA Grapalat"/>
          <w:b/>
          <w:i w:val="0"/>
          <w:sz w:val="24"/>
          <w:szCs w:val="24"/>
        </w:rPr>
        <w:t>1</w:t>
      </w:r>
      <w:r w:rsidRPr="009044F1">
        <w:rPr>
          <w:rFonts w:ascii="GHEA Grapalat" w:hAnsi="GHEA Grapalat"/>
          <w:b/>
          <w:i w:val="0"/>
          <w:sz w:val="24"/>
          <w:szCs w:val="24"/>
        </w:rPr>
        <w:t>,</w:t>
      </w:r>
      <w:r>
        <w:rPr>
          <w:rFonts w:ascii="GHEA Grapalat" w:hAnsi="GHEA Grapalat"/>
          <w:b/>
          <w:i w:val="0"/>
          <w:sz w:val="24"/>
          <w:szCs w:val="24"/>
        </w:rPr>
        <w:t>2</w:t>
      </w:r>
    </w:p>
    <w:p w:rsidR="0007540F" w:rsidRDefault="0007540F" w:rsidP="0007540F">
      <w:pPr>
        <w:pStyle w:val="BodyTextIndent3"/>
        <w:widowControl w:val="0"/>
        <w:spacing w:after="160" w:line="240" w:lineRule="auto"/>
        <w:jc w:val="right"/>
        <w:rPr>
          <w:rFonts w:ascii="GHEA Grapalat" w:hAnsi="GHEA Grapalat"/>
          <w:b/>
          <w:sz w:val="24"/>
          <w:szCs w:val="24"/>
        </w:rPr>
      </w:pPr>
      <w:r w:rsidRPr="001439BD">
        <w:rPr>
          <w:rFonts w:ascii="GHEA Grapalat" w:hAnsi="GHEA Grapalat"/>
          <w:b/>
          <w:sz w:val="24"/>
          <w:szCs w:val="24"/>
        </w:rPr>
        <w:t xml:space="preserve">к Приглашению на </w:t>
      </w:r>
      <w:r w:rsidR="00CC39F5">
        <w:rPr>
          <w:rFonts w:ascii="GHEA Grapalat" w:hAnsi="GHEA Grapalat"/>
          <w:b/>
          <w:sz w:val="24"/>
          <w:szCs w:val="24"/>
        </w:rPr>
        <w:t>запрос котировок</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B11C97">
        <w:rPr>
          <w:rFonts w:ascii="GHEA Grapalat" w:hAnsi="GHEA Grapalat"/>
          <w:b/>
          <w:sz w:val="24"/>
          <w:szCs w:val="24"/>
        </w:rPr>
        <w:t xml:space="preserve">HHPK-GHAPDZB- </w:t>
      </w:r>
      <w:r w:rsidR="00147414">
        <w:rPr>
          <w:rFonts w:ascii="GHEA Grapalat" w:hAnsi="GHEA Grapalat"/>
          <w:b/>
          <w:sz w:val="24"/>
          <w:szCs w:val="24"/>
        </w:rPr>
        <w:t>09/21</w:t>
      </w:r>
    </w:p>
    <w:p w:rsidR="0007540F" w:rsidRPr="00FA6464" w:rsidRDefault="0007540F" w:rsidP="0007540F">
      <w:pPr>
        <w:pStyle w:val="BodyTextIndent3"/>
        <w:widowControl w:val="0"/>
        <w:spacing w:after="160" w:line="240" w:lineRule="auto"/>
        <w:jc w:val="center"/>
        <w:rPr>
          <w:rFonts w:ascii="GHEA Grapalat" w:hAnsi="GHEA Grapalat"/>
          <w:b/>
          <w:sz w:val="24"/>
          <w:szCs w:val="24"/>
        </w:rPr>
      </w:pPr>
      <w:r w:rsidRPr="00FA6464">
        <w:rPr>
          <w:rFonts w:ascii="GHEA Grapalat" w:hAnsi="GHEA Grapalat"/>
          <w:b/>
          <w:sz w:val="24"/>
          <w:szCs w:val="24"/>
        </w:rPr>
        <w:t xml:space="preserve">ОБЪЯВЛЕНИЕ </w:t>
      </w:r>
    </w:p>
    <w:p w:rsidR="0007540F" w:rsidRPr="00FA6464" w:rsidRDefault="0007540F" w:rsidP="0007540F">
      <w:pPr>
        <w:pStyle w:val="BodyTextIndent3"/>
        <w:widowControl w:val="0"/>
        <w:spacing w:after="160" w:line="240" w:lineRule="auto"/>
        <w:jc w:val="center"/>
        <w:rPr>
          <w:rFonts w:ascii="GHEA Grapalat" w:hAnsi="GHEA Grapalat"/>
          <w:b/>
          <w:sz w:val="24"/>
          <w:szCs w:val="24"/>
        </w:rPr>
      </w:pPr>
      <w:r w:rsidRPr="00FA6464">
        <w:rPr>
          <w:rFonts w:ascii="GHEA Grapalat" w:hAnsi="GHEA Grapalat"/>
          <w:b/>
          <w:sz w:val="24"/>
          <w:szCs w:val="24"/>
        </w:rPr>
        <w:t>об использовании трудовых и (или) производственных ресурсов</w:t>
      </w:r>
    </w:p>
    <w:p w:rsidR="0007540F" w:rsidRPr="00FA6464" w:rsidRDefault="0007540F" w:rsidP="0007540F">
      <w:pPr>
        <w:pStyle w:val="BodyTextIndent3"/>
        <w:widowControl w:val="0"/>
        <w:spacing w:after="160" w:line="240" w:lineRule="auto"/>
        <w:jc w:val="center"/>
        <w:rPr>
          <w:rFonts w:ascii="GHEA Grapalat" w:hAnsi="GHEA Grapalat"/>
          <w:b/>
          <w:sz w:val="24"/>
          <w:szCs w:val="24"/>
        </w:rPr>
      </w:pPr>
      <w:r w:rsidRPr="00FA6464">
        <w:rPr>
          <w:rFonts w:ascii="GHEA Grapalat" w:hAnsi="GHEA Grapalat"/>
          <w:b/>
          <w:sz w:val="24"/>
          <w:szCs w:val="24"/>
        </w:rPr>
        <w:t>армянского происхождения</w:t>
      </w:r>
    </w:p>
    <w:p w:rsidR="0007540F" w:rsidRPr="00FA6464" w:rsidRDefault="0007540F" w:rsidP="0007540F">
      <w:pPr>
        <w:jc w:val="both"/>
        <w:rPr>
          <w:rFonts w:ascii="GHEA Grapalat" w:hAnsi="GHEA Grapalat"/>
        </w:rPr>
      </w:pPr>
      <w:r w:rsidRPr="00FA6464">
        <w:rPr>
          <w:rFonts w:ascii="GHEA Grapalat" w:hAnsi="GHEA Grapalat"/>
        </w:rPr>
        <w:t xml:space="preserve">______________________________________________________________ </w:t>
      </w:r>
    </w:p>
    <w:p w:rsidR="0007540F" w:rsidRPr="00FA6464" w:rsidRDefault="0007540F" w:rsidP="0007540F">
      <w:pPr>
        <w:spacing w:after="160"/>
        <w:ind w:left="2694"/>
        <w:jc w:val="both"/>
        <w:rPr>
          <w:rFonts w:ascii="GHEA Grapalat" w:hAnsi="GHEA Grapalat"/>
          <w:sz w:val="16"/>
        </w:rPr>
      </w:pPr>
      <w:r w:rsidRPr="00FA6464">
        <w:rPr>
          <w:rFonts w:ascii="GHEA Grapalat" w:hAnsi="GHEA Grapalat"/>
          <w:sz w:val="16"/>
        </w:rPr>
        <w:t xml:space="preserve">наименование участника </w:t>
      </w:r>
    </w:p>
    <w:p w:rsidR="0007540F" w:rsidRPr="00FA6464" w:rsidRDefault="0007540F" w:rsidP="0007540F">
      <w:pPr>
        <w:jc w:val="both"/>
        <w:rPr>
          <w:rFonts w:ascii="GHEA Grapalat" w:hAnsi="GHEA Grapalat"/>
          <w:u w:val="single"/>
        </w:rPr>
      </w:pPr>
      <w:r w:rsidRPr="00FA6464">
        <w:rPr>
          <w:rFonts w:ascii="GHEA Grapalat" w:hAnsi="GHEA Grapalat"/>
        </w:rPr>
        <w:t xml:space="preserve"> заявляет что в случае признания победителем</w:t>
      </w:r>
      <w:r w:rsidRPr="00FA6464">
        <w:rPr>
          <w:rFonts w:ascii="GHEA Grapalat" w:hAnsi="GHEA Grapalat"/>
          <w:lang w:val="hy-AM"/>
        </w:rPr>
        <w:t xml:space="preserve"> </w:t>
      </w:r>
      <w:r w:rsidRPr="00FA6464">
        <w:rPr>
          <w:rFonts w:ascii="GHEA Grapalat" w:hAnsi="GHEA Grapalat"/>
        </w:rPr>
        <w:t xml:space="preserve">по лоту (лотам)____________________________________________ объявленного </w:t>
      </w:r>
    </w:p>
    <w:p w:rsidR="0007540F" w:rsidRPr="00FA6464" w:rsidRDefault="0007540F" w:rsidP="0007540F">
      <w:pPr>
        <w:spacing w:after="160"/>
        <w:ind w:left="4395"/>
        <w:rPr>
          <w:rFonts w:ascii="GHEA Grapalat" w:hAnsi="GHEA Grapalat" w:cs="Sylfaen"/>
          <w:sz w:val="16"/>
        </w:rPr>
      </w:pPr>
      <w:r w:rsidRPr="00FA6464">
        <w:rPr>
          <w:rFonts w:ascii="GHEA Grapalat" w:hAnsi="GHEA Grapalat"/>
          <w:sz w:val="16"/>
        </w:rPr>
        <w:t>номер лота (лотов)</w:t>
      </w:r>
    </w:p>
    <w:p w:rsidR="0007540F" w:rsidRPr="00FA6464" w:rsidRDefault="0007540F" w:rsidP="0007540F">
      <w:pPr>
        <w:spacing w:after="160"/>
        <w:ind w:left="1560"/>
        <w:jc w:val="both"/>
        <w:rPr>
          <w:rFonts w:ascii="GHEA Grapalat" w:hAnsi="GHEA Grapalat"/>
          <w:lang w:val="hy-AM"/>
        </w:rPr>
      </w:pPr>
      <w:r w:rsidRPr="00FA6464">
        <w:rPr>
          <w:rFonts w:ascii="GHEA Grapalat" w:hAnsi="GHEA Grapalat"/>
        </w:rPr>
        <w:t>______________________________________________ -ом*</w:t>
      </w:r>
    </w:p>
    <w:p w:rsidR="0007540F" w:rsidRPr="00FA6464" w:rsidRDefault="0007540F" w:rsidP="0007540F">
      <w:pPr>
        <w:spacing w:after="160"/>
        <w:ind w:left="1560"/>
        <w:jc w:val="both"/>
        <w:rPr>
          <w:rFonts w:ascii="GHEA Grapalat" w:hAnsi="GHEA Grapalat"/>
          <w:sz w:val="20"/>
        </w:rPr>
      </w:pPr>
      <w:r w:rsidRPr="00FA6464">
        <w:rPr>
          <w:rFonts w:ascii="GHEA Grapalat" w:hAnsi="GHEA Grapalat"/>
          <w:sz w:val="16"/>
        </w:rPr>
        <w:t xml:space="preserve">                            наименование заказчика</w:t>
      </w:r>
    </w:p>
    <w:p w:rsidR="0007540F" w:rsidRPr="00FA6464" w:rsidRDefault="0007540F" w:rsidP="0007540F">
      <w:pPr>
        <w:jc w:val="both"/>
        <w:rPr>
          <w:rFonts w:ascii="GHEA Grapalat" w:hAnsi="GHEA Grapalat"/>
          <w:sz w:val="20"/>
        </w:rPr>
      </w:pPr>
    </w:p>
    <w:p w:rsidR="0007540F" w:rsidRPr="00FA6464" w:rsidRDefault="003A31A1" w:rsidP="0007540F">
      <w:pPr>
        <w:jc w:val="both"/>
        <w:rPr>
          <w:rFonts w:ascii="GHEA Grapalat" w:hAnsi="GHEA Grapalat" w:cs="Sylfaen"/>
          <w:lang w:val="hy-AM"/>
        </w:rPr>
      </w:pPr>
      <w:r>
        <w:rPr>
          <w:rFonts w:ascii="GHEA Grapalat" w:hAnsi="GHEA Grapalat"/>
        </w:rPr>
        <w:t>запрос котировок</w:t>
      </w:r>
      <w:r w:rsidR="0007540F" w:rsidRPr="00FA6464">
        <w:rPr>
          <w:rFonts w:ascii="GHEA Grapalat" w:hAnsi="GHEA Grapalat"/>
        </w:rPr>
        <w:t xml:space="preserve">     под       кодом </w:t>
      </w:r>
      <w:r w:rsidR="0007540F" w:rsidRPr="00FA6464">
        <w:rPr>
          <w:rFonts w:ascii="GHEA Grapalat" w:hAnsi="GHEA Grapalat"/>
          <w:lang w:val="hy-AM"/>
        </w:rPr>
        <w:t xml:space="preserve">   </w:t>
      </w:r>
      <w:r w:rsidR="00B11C97">
        <w:rPr>
          <w:rFonts w:ascii="GHEA Grapalat" w:hAnsi="GHEA Grapalat"/>
          <w:b/>
        </w:rPr>
        <w:t xml:space="preserve">HHPK-GHAPDZB- </w:t>
      </w:r>
      <w:r w:rsidR="00147414">
        <w:rPr>
          <w:rFonts w:ascii="GHEA Grapalat" w:hAnsi="GHEA Grapalat"/>
          <w:b/>
        </w:rPr>
        <w:t>09/21</w:t>
      </w:r>
      <w:r w:rsidR="0007540F" w:rsidRPr="00FA6464">
        <w:rPr>
          <w:rFonts w:ascii="GHEA Grapalat" w:hAnsi="GHEA Grapalat"/>
        </w:rPr>
        <w:t>*</w:t>
      </w:r>
      <w:r w:rsidR="0007540F" w:rsidRPr="00FA6464">
        <w:rPr>
          <w:rFonts w:ascii="GHEA Grapalat" w:hAnsi="GHEA Grapalat"/>
          <w:lang w:val="hy-AM"/>
        </w:rPr>
        <w:t xml:space="preserve"> </w:t>
      </w:r>
      <w:r w:rsidR="0007540F" w:rsidRPr="00FA6464">
        <w:rPr>
          <w:rFonts w:ascii="GHEA Grapalat" w:hAnsi="GHEA Grapalat"/>
        </w:rPr>
        <w:t xml:space="preserve">        обязуется</w:t>
      </w:r>
    </w:p>
    <w:p w:rsidR="0007540F" w:rsidRPr="00FA6464" w:rsidRDefault="0007540F" w:rsidP="0007540F">
      <w:pPr>
        <w:pStyle w:val="ListParagraph"/>
        <w:numPr>
          <w:ilvl w:val="0"/>
          <w:numId w:val="23"/>
        </w:numPr>
        <w:spacing w:after="160"/>
        <w:jc w:val="both"/>
        <w:rPr>
          <w:rFonts w:ascii="GHEA Grapalat" w:hAnsi="GHEA Grapalat"/>
        </w:rPr>
      </w:pPr>
      <w:r w:rsidRPr="00FA6464">
        <w:rPr>
          <w:rFonts w:ascii="GHEA Grapalat" w:hAnsi="GHEA Grapalat"/>
        </w:rPr>
        <w:t>при выполнении договора, заключаемого по части этого лота (лотов), более 50 процентов стоимости, представленной ценовым предложением, в суммарной форме направить на выполнение договора посредством использования трудовых и (или) производственных ресурсов армянского происхождения,</w:t>
      </w:r>
    </w:p>
    <w:p w:rsidR="0007540F" w:rsidRPr="00FA6464" w:rsidRDefault="0007540F" w:rsidP="0007540F">
      <w:pPr>
        <w:pStyle w:val="ListParagraph"/>
        <w:numPr>
          <w:ilvl w:val="0"/>
          <w:numId w:val="23"/>
        </w:numPr>
        <w:spacing w:after="160"/>
        <w:jc w:val="both"/>
        <w:rPr>
          <w:rFonts w:ascii="GHEA Grapalat" w:hAnsi="GHEA Grapalat"/>
        </w:rPr>
      </w:pPr>
      <w:r w:rsidRPr="00FA6464">
        <w:rPr>
          <w:rFonts w:ascii="GHEA Grapalat" w:hAnsi="GHEA Grapalat"/>
        </w:rPr>
        <w:t xml:space="preserve">договор </w:t>
      </w:r>
      <w:r w:rsidRPr="00FA6464">
        <w:rPr>
          <w:rFonts w:ascii="GHEA Grapalat" w:hAnsi="GHEA Grapalat"/>
          <w:lang w:val="hy-AM"/>
        </w:rPr>
        <w:t xml:space="preserve"> </w:t>
      </w:r>
      <w:r w:rsidRPr="00FA6464">
        <w:rPr>
          <w:rFonts w:ascii="GHEA Grapalat" w:hAnsi="GHEA Grapalat"/>
        </w:rPr>
        <w:t>будет выполняться посредством -----------------------------------------</w:t>
      </w:r>
    </w:p>
    <w:p w:rsidR="0007540F" w:rsidRPr="00FA6464" w:rsidRDefault="0007540F" w:rsidP="0007540F">
      <w:pPr>
        <w:spacing w:after="160"/>
        <w:ind w:left="720"/>
        <w:jc w:val="both"/>
        <w:rPr>
          <w:rFonts w:ascii="GHEA Grapalat" w:hAnsi="GHEA Grapalat"/>
          <w:sz w:val="18"/>
          <w:szCs w:val="18"/>
        </w:rPr>
      </w:pPr>
      <w:r w:rsidRPr="00FA6464">
        <w:rPr>
          <w:rFonts w:ascii="GHEA Grapalat" w:hAnsi="GHEA Grapalat"/>
          <w:lang w:val="hy-AM"/>
        </w:rPr>
        <w:t xml:space="preserve">                                                                        </w:t>
      </w:r>
      <w:r w:rsidRPr="00FA6464">
        <w:rPr>
          <w:rFonts w:ascii="GHEA Grapalat" w:hAnsi="GHEA Grapalat"/>
          <w:sz w:val="18"/>
          <w:szCs w:val="18"/>
        </w:rPr>
        <w:t xml:space="preserve">число сотрудников, посредством </w:t>
      </w:r>
    </w:p>
    <w:p w:rsidR="0007540F" w:rsidRPr="00FA6464" w:rsidRDefault="0007540F" w:rsidP="0007540F">
      <w:pPr>
        <w:spacing w:after="160"/>
        <w:ind w:left="720"/>
        <w:jc w:val="both"/>
        <w:rPr>
          <w:rFonts w:ascii="GHEA Grapalat" w:hAnsi="GHEA Grapalat"/>
          <w:lang w:val="hy-AM"/>
        </w:rPr>
      </w:pPr>
      <w:r w:rsidRPr="00FA6464">
        <w:rPr>
          <w:rFonts w:ascii="GHEA Grapalat" w:hAnsi="GHEA Grapalat"/>
        </w:rPr>
        <w:t>--------------------------------------------------- сотрудников.</w:t>
      </w:r>
    </w:p>
    <w:p w:rsidR="0007540F" w:rsidRDefault="0007540F" w:rsidP="0007540F">
      <w:pPr>
        <w:pStyle w:val="BodyTextIndent3"/>
        <w:widowControl w:val="0"/>
        <w:spacing w:after="160" w:line="240" w:lineRule="auto"/>
        <w:jc w:val="left"/>
        <w:rPr>
          <w:rFonts w:ascii="GHEA Grapalat" w:hAnsi="GHEA Grapalat"/>
          <w:sz w:val="18"/>
          <w:szCs w:val="18"/>
        </w:rPr>
      </w:pPr>
      <w:r w:rsidRPr="00FA6464">
        <w:rPr>
          <w:rFonts w:ascii="GHEA Grapalat" w:hAnsi="GHEA Grapalat"/>
          <w:sz w:val="18"/>
          <w:szCs w:val="18"/>
        </w:rPr>
        <w:t>кототрых обеспечивается выполнение контракта</w:t>
      </w:r>
    </w:p>
    <w:p w:rsidR="0007540F" w:rsidRDefault="0007540F" w:rsidP="0007540F">
      <w:pPr>
        <w:pStyle w:val="BodyTextIndent3"/>
        <w:widowControl w:val="0"/>
        <w:spacing w:after="160" w:line="240" w:lineRule="auto"/>
        <w:rPr>
          <w:rFonts w:ascii="GHEA Grapalat" w:hAnsi="GHEA Grapalat"/>
        </w:rPr>
      </w:pPr>
      <w:r w:rsidRPr="00B7410C">
        <w:rPr>
          <w:rFonts w:ascii="GHEA Grapalat" w:hAnsi="GHEA Grapalat"/>
        </w:rPr>
        <w:t>Ниже приводится перечень товаров армянского происхождения, поставляемых по заключаемому договору в случае признания победителем в результате данной процедуры с указанием наименований, сумм и количества</w:t>
      </w:r>
    </w:p>
    <w:p w:rsidR="0007540F" w:rsidRPr="00B7410C" w:rsidRDefault="0007540F" w:rsidP="0007540F">
      <w:pPr>
        <w:pStyle w:val="BodyTextIndent3"/>
        <w:widowControl w:val="0"/>
        <w:spacing w:after="160" w:line="240" w:lineRule="auto"/>
        <w:rPr>
          <w:rFonts w:ascii="GHEA Grapalat" w:hAnsi="GHEA Grapalat"/>
        </w:rPr>
      </w:pPr>
      <w:r>
        <w:rPr>
          <w:rFonts w:ascii="GHEA Grapalat" w:hAnsi="GHEA Grapalat"/>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6"/>
        <w:gridCol w:w="3210"/>
        <w:gridCol w:w="2928"/>
      </w:tblGrid>
      <w:tr w:rsidR="0007540F" w:rsidTr="00B11C97">
        <w:trPr>
          <w:trHeight w:val="255"/>
        </w:trPr>
        <w:tc>
          <w:tcPr>
            <w:tcW w:w="9178" w:type="dxa"/>
            <w:gridSpan w:val="3"/>
            <w:tcBorders>
              <w:top w:val="single" w:sz="4" w:space="0" w:color="auto"/>
              <w:left w:val="single" w:sz="4" w:space="0" w:color="auto"/>
              <w:bottom w:val="single" w:sz="4" w:space="0" w:color="auto"/>
              <w:right w:val="single" w:sz="4" w:space="0" w:color="auto"/>
            </w:tcBorders>
            <w:vAlign w:val="center"/>
            <w:hideMark/>
          </w:tcPr>
          <w:p w:rsidR="0007540F" w:rsidRDefault="0007540F" w:rsidP="00B11C97">
            <w:pPr>
              <w:jc w:val="center"/>
              <w:rPr>
                <w:rFonts w:ascii="GHEA Grapalat" w:hAnsi="GHEA Grapalat"/>
                <w:b/>
                <w:bCs/>
                <w:sz w:val="16"/>
                <w:szCs w:val="18"/>
                <w:lang w:val="es-ES"/>
              </w:rPr>
            </w:pPr>
            <w:r>
              <w:rPr>
                <w:rFonts w:ascii="GHEA Grapalat" w:hAnsi="GHEA Grapalat"/>
                <w:b/>
                <w:bCs/>
                <w:sz w:val="16"/>
                <w:szCs w:val="18"/>
              </w:rPr>
              <w:t xml:space="preserve">Лот </w:t>
            </w:r>
            <w:r>
              <w:rPr>
                <w:rFonts w:ascii="GHEA Grapalat" w:hAnsi="GHEA Grapalat"/>
                <w:b/>
                <w:bCs/>
                <w:sz w:val="16"/>
                <w:szCs w:val="18"/>
                <w:lang w:val="en-US"/>
              </w:rPr>
              <w:t>N ----</w:t>
            </w:r>
            <w:r>
              <w:rPr>
                <w:rFonts w:ascii="GHEA Grapalat" w:hAnsi="GHEA Grapalat"/>
                <w:b/>
                <w:bCs/>
                <w:sz w:val="16"/>
                <w:szCs w:val="18"/>
                <w:lang w:val="hy-AM"/>
              </w:rPr>
              <w:t xml:space="preserve"> </w:t>
            </w:r>
            <w:r>
              <w:rPr>
                <w:rFonts w:ascii="GHEA Grapalat" w:hAnsi="GHEA Grapalat"/>
                <w:b/>
                <w:bCs/>
                <w:sz w:val="16"/>
                <w:szCs w:val="18"/>
                <w:lang w:val="es-ES"/>
              </w:rPr>
              <w:t xml:space="preserve"> </w:t>
            </w:r>
          </w:p>
        </w:tc>
      </w:tr>
      <w:tr w:rsidR="0007540F" w:rsidTr="00B11C97">
        <w:trPr>
          <w:trHeight w:val="255"/>
        </w:trPr>
        <w:tc>
          <w:tcPr>
            <w:tcW w:w="9178" w:type="dxa"/>
            <w:gridSpan w:val="3"/>
            <w:tcBorders>
              <w:top w:val="single" w:sz="4" w:space="0" w:color="auto"/>
              <w:left w:val="single" w:sz="4" w:space="0" w:color="auto"/>
              <w:bottom w:val="single" w:sz="4" w:space="0" w:color="auto"/>
              <w:right w:val="single" w:sz="4" w:space="0" w:color="auto"/>
            </w:tcBorders>
            <w:vAlign w:val="center"/>
            <w:hideMark/>
          </w:tcPr>
          <w:p w:rsidR="0007540F" w:rsidRDefault="0007540F" w:rsidP="00B11C97">
            <w:pPr>
              <w:jc w:val="center"/>
              <w:rPr>
                <w:rFonts w:ascii="GHEA Grapalat" w:hAnsi="GHEA Grapalat"/>
                <w:b/>
                <w:bCs/>
                <w:sz w:val="16"/>
                <w:szCs w:val="18"/>
              </w:rPr>
            </w:pPr>
            <w:r>
              <w:rPr>
                <w:rFonts w:ascii="GHEA Grapalat" w:hAnsi="GHEA Grapalat"/>
                <w:b/>
                <w:bCs/>
                <w:sz w:val="16"/>
                <w:szCs w:val="18"/>
              </w:rPr>
              <w:t>Поставляемых товаров</w:t>
            </w:r>
          </w:p>
        </w:tc>
      </w:tr>
      <w:tr w:rsidR="0007540F" w:rsidTr="00B11C97">
        <w:trPr>
          <w:trHeight w:val="255"/>
        </w:trPr>
        <w:tc>
          <w:tcPr>
            <w:tcW w:w="2976" w:type="dxa"/>
            <w:tcBorders>
              <w:top w:val="single" w:sz="4" w:space="0" w:color="auto"/>
              <w:left w:val="single" w:sz="4" w:space="0" w:color="auto"/>
              <w:bottom w:val="single" w:sz="4" w:space="0" w:color="auto"/>
              <w:right w:val="single" w:sz="4" w:space="0" w:color="auto"/>
            </w:tcBorders>
            <w:vAlign w:val="center"/>
            <w:hideMark/>
          </w:tcPr>
          <w:p w:rsidR="0007540F" w:rsidRDefault="0007540F" w:rsidP="00B11C97">
            <w:pPr>
              <w:autoSpaceDE w:val="0"/>
              <w:autoSpaceDN w:val="0"/>
              <w:adjustRightInd w:val="0"/>
              <w:jc w:val="center"/>
              <w:rPr>
                <w:rFonts w:ascii="GHEA Grapalat" w:hAnsi="GHEA Grapalat"/>
                <w:b/>
                <w:bCs/>
                <w:sz w:val="16"/>
                <w:szCs w:val="18"/>
              </w:rPr>
            </w:pPr>
            <w:r>
              <w:rPr>
                <w:rFonts w:ascii="GHEA Grapalat" w:hAnsi="GHEA Grapalat"/>
                <w:b/>
                <w:bCs/>
                <w:sz w:val="16"/>
                <w:szCs w:val="18"/>
              </w:rPr>
              <w:t>название</w:t>
            </w:r>
          </w:p>
        </w:tc>
        <w:tc>
          <w:tcPr>
            <w:tcW w:w="3242" w:type="dxa"/>
            <w:tcBorders>
              <w:top w:val="single" w:sz="4" w:space="0" w:color="auto"/>
              <w:left w:val="single" w:sz="4" w:space="0" w:color="auto"/>
              <w:bottom w:val="single" w:sz="4" w:space="0" w:color="auto"/>
              <w:right w:val="single" w:sz="4" w:space="0" w:color="auto"/>
            </w:tcBorders>
            <w:vAlign w:val="center"/>
            <w:hideMark/>
          </w:tcPr>
          <w:p w:rsidR="0007540F" w:rsidRDefault="0007540F" w:rsidP="00B11C97">
            <w:pPr>
              <w:autoSpaceDE w:val="0"/>
              <w:autoSpaceDN w:val="0"/>
              <w:adjustRightInd w:val="0"/>
              <w:jc w:val="center"/>
              <w:rPr>
                <w:rFonts w:ascii="GHEA Grapalat" w:hAnsi="GHEA Grapalat"/>
                <w:b/>
                <w:bCs/>
                <w:sz w:val="16"/>
                <w:szCs w:val="18"/>
              </w:rPr>
            </w:pPr>
            <w:r>
              <w:rPr>
                <w:rFonts w:ascii="GHEA Grapalat" w:hAnsi="GHEA Grapalat"/>
                <w:b/>
                <w:bCs/>
                <w:sz w:val="16"/>
                <w:szCs w:val="18"/>
              </w:rPr>
              <w:t>количество</w:t>
            </w:r>
          </w:p>
        </w:tc>
        <w:tc>
          <w:tcPr>
            <w:tcW w:w="2960" w:type="dxa"/>
            <w:tcBorders>
              <w:top w:val="single" w:sz="4" w:space="0" w:color="auto"/>
              <w:left w:val="single" w:sz="4" w:space="0" w:color="auto"/>
              <w:bottom w:val="single" w:sz="4" w:space="0" w:color="auto"/>
              <w:right w:val="single" w:sz="4" w:space="0" w:color="auto"/>
            </w:tcBorders>
            <w:vAlign w:val="center"/>
            <w:hideMark/>
          </w:tcPr>
          <w:p w:rsidR="0007540F" w:rsidRDefault="0007540F" w:rsidP="00B11C97">
            <w:pPr>
              <w:jc w:val="center"/>
              <w:rPr>
                <w:rFonts w:ascii="GHEA Grapalat" w:hAnsi="GHEA Grapalat"/>
                <w:b/>
                <w:bCs/>
                <w:sz w:val="16"/>
                <w:szCs w:val="18"/>
              </w:rPr>
            </w:pPr>
            <w:r>
              <w:rPr>
                <w:rFonts w:ascii="GHEA Grapalat" w:hAnsi="GHEA Grapalat"/>
                <w:b/>
                <w:bCs/>
                <w:sz w:val="16"/>
                <w:szCs w:val="18"/>
              </w:rPr>
              <w:t>сумма / драмов</w:t>
            </w:r>
          </w:p>
        </w:tc>
      </w:tr>
      <w:tr w:rsidR="0007540F" w:rsidTr="00B11C97">
        <w:trPr>
          <w:trHeight w:val="255"/>
        </w:trPr>
        <w:tc>
          <w:tcPr>
            <w:tcW w:w="2976" w:type="dxa"/>
            <w:tcBorders>
              <w:top w:val="single" w:sz="4" w:space="0" w:color="auto"/>
              <w:left w:val="single" w:sz="4" w:space="0" w:color="auto"/>
              <w:bottom w:val="single" w:sz="4" w:space="0" w:color="auto"/>
              <w:right w:val="single" w:sz="4" w:space="0" w:color="auto"/>
            </w:tcBorders>
            <w:vAlign w:val="center"/>
          </w:tcPr>
          <w:p w:rsidR="0007540F" w:rsidRDefault="0007540F" w:rsidP="00B11C97">
            <w:pPr>
              <w:jc w:val="center"/>
              <w:rPr>
                <w:rFonts w:ascii="GHEA Grapalat" w:hAnsi="GHEA Grapalat"/>
                <w:b/>
                <w:bCs/>
                <w:sz w:val="16"/>
                <w:szCs w:val="18"/>
                <w:lang w:val="hy-AM"/>
              </w:rPr>
            </w:pPr>
          </w:p>
        </w:tc>
        <w:tc>
          <w:tcPr>
            <w:tcW w:w="3242" w:type="dxa"/>
            <w:tcBorders>
              <w:top w:val="single" w:sz="4" w:space="0" w:color="auto"/>
              <w:left w:val="single" w:sz="4" w:space="0" w:color="auto"/>
              <w:bottom w:val="single" w:sz="4" w:space="0" w:color="auto"/>
              <w:right w:val="single" w:sz="4" w:space="0" w:color="auto"/>
            </w:tcBorders>
            <w:vAlign w:val="center"/>
          </w:tcPr>
          <w:p w:rsidR="0007540F" w:rsidRDefault="0007540F" w:rsidP="00B11C97">
            <w:pPr>
              <w:jc w:val="center"/>
              <w:rPr>
                <w:rFonts w:ascii="GHEA Grapalat" w:hAnsi="GHEA Grapalat"/>
                <w:b/>
                <w:bCs/>
                <w:sz w:val="16"/>
                <w:szCs w:val="18"/>
                <w:lang w:val="es-ES"/>
              </w:rPr>
            </w:pPr>
          </w:p>
        </w:tc>
        <w:tc>
          <w:tcPr>
            <w:tcW w:w="2960" w:type="dxa"/>
            <w:tcBorders>
              <w:top w:val="single" w:sz="4" w:space="0" w:color="auto"/>
              <w:left w:val="single" w:sz="4" w:space="0" w:color="auto"/>
              <w:bottom w:val="single" w:sz="4" w:space="0" w:color="auto"/>
              <w:right w:val="single" w:sz="4" w:space="0" w:color="auto"/>
            </w:tcBorders>
            <w:vAlign w:val="center"/>
          </w:tcPr>
          <w:p w:rsidR="0007540F" w:rsidRDefault="0007540F" w:rsidP="00B11C97">
            <w:pPr>
              <w:jc w:val="center"/>
              <w:rPr>
                <w:rFonts w:ascii="GHEA Grapalat" w:hAnsi="GHEA Grapalat"/>
                <w:b/>
                <w:bCs/>
                <w:sz w:val="16"/>
                <w:szCs w:val="18"/>
                <w:lang w:val="hy-AM"/>
              </w:rPr>
            </w:pPr>
          </w:p>
        </w:tc>
      </w:tr>
      <w:tr w:rsidR="0007540F" w:rsidTr="00B11C97">
        <w:trPr>
          <w:trHeight w:val="236"/>
        </w:trPr>
        <w:tc>
          <w:tcPr>
            <w:tcW w:w="2976" w:type="dxa"/>
            <w:tcBorders>
              <w:top w:val="single" w:sz="4" w:space="0" w:color="auto"/>
              <w:left w:val="single" w:sz="4" w:space="0" w:color="auto"/>
              <w:bottom w:val="single" w:sz="4" w:space="0" w:color="auto"/>
              <w:right w:val="single" w:sz="4" w:space="0" w:color="auto"/>
            </w:tcBorders>
            <w:vAlign w:val="center"/>
          </w:tcPr>
          <w:p w:rsidR="0007540F" w:rsidRDefault="0007540F" w:rsidP="00B11C97">
            <w:pPr>
              <w:jc w:val="center"/>
              <w:rPr>
                <w:rFonts w:ascii="GHEA Grapalat" w:hAnsi="GHEA Grapalat"/>
                <w:b/>
                <w:bCs/>
                <w:sz w:val="16"/>
                <w:szCs w:val="18"/>
                <w:lang w:val="hy-AM"/>
              </w:rPr>
            </w:pPr>
          </w:p>
        </w:tc>
        <w:tc>
          <w:tcPr>
            <w:tcW w:w="3242" w:type="dxa"/>
            <w:tcBorders>
              <w:top w:val="single" w:sz="4" w:space="0" w:color="auto"/>
              <w:left w:val="single" w:sz="4" w:space="0" w:color="auto"/>
              <w:bottom w:val="single" w:sz="4" w:space="0" w:color="auto"/>
              <w:right w:val="single" w:sz="4" w:space="0" w:color="auto"/>
            </w:tcBorders>
            <w:vAlign w:val="center"/>
          </w:tcPr>
          <w:p w:rsidR="0007540F" w:rsidRDefault="0007540F" w:rsidP="00B11C97">
            <w:pPr>
              <w:jc w:val="center"/>
              <w:rPr>
                <w:rFonts w:ascii="GHEA Grapalat" w:hAnsi="GHEA Grapalat"/>
                <w:b/>
                <w:bCs/>
                <w:sz w:val="16"/>
                <w:szCs w:val="18"/>
                <w:lang w:val="es-ES"/>
              </w:rPr>
            </w:pPr>
          </w:p>
        </w:tc>
        <w:tc>
          <w:tcPr>
            <w:tcW w:w="2960" w:type="dxa"/>
            <w:tcBorders>
              <w:top w:val="single" w:sz="4" w:space="0" w:color="auto"/>
              <w:left w:val="single" w:sz="4" w:space="0" w:color="auto"/>
              <w:bottom w:val="single" w:sz="4" w:space="0" w:color="auto"/>
              <w:right w:val="single" w:sz="4" w:space="0" w:color="auto"/>
            </w:tcBorders>
            <w:vAlign w:val="center"/>
          </w:tcPr>
          <w:p w:rsidR="0007540F" w:rsidRDefault="0007540F" w:rsidP="00B11C97">
            <w:pPr>
              <w:jc w:val="center"/>
              <w:rPr>
                <w:rFonts w:ascii="GHEA Grapalat" w:hAnsi="GHEA Grapalat"/>
                <w:b/>
                <w:bCs/>
                <w:sz w:val="16"/>
                <w:szCs w:val="18"/>
                <w:lang w:val="hy-AM"/>
              </w:rPr>
            </w:pPr>
          </w:p>
        </w:tc>
      </w:tr>
    </w:tbl>
    <w:p w:rsidR="0007540F" w:rsidRDefault="0007540F" w:rsidP="0007540F">
      <w:pPr>
        <w:pStyle w:val="BodyTextIndent3"/>
        <w:widowControl w:val="0"/>
        <w:spacing w:after="160" w:line="240" w:lineRule="auto"/>
        <w:jc w:val="left"/>
        <w:rPr>
          <w:rFonts w:ascii="GHEA Grapalat" w:hAnsi="GHEA Grapalat"/>
          <w:sz w:val="18"/>
          <w:szCs w:val="18"/>
        </w:rPr>
      </w:pPr>
    </w:p>
    <w:p w:rsidR="0007540F" w:rsidRDefault="0007540F" w:rsidP="0007540F">
      <w:pPr>
        <w:pStyle w:val="BodyTextIndent3"/>
        <w:widowControl w:val="0"/>
        <w:spacing w:after="160" w:line="240" w:lineRule="auto"/>
        <w:jc w:val="left"/>
        <w:rPr>
          <w:rFonts w:ascii="GHEA Grapalat" w:hAnsi="GHEA Grapalat"/>
          <w:sz w:val="18"/>
          <w:szCs w:val="18"/>
        </w:rPr>
      </w:pPr>
    </w:p>
    <w:p w:rsidR="0007540F" w:rsidRDefault="0007540F" w:rsidP="0007540F">
      <w:pPr>
        <w:pStyle w:val="BodyTextIndent3"/>
        <w:widowControl w:val="0"/>
        <w:spacing w:after="160" w:line="240" w:lineRule="auto"/>
        <w:jc w:val="left"/>
        <w:rPr>
          <w:rFonts w:ascii="GHEA Grapalat" w:hAnsi="GHEA Grapalat"/>
          <w:b/>
          <w:sz w:val="24"/>
          <w:szCs w:val="24"/>
        </w:rPr>
      </w:pPr>
    </w:p>
    <w:p w:rsidR="0007540F" w:rsidRDefault="0007540F" w:rsidP="0007540F">
      <w:pPr>
        <w:pStyle w:val="BodyTextIndent3"/>
        <w:widowControl w:val="0"/>
        <w:spacing w:after="160" w:line="240" w:lineRule="auto"/>
        <w:jc w:val="left"/>
        <w:rPr>
          <w:rFonts w:ascii="GHEA Grapalat" w:hAnsi="GHEA Grapalat"/>
          <w:b/>
          <w:sz w:val="24"/>
          <w:szCs w:val="24"/>
        </w:rPr>
      </w:pPr>
    </w:p>
    <w:p w:rsidR="0007540F" w:rsidRPr="00FA6464" w:rsidRDefault="0007540F" w:rsidP="0007540F">
      <w:pPr>
        <w:pStyle w:val="BodyTextIndent3"/>
        <w:widowControl w:val="0"/>
        <w:spacing w:after="160" w:line="240" w:lineRule="auto"/>
        <w:jc w:val="left"/>
        <w:rPr>
          <w:rFonts w:ascii="GHEA Grapalat" w:hAnsi="GHEA Grapalat"/>
          <w:b/>
          <w:sz w:val="24"/>
          <w:szCs w:val="24"/>
        </w:rPr>
      </w:pPr>
    </w:p>
    <w:p w:rsidR="0007540F" w:rsidRPr="00FA6464" w:rsidRDefault="0007540F" w:rsidP="0007540F">
      <w:pPr>
        <w:jc w:val="both"/>
        <w:rPr>
          <w:rFonts w:ascii="GHEA Grapalat" w:hAnsi="GHEA Grapalat"/>
        </w:rPr>
      </w:pPr>
      <w:r w:rsidRPr="00FA6464">
        <w:rPr>
          <w:rFonts w:ascii="GHEA Grapalat" w:hAnsi="GHEA Grapalat"/>
        </w:rPr>
        <w:t>_______________________________________________</w:t>
      </w:r>
      <w:r w:rsidRPr="00FA6464">
        <w:rPr>
          <w:rFonts w:ascii="GHEA Grapalat" w:hAnsi="GHEA Grapalat"/>
        </w:rPr>
        <w:tab/>
        <w:t>_____________________</w:t>
      </w:r>
    </w:p>
    <w:p w:rsidR="0007540F" w:rsidRPr="00FA6464" w:rsidRDefault="0007540F" w:rsidP="0007540F">
      <w:pPr>
        <w:tabs>
          <w:tab w:val="left" w:pos="7230"/>
        </w:tabs>
        <w:ind w:left="851"/>
        <w:jc w:val="both"/>
        <w:rPr>
          <w:rFonts w:ascii="GHEA Grapalat" w:hAnsi="GHEA Grapalat"/>
          <w:sz w:val="16"/>
        </w:rPr>
      </w:pPr>
      <w:r w:rsidRPr="00FA6464">
        <w:rPr>
          <w:rFonts w:ascii="GHEA Grapalat" w:hAnsi="GHEA Grapalat"/>
          <w:sz w:val="16"/>
        </w:rPr>
        <w:lastRenderedPageBreak/>
        <w:t>наименование участника (должность,</w:t>
      </w:r>
      <w:r w:rsidRPr="00FA6464">
        <w:rPr>
          <w:rFonts w:ascii="GHEA Grapalat" w:hAnsi="GHEA Grapalat"/>
          <w:sz w:val="16"/>
        </w:rPr>
        <w:tab/>
        <w:t>подпись)</w:t>
      </w:r>
    </w:p>
    <w:p w:rsidR="0007540F" w:rsidRPr="00FA6464" w:rsidRDefault="0007540F" w:rsidP="0007540F">
      <w:pPr>
        <w:spacing w:after="160"/>
        <w:ind w:left="1134"/>
        <w:jc w:val="both"/>
        <w:rPr>
          <w:rFonts w:ascii="GHEA Grapalat" w:hAnsi="GHEA Grapalat"/>
          <w:sz w:val="16"/>
        </w:rPr>
      </w:pPr>
      <w:r w:rsidRPr="00FA6464">
        <w:rPr>
          <w:rFonts w:ascii="GHEA Grapalat" w:hAnsi="GHEA Grapalat"/>
          <w:sz w:val="16"/>
        </w:rPr>
        <w:t>имя, фамилия руководителя)</w:t>
      </w:r>
    </w:p>
    <w:p w:rsidR="0007540F" w:rsidRPr="00FA6464" w:rsidRDefault="0007540F" w:rsidP="0007540F">
      <w:pPr>
        <w:widowControl w:val="0"/>
        <w:spacing w:after="160"/>
        <w:jc w:val="right"/>
        <w:rPr>
          <w:rFonts w:ascii="GHEA Grapalat" w:hAnsi="GHEA Grapalat"/>
          <w:b/>
        </w:rPr>
      </w:pPr>
      <w:r w:rsidRPr="00FA6464">
        <w:rPr>
          <w:rFonts w:ascii="GHEA Grapalat" w:hAnsi="GHEA Grapalat"/>
        </w:rPr>
        <w:t>М. П.</w:t>
      </w:r>
      <w:r w:rsidRPr="00FA6464">
        <w:rPr>
          <w:rFonts w:ascii="GHEA Grapalat" w:hAnsi="GHEA Grapalat"/>
          <w:b/>
        </w:rPr>
        <w:t xml:space="preserve"> </w:t>
      </w:r>
    </w:p>
    <w:p w:rsidR="0007540F" w:rsidRPr="00FA6464" w:rsidRDefault="0007540F" w:rsidP="0007540F">
      <w:pPr>
        <w:rPr>
          <w:rFonts w:ascii="GHEA Grapalat" w:hAnsi="GHEA Grapalat"/>
          <w:b/>
        </w:rPr>
      </w:pPr>
      <w:r w:rsidRPr="00FA6464">
        <w:rPr>
          <w:rFonts w:ascii="GHEA Grapalat" w:hAnsi="GHEA Grapalat"/>
          <w:b/>
        </w:rPr>
        <w:br w:type="page"/>
      </w:r>
    </w:p>
    <w:p w:rsidR="0007540F" w:rsidRDefault="0007540F" w:rsidP="00B46D58">
      <w:pPr>
        <w:pStyle w:val="BodyTextIndent3"/>
        <w:widowControl w:val="0"/>
        <w:spacing w:after="160" w:line="240" w:lineRule="auto"/>
        <w:ind w:firstLine="0"/>
        <w:jc w:val="right"/>
        <w:rPr>
          <w:rFonts w:ascii="GHEA Grapalat" w:hAnsi="GHEA Grapalat"/>
          <w:b/>
          <w:sz w:val="24"/>
          <w:szCs w:val="24"/>
        </w:rPr>
      </w:pPr>
    </w:p>
    <w:p w:rsidR="0007540F" w:rsidRDefault="0007540F" w:rsidP="00B46D58">
      <w:pPr>
        <w:pStyle w:val="BodyTextIndent3"/>
        <w:widowControl w:val="0"/>
        <w:spacing w:after="160" w:line="240" w:lineRule="auto"/>
        <w:ind w:firstLine="0"/>
        <w:jc w:val="right"/>
        <w:rPr>
          <w:rFonts w:ascii="GHEA Grapalat" w:hAnsi="GHEA Grapalat"/>
          <w:b/>
          <w:sz w:val="24"/>
          <w:szCs w:val="24"/>
        </w:rPr>
      </w:pPr>
    </w:p>
    <w:p w:rsidR="0007540F" w:rsidRDefault="0007540F" w:rsidP="00B46D58">
      <w:pPr>
        <w:pStyle w:val="BodyTextIndent3"/>
        <w:widowControl w:val="0"/>
        <w:spacing w:after="160" w:line="240" w:lineRule="auto"/>
        <w:ind w:firstLine="0"/>
        <w:jc w:val="right"/>
        <w:rPr>
          <w:rFonts w:ascii="GHEA Grapalat" w:hAnsi="GHEA Grapalat"/>
          <w:b/>
          <w:sz w:val="24"/>
          <w:szCs w:val="24"/>
        </w:rPr>
      </w:pPr>
    </w:p>
    <w:p w:rsidR="006967B4" w:rsidRDefault="006967B4" w:rsidP="006967B4">
      <w:pPr>
        <w:jc w:val="right"/>
        <w:rPr>
          <w:rFonts w:ascii="GHEA Grapalat" w:hAnsi="GHEA Grapalat"/>
          <w:b/>
        </w:rPr>
      </w:pPr>
      <w:r>
        <w:rPr>
          <w:rFonts w:ascii="GHEA Grapalat" w:hAnsi="GHEA Grapalat"/>
          <w:b/>
        </w:rPr>
        <w:t>Приложение 1.</w:t>
      </w:r>
      <w:r>
        <w:rPr>
          <w:rFonts w:ascii="GHEA Grapalat" w:hAnsi="GHEA Grapalat"/>
          <w:b/>
          <w:lang w:val="en-US"/>
        </w:rPr>
        <w:t>3</w:t>
      </w:r>
      <w:r>
        <w:rPr>
          <w:rFonts w:ascii="GHEA Grapalat" w:hAnsi="GHEA Grapalat"/>
          <w:b/>
        </w:rPr>
        <w:t xml:space="preserve">** </w:t>
      </w:r>
    </w:p>
    <w:p w:rsidR="006967B4" w:rsidRPr="00FA6464" w:rsidRDefault="006967B4" w:rsidP="006967B4">
      <w:pPr>
        <w:jc w:val="right"/>
        <w:rPr>
          <w:rFonts w:ascii="GHEA Grapalat" w:hAnsi="GHEA Grapalat"/>
          <w:b/>
        </w:rPr>
      </w:pPr>
      <w:r w:rsidRPr="001439BD">
        <w:rPr>
          <w:rFonts w:ascii="GHEA Grapalat" w:hAnsi="GHEA Grapalat"/>
          <w:b/>
        </w:rPr>
        <w:t>к Приглашению на открытый конкурс</w:t>
      </w:r>
    </w:p>
    <w:p w:rsidR="006967B4" w:rsidRPr="009044F1" w:rsidRDefault="006967B4" w:rsidP="006967B4">
      <w:pPr>
        <w:pStyle w:val="Heading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Pr>
          <w:rFonts w:ascii="GHEA Grapalat" w:hAnsi="GHEA Grapalat"/>
          <w:b/>
          <w:sz w:val="24"/>
          <w:szCs w:val="24"/>
        </w:rPr>
        <w:t>"</w:t>
      </w:r>
      <w:r w:rsidRPr="00805DA1">
        <w:rPr>
          <w:rFonts w:ascii="GHEA Grapalat" w:hAnsi="GHEA Grapalat"/>
          <w:b/>
          <w:sz w:val="24"/>
          <w:szCs w:val="24"/>
        </w:rPr>
        <w:t xml:space="preserve"> </w:t>
      </w:r>
      <w:r>
        <w:rPr>
          <w:rFonts w:ascii="GHEA Grapalat" w:hAnsi="GHEA Grapalat"/>
          <w:b/>
          <w:sz w:val="24"/>
          <w:szCs w:val="24"/>
        </w:rPr>
        <w:t>HHPK-GHAPDZB- 04/21"</w:t>
      </w:r>
    </w:p>
    <w:p w:rsidR="006967B4" w:rsidRDefault="006967B4" w:rsidP="006967B4">
      <w:pPr>
        <w:rPr>
          <w:rFonts w:ascii="GHEA Grapalat" w:hAnsi="GHEA Grapalat"/>
          <w:b/>
        </w:rPr>
      </w:pPr>
    </w:p>
    <w:p w:rsidR="006967B4" w:rsidRDefault="006967B4" w:rsidP="006967B4">
      <w:pPr>
        <w:ind w:left="360" w:hanging="360"/>
        <w:jc w:val="center"/>
        <w:rPr>
          <w:rFonts w:ascii="GHEA Grapalat" w:hAnsi="GHEA Grapalat"/>
          <w:b/>
        </w:rPr>
      </w:pPr>
      <w:r>
        <w:rPr>
          <w:rFonts w:ascii="GHEA Grapalat" w:hAnsi="GHEA Grapalat"/>
          <w:b/>
        </w:rPr>
        <w:t>ФОРМА</w:t>
      </w:r>
    </w:p>
    <w:p w:rsidR="006967B4" w:rsidRPr="00C76978" w:rsidRDefault="006967B4" w:rsidP="006967B4">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6967B4" w:rsidRPr="00ED3A13" w:rsidRDefault="006967B4" w:rsidP="006967B4">
      <w:pPr>
        <w:ind w:left="360" w:hanging="360"/>
        <w:jc w:val="center"/>
        <w:rPr>
          <w:rFonts w:ascii="GHEA Grapalat" w:eastAsia="GHEA Grapalat" w:hAnsi="GHEA Grapalat" w:cs="GHEA Grapalat"/>
          <w:b/>
        </w:rPr>
      </w:pPr>
    </w:p>
    <w:p w:rsidR="006967B4" w:rsidRPr="00FD1EE4" w:rsidRDefault="006967B4" w:rsidP="006967B4">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6967B4" w:rsidRPr="00FD1EE4" w:rsidRDefault="006967B4" w:rsidP="006967B4">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967B4" w:rsidRPr="00FD1EE4" w:rsidTr="007868D1">
        <w:tc>
          <w:tcPr>
            <w:tcW w:w="2836" w:type="dxa"/>
            <w:shd w:val="clear" w:color="auto" w:fill="D9E2F3"/>
            <w:vAlign w:val="center"/>
          </w:tcPr>
          <w:p w:rsidR="006967B4" w:rsidRPr="00FD1EE4" w:rsidRDefault="006967B4" w:rsidP="007868D1">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6967B4" w:rsidRPr="00FD1EE4" w:rsidRDefault="006967B4" w:rsidP="007868D1">
            <w:pPr>
              <w:spacing w:before="240" w:after="240"/>
              <w:rPr>
                <w:rFonts w:ascii="GHEA Grapalat" w:eastAsia="GHEA Grapalat" w:hAnsi="GHEA Grapalat" w:cs="GHEA Grapalat"/>
              </w:rPr>
            </w:pPr>
          </w:p>
        </w:tc>
      </w:tr>
      <w:tr w:rsidR="006967B4" w:rsidRPr="00FD1EE4" w:rsidTr="007868D1">
        <w:tc>
          <w:tcPr>
            <w:tcW w:w="2836" w:type="dxa"/>
            <w:shd w:val="clear" w:color="auto" w:fill="D9E2F3"/>
            <w:vAlign w:val="center"/>
          </w:tcPr>
          <w:p w:rsidR="006967B4" w:rsidRPr="00FD1EE4" w:rsidRDefault="006967B4" w:rsidP="007868D1">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6967B4" w:rsidRPr="00FD1EE4" w:rsidRDefault="006967B4" w:rsidP="007868D1">
            <w:pPr>
              <w:spacing w:before="240" w:after="240"/>
              <w:rPr>
                <w:rFonts w:ascii="GHEA Grapalat" w:eastAsia="GHEA Grapalat" w:hAnsi="GHEA Grapalat" w:cs="GHEA Grapalat"/>
              </w:rPr>
            </w:pPr>
          </w:p>
        </w:tc>
      </w:tr>
      <w:tr w:rsidR="006967B4" w:rsidRPr="00FD1EE4" w:rsidTr="007868D1">
        <w:tc>
          <w:tcPr>
            <w:tcW w:w="2836" w:type="dxa"/>
            <w:shd w:val="clear" w:color="auto" w:fill="D9E2F3"/>
            <w:vAlign w:val="center"/>
          </w:tcPr>
          <w:p w:rsidR="006967B4" w:rsidRPr="00FD1EE4" w:rsidRDefault="006967B4" w:rsidP="007868D1">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6967B4" w:rsidRPr="00FD1EE4" w:rsidRDefault="006967B4" w:rsidP="007868D1">
            <w:pPr>
              <w:spacing w:before="240" w:after="240"/>
              <w:rPr>
                <w:rFonts w:ascii="GHEA Grapalat" w:eastAsia="GHEA Grapalat" w:hAnsi="GHEA Grapalat" w:cs="GHEA Grapalat"/>
              </w:rPr>
            </w:pPr>
          </w:p>
        </w:tc>
      </w:tr>
      <w:tr w:rsidR="006967B4" w:rsidRPr="00FD1EE4" w:rsidTr="007868D1">
        <w:tc>
          <w:tcPr>
            <w:tcW w:w="2836" w:type="dxa"/>
            <w:shd w:val="clear" w:color="auto" w:fill="D9E2F3"/>
            <w:vAlign w:val="center"/>
          </w:tcPr>
          <w:p w:rsidR="006967B4" w:rsidRPr="00FD1EE4" w:rsidRDefault="006967B4" w:rsidP="007868D1">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6967B4" w:rsidRPr="00FD1EE4" w:rsidRDefault="006967B4" w:rsidP="007868D1">
            <w:pPr>
              <w:spacing w:before="240" w:after="240"/>
              <w:rPr>
                <w:rFonts w:ascii="GHEA Grapalat" w:eastAsia="GHEA Grapalat" w:hAnsi="GHEA Grapalat" w:cs="GHEA Grapalat"/>
              </w:rPr>
            </w:pPr>
          </w:p>
        </w:tc>
      </w:tr>
      <w:tr w:rsidR="006967B4" w:rsidRPr="00FD1EE4" w:rsidTr="007868D1">
        <w:tc>
          <w:tcPr>
            <w:tcW w:w="2836" w:type="dxa"/>
            <w:shd w:val="clear" w:color="auto" w:fill="D9E2F3"/>
            <w:vAlign w:val="center"/>
          </w:tcPr>
          <w:p w:rsidR="006967B4" w:rsidRPr="00FD1EE4" w:rsidRDefault="006967B4" w:rsidP="007868D1">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2"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6967B4" w:rsidRPr="00FD1EE4" w:rsidRDefault="006967B4" w:rsidP="007868D1">
            <w:pPr>
              <w:spacing w:before="240" w:after="240"/>
              <w:rPr>
                <w:rFonts w:ascii="GHEA Grapalat" w:eastAsia="GHEA Grapalat" w:hAnsi="GHEA Grapalat" w:cs="GHEA Grapalat"/>
              </w:rPr>
            </w:pPr>
          </w:p>
        </w:tc>
      </w:tr>
      <w:tr w:rsidR="006967B4" w:rsidRPr="00FD1EE4" w:rsidTr="007868D1">
        <w:tc>
          <w:tcPr>
            <w:tcW w:w="2836" w:type="dxa"/>
            <w:shd w:val="clear" w:color="auto" w:fill="D9E2F3"/>
            <w:vAlign w:val="center"/>
          </w:tcPr>
          <w:p w:rsidR="006967B4" w:rsidRPr="00FD1EE4" w:rsidRDefault="006967B4" w:rsidP="007868D1">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6967B4" w:rsidRPr="00FD1EE4" w:rsidRDefault="006967B4" w:rsidP="007868D1">
            <w:pPr>
              <w:spacing w:before="240" w:after="240"/>
              <w:ind w:left="993" w:hanging="851"/>
              <w:rPr>
                <w:rFonts w:ascii="GHEA Grapalat" w:eastAsia="GHEA Grapalat" w:hAnsi="GHEA Grapalat" w:cs="GHEA Grapalat"/>
              </w:rPr>
            </w:pPr>
          </w:p>
        </w:tc>
      </w:tr>
      <w:tr w:rsidR="006967B4" w:rsidRPr="00FD1EE4" w:rsidTr="007868D1">
        <w:tc>
          <w:tcPr>
            <w:tcW w:w="2836" w:type="dxa"/>
            <w:shd w:val="clear" w:color="auto" w:fill="D9E2F3"/>
            <w:vAlign w:val="center"/>
          </w:tcPr>
          <w:p w:rsidR="006967B4" w:rsidRPr="00FD1EE4" w:rsidRDefault="006967B4" w:rsidP="007868D1">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6967B4" w:rsidRPr="00FD1EE4" w:rsidRDefault="006967B4" w:rsidP="007868D1">
            <w:pPr>
              <w:spacing w:before="240" w:after="240"/>
              <w:ind w:left="993" w:hanging="851"/>
              <w:rPr>
                <w:rFonts w:ascii="GHEA Grapalat" w:eastAsia="GHEA Grapalat" w:hAnsi="GHEA Grapalat" w:cs="GHEA Grapalat"/>
              </w:rPr>
            </w:pPr>
          </w:p>
        </w:tc>
      </w:tr>
    </w:tbl>
    <w:p w:rsidR="006967B4" w:rsidRPr="00FD1EE4" w:rsidRDefault="006967B4" w:rsidP="006967B4">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967B4" w:rsidRPr="00FD1EE4" w:rsidTr="007868D1">
        <w:tc>
          <w:tcPr>
            <w:tcW w:w="2835" w:type="dxa"/>
            <w:shd w:val="clear" w:color="auto" w:fill="D9E2F3"/>
            <w:vAlign w:val="center"/>
          </w:tcPr>
          <w:p w:rsidR="006967B4" w:rsidRPr="00FD1EE4" w:rsidRDefault="006967B4" w:rsidP="007868D1">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6967B4" w:rsidRPr="00FD1EE4" w:rsidRDefault="006967B4" w:rsidP="007868D1">
            <w:pPr>
              <w:spacing w:before="240" w:after="240"/>
              <w:rPr>
                <w:rFonts w:ascii="GHEA Grapalat" w:eastAsia="GHEA Grapalat" w:hAnsi="GHEA Grapalat" w:cs="GHEA Grapalat"/>
              </w:rPr>
            </w:pPr>
          </w:p>
        </w:tc>
      </w:tr>
      <w:tr w:rsidR="006967B4" w:rsidRPr="00FD1EE4" w:rsidTr="007868D1">
        <w:trPr>
          <w:trHeight w:val="1487"/>
        </w:trPr>
        <w:tc>
          <w:tcPr>
            <w:tcW w:w="2835" w:type="dxa"/>
            <w:shd w:val="clear" w:color="auto" w:fill="D9E2F3"/>
            <w:vAlign w:val="center"/>
          </w:tcPr>
          <w:p w:rsidR="006967B4" w:rsidRPr="00FD1EE4" w:rsidRDefault="006967B4" w:rsidP="007868D1">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 лица, представляющего декларацию</w:t>
            </w:r>
          </w:p>
        </w:tc>
        <w:tc>
          <w:tcPr>
            <w:tcW w:w="6180" w:type="dxa"/>
            <w:vAlign w:val="center"/>
          </w:tcPr>
          <w:p w:rsidR="006967B4" w:rsidRPr="00FD1EE4" w:rsidRDefault="006967B4" w:rsidP="007868D1">
            <w:pPr>
              <w:spacing w:before="240" w:after="240"/>
              <w:rPr>
                <w:rFonts w:ascii="GHEA Grapalat" w:eastAsia="GHEA Grapalat" w:hAnsi="GHEA Grapalat" w:cs="GHEA Grapalat"/>
              </w:rPr>
            </w:pPr>
          </w:p>
        </w:tc>
      </w:tr>
    </w:tbl>
    <w:p w:rsidR="006967B4" w:rsidRPr="00FD1EE4" w:rsidRDefault="006967B4" w:rsidP="006967B4">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967B4" w:rsidRPr="00FD1EE4" w:rsidTr="007868D1">
        <w:tc>
          <w:tcPr>
            <w:tcW w:w="2835" w:type="dxa"/>
            <w:shd w:val="clear" w:color="auto" w:fill="D9E2F3"/>
            <w:vAlign w:val="center"/>
          </w:tcPr>
          <w:p w:rsidR="006967B4" w:rsidRPr="00FD1EE4" w:rsidRDefault="006967B4" w:rsidP="007868D1">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6967B4" w:rsidRPr="00FD1EE4" w:rsidRDefault="006967B4" w:rsidP="007868D1">
            <w:pPr>
              <w:spacing w:before="240" w:after="240"/>
              <w:rPr>
                <w:rFonts w:ascii="GHEA Grapalat" w:eastAsia="GHEA Grapalat" w:hAnsi="GHEA Grapalat" w:cs="GHEA Grapalat"/>
              </w:rPr>
            </w:pPr>
          </w:p>
        </w:tc>
      </w:tr>
      <w:tr w:rsidR="006967B4" w:rsidRPr="00FD1EE4" w:rsidTr="007868D1">
        <w:tc>
          <w:tcPr>
            <w:tcW w:w="2835" w:type="dxa"/>
            <w:shd w:val="clear" w:color="auto" w:fill="D9E2F3"/>
            <w:vAlign w:val="center"/>
          </w:tcPr>
          <w:p w:rsidR="006967B4" w:rsidRPr="00FD1EE4" w:rsidRDefault="006967B4" w:rsidP="007868D1">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6967B4" w:rsidRPr="00FD1EE4" w:rsidRDefault="006967B4" w:rsidP="007868D1">
            <w:pPr>
              <w:spacing w:before="240" w:after="240"/>
              <w:rPr>
                <w:rFonts w:ascii="GHEA Grapalat" w:eastAsia="GHEA Grapalat" w:hAnsi="GHEA Grapalat" w:cs="GHEA Grapalat"/>
              </w:rPr>
            </w:pPr>
          </w:p>
        </w:tc>
      </w:tr>
      <w:tr w:rsidR="006967B4" w:rsidRPr="00FD1EE4" w:rsidTr="007868D1">
        <w:tc>
          <w:tcPr>
            <w:tcW w:w="2835" w:type="dxa"/>
            <w:shd w:val="clear" w:color="auto" w:fill="D9E2F3"/>
            <w:vAlign w:val="center"/>
          </w:tcPr>
          <w:p w:rsidR="006967B4" w:rsidRPr="00FD1EE4" w:rsidRDefault="006967B4" w:rsidP="007868D1">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6967B4" w:rsidRPr="00FD1EE4" w:rsidRDefault="006967B4" w:rsidP="007868D1">
            <w:pPr>
              <w:spacing w:before="240" w:after="240"/>
              <w:rPr>
                <w:rFonts w:ascii="GHEA Grapalat" w:eastAsia="GHEA Grapalat" w:hAnsi="GHEA Grapalat" w:cs="GHEA Grapalat"/>
              </w:rPr>
            </w:pPr>
          </w:p>
        </w:tc>
      </w:tr>
    </w:tbl>
    <w:p w:rsidR="006967B4" w:rsidRPr="00FD1EE4" w:rsidRDefault="006967B4" w:rsidP="006967B4">
      <w:pPr>
        <w:rPr>
          <w:rFonts w:ascii="GHEA Grapalat" w:eastAsia="GHEA Grapalat" w:hAnsi="GHEA Grapalat" w:cs="GHEA Grapalat"/>
        </w:rPr>
      </w:pPr>
    </w:p>
    <w:p w:rsidR="006967B4" w:rsidRPr="00FD1EE4" w:rsidRDefault="006967B4" w:rsidP="006967B4">
      <w:pPr>
        <w:rPr>
          <w:rFonts w:ascii="GHEA Grapalat" w:eastAsia="GHEA Grapalat" w:hAnsi="GHEA Grapalat" w:cs="GHEA Grapalat"/>
        </w:rPr>
      </w:pPr>
      <w:r w:rsidRPr="00FD1EE4">
        <w:rPr>
          <w:rFonts w:ascii="GHEA Grapalat" w:hAnsi="GHEA Grapalat"/>
        </w:rPr>
        <w:br w:type="page"/>
      </w:r>
    </w:p>
    <w:p w:rsidR="006967B4" w:rsidRPr="009A52BE" w:rsidRDefault="006967B4" w:rsidP="006967B4">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6967B4" w:rsidRPr="004E2F96" w:rsidRDefault="006967B4" w:rsidP="006967B4">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967B4" w:rsidRPr="00FD1EE4" w:rsidTr="007868D1">
        <w:tc>
          <w:tcPr>
            <w:tcW w:w="2835" w:type="dxa"/>
            <w:shd w:val="clear" w:color="auto" w:fill="D9E2F3"/>
            <w:vAlign w:val="center"/>
          </w:tcPr>
          <w:p w:rsidR="006967B4" w:rsidRPr="00FD1EE4" w:rsidRDefault="006967B4" w:rsidP="007868D1">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6967B4" w:rsidRPr="00FD1EE4" w:rsidRDefault="006967B4" w:rsidP="007868D1">
            <w:pPr>
              <w:spacing w:before="240" w:after="240"/>
              <w:rPr>
                <w:rFonts w:ascii="GHEA Grapalat" w:eastAsia="GHEA Grapalat" w:hAnsi="GHEA Grapalat" w:cs="GHEA Grapalat"/>
              </w:rPr>
            </w:pPr>
          </w:p>
        </w:tc>
      </w:tr>
      <w:tr w:rsidR="006967B4" w:rsidRPr="00FD1EE4" w:rsidTr="007868D1">
        <w:tc>
          <w:tcPr>
            <w:tcW w:w="2835" w:type="dxa"/>
            <w:shd w:val="clear" w:color="auto" w:fill="D9E2F3"/>
            <w:vAlign w:val="center"/>
          </w:tcPr>
          <w:p w:rsidR="006967B4" w:rsidRPr="00FD1EE4" w:rsidRDefault="006967B4" w:rsidP="007868D1">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6967B4" w:rsidRPr="00FD1EE4" w:rsidRDefault="006967B4" w:rsidP="007868D1">
            <w:pPr>
              <w:spacing w:before="240" w:after="240"/>
              <w:rPr>
                <w:rFonts w:ascii="GHEA Grapalat" w:eastAsia="GHEA Grapalat" w:hAnsi="GHEA Grapalat" w:cs="GHEA Grapalat"/>
              </w:rPr>
            </w:pPr>
          </w:p>
        </w:tc>
      </w:tr>
    </w:tbl>
    <w:p w:rsidR="006967B4" w:rsidRPr="00FD1EE4" w:rsidRDefault="006967B4" w:rsidP="006967B4">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967B4" w:rsidRPr="00FD1EE4" w:rsidTr="007868D1">
        <w:tc>
          <w:tcPr>
            <w:tcW w:w="2835" w:type="dxa"/>
            <w:shd w:val="clear" w:color="auto" w:fill="D9E2F3"/>
            <w:vAlign w:val="center"/>
          </w:tcPr>
          <w:p w:rsidR="006967B4" w:rsidRPr="00FD1EE4" w:rsidRDefault="006967B4" w:rsidP="007868D1">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6967B4" w:rsidRPr="00FD1EE4" w:rsidRDefault="006967B4" w:rsidP="007868D1">
            <w:pPr>
              <w:spacing w:before="240" w:after="240"/>
              <w:rPr>
                <w:rFonts w:ascii="GHEA Grapalat" w:eastAsia="GHEA Grapalat" w:hAnsi="GHEA Grapalat" w:cs="GHEA Grapalat"/>
              </w:rPr>
            </w:pPr>
          </w:p>
        </w:tc>
      </w:tr>
      <w:tr w:rsidR="006967B4" w:rsidRPr="00FD1EE4" w:rsidTr="007868D1">
        <w:tc>
          <w:tcPr>
            <w:tcW w:w="2835" w:type="dxa"/>
            <w:shd w:val="clear" w:color="auto" w:fill="D9E2F3"/>
            <w:vAlign w:val="center"/>
          </w:tcPr>
          <w:p w:rsidR="006967B4" w:rsidRPr="00FD1EE4" w:rsidRDefault="006967B4" w:rsidP="007868D1">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6967B4" w:rsidRPr="00FD1EE4" w:rsidRDefault="006967B4" w:rsidP="007868D1">
            <w:pPr>
              <w:spacing w:before="240" w:after="240"/>
              <w:rPr>
                <w:rFonts w:ascii="GHEA Grapalat" w:eastAsia="GHEA Grapalat" w:hAnsi="GHEA Grapalat" w:cs="GHEA Grapalat"/>
              </w:rPr>
            </w:pPr>
          </w:p>
        </w:tc>
      </w:tr>
      <w:tr w:rsidR="006967B4" w:rsidRPr="00FD1EE4" w:rsidTr="007868D1">
        <w:tc>
          <w:tcPr>
            <w:tcW w:w="2835" w:type="dxa"/>
            <w:shd w:val="clear" w:color="auto" w:fill="D9E2F3"/>
            <w:vAlign w:val="center"/>
          </w:tcPr>
          <w:p w:rsidR="006967B4" w:rsidRPr="00FD1EE4" w:rsidRDefault="006967B4" w:rsidP="007868D1">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6967B4" w:rsidRPr="00FD1EE4" w:rsidRDefault="006967B4" w:rsidP="007868D1">
            <w:pPr>
              <w:spacing w:before="240" w:after="240"/>
              <w:rPr>
                <w:rFonts w:ascii="GHEA Grapalat" w:eastAsia="GHEA Grapalat" w:hAnsi="GHEA Grapalat" w:cs="GHEA Grapalat"/>
              </w:rPr>
            </w:pPr>
          </w:p>
        </w:tc>
      </w:tr>
      <w:tr w:rsidR="006967B4" w:rsidRPr="00FD1EE4" w:rsidTr="007868D1">
        <w:tc>
          <w:tcPr>
            <w:tcW w:w="2835" w:type="dxa"/>
            <w:shd w:val="clear" w:color="auto" w:fill="D9E2F3"/>
            <w:vAlign w:val="center"/>
          </w:tcPr>
          <w:p w:rsidR="006967B4" w:rsidRPr="00FD1EE4" w:rsidRDefault="006967B4" w:rsidP="007868D1">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6967B4" w:rsidRPr="00FD1EE4" w:rsidRDefault="006967B4" w:rsidP="007868D1">
            <w:pPr>
              <w:spacing w:before="240" w:after="240"/>
              <w:rPr>
                <w:rFonts w:ascii="GHEA Grapalat" w:eastAsia="GHEA Grapalat" w:hAnsi="GHEA Grapalat" w:cs="GHEA Grapalat"/>
              </w:rPr>
            </w:pPr>
          </w:p>
        </w:tc>
      </w:tr>
      <w:tr w:rsidR="006967B4" w:rsidRPr="00FD1EE4" w:rsidTr="007868D1">
        <w:tc>
          <w:tcPr>
            <w:tcW w:w="2835" w:type="dxa"/>
            <w:shd w:val="clear" w:color="auto" w:fill="D9E2F3"/>
            <w:vAlign w:val="center"/>
          </w:tcPr>
          <w:p w:rsidR="006967B4" w:rsidRPr="00FD1EE4" w:rsidRDefault="006967B4" w:rsidP="007868D1">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6967B4" w:rsidRPr="00FD1EE4" w:rsidRDefault="006967B4" w:rsidP="007868D1">
            <w:pPr>
              <w:spacing w:before="240" w:after="240"/>
              <w:rPr>
                <w:rFonts w:ascii="GHEA Grapalat" w:eastAsia="GHEA Grapalat" w:hAnsi="GHEA Grapalat" w:cs="GHEA Grapalat"/>
              </w:rPr>
            </w:pPr>
          </w:p>
        </w:tc>
      </w:tr>
      <w:tr w:rsidR="006967B4" w:rsidRPr="00FD1EE4" w:rsidTr="007868D1">
        <w:trPr>
          <w:trHeight w:val="1361"/>
        </w:trPr>
        <w:tc>
          <w:tcPr>
            <w:tcW w:w="2835" w:type="dxa"/>
            <w:shd w:val="clear" w:color="auto" w:fill="D9E2F3"/>
            <w:vAlign w:val="center"/>
          </w:tcPr>
          <w:p w:rsidR="006967B4" w:rsidRPr="00FD1EE4" w:rsidRDefault="006967B4" w:rsidP="007868D1">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6967B4" w:rsidRPr="00FD1EE4" w:rsidRDefault="006967B4" w:rsidP="007868D1">
            <w:pPr>
              <w:spacing w:before="240" w:after="240"/>
              <w:rPr>
                <w:rFonts w:ascii="GHEA Grapalat" w:eastAsia="GHEA Grapalat" w:hAnsi="GHEA Grapalat" w:cs="GHEA Grapalat"/>
              </w:rPr>
            </w:pPr>
          </w:p>
        </w:tc>
      </w:tr>
      <w:tr w:rsidR="006967B4" w:rsidRPr="00FD1EE4" w:rsidTr="007868D1">
        <w:tc>
          <w:tcPr>
            <w:tcW w:w="2835" w:type="dxa"/>
            <w:shd w:val="clear" w:color="auto" w:fill="D9E2F3"/>
            <w:vAlign w:val="center"/>
          </w:tcPr>
          <w:p w:rsidR="006967B4" w:rsidRPr="00FD1EE4" w:rsidRDefault="006967B4" w:rsidP="007868D1">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6967B4" w:rsidRPr="00FD1EE4" w:rsidRDefault="006967B4" w:rsidP="007868D1">
            <w:pPr>
              <w:spacing w:before="240" w:after="240"/>
              <w:rPr>
                <w:rFonts w:ascii="GHEA Grapalat" w:eastAsia="GHEA Grapalat" w:hAnsi="GHEA Grapalat" w:cs="GHEA Grapalat"/>
              </w:rPr>
            </w:pPr>
          </w:p>
        </w:tc>
      </w:tr>
    </w:tbl>
    <w:p w:rsidR="006967B4" w:rsidRPr="00574FF7" w:rsidRDefault="006967B4" w:rsidP="006967B4">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967B4" w:rsidRPr="00FD1EE4" w:rsidTr="007868D1">
        <w:tc>
          <w:tcPr>
            <w:tcW w:w="2836" w:type="dxa"/>
            <w:shd w:val="clear" w:color="auto" w:fill="D9E2F3"/>
            <w:vAlign w:val="center"/>
          </w:tcPr>
          <w:p w:rsidR="006967B4" w:rsidRPr="00FD1EE4" w:rsidRDefault="006967B4" w:rsidP="007868D1">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6967B4" w:rsidRPr="00FD1EE4" w:rsidRDefault="006967B4" w:rsidP="007868D1">
            <w:pPr>
              <w:spacing w:before="240" w:after="240"/>
              <w:rPr>
                <w:rFonts w:ascii="GHEA Grapalat" w:eastAsia="GHEA Grapalat" w:hAnsi="GHEA Grapalat" w:cs="GHEA Grapalat"/>
              </w:rPr>
            </w:pPr>
          </w:p>
        </w:tc>
      </w:tr>
      <w:tr w:rsidR="006967B4" w:rsidRPr="00FD1EE4" w:rsidTr="007868D1">
        <w:tc>
          <w:tcPr>
            <w:tcW w:w="2836" w:type="dxa"/>
            <w:shd w:val="clear" w:color="auto" w:fill="D9E2F3"/>
            <w:vAlign w:val="center"/>
          </w:tcPr>
          <w:p w:rsidR="006967B4" w:rsidRPr="00FD1EE4" w:rsidRDefault="006967B4" w:rsidP="007868D1">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6967B4" w:rsidRPr="00FD1EE4" w:rsidRDefault="00147414" w:rsidP="007868D1">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6967B4">
                  <w:rPr>
                    <w:rFonts w:ascii="MS Gothic" w:eastAsia="MS Gothic" w:hAnsi="MS Gothic" w:cs="GHEA Grapalat" w:hint="eastAsia"/>
                  </w:rPr>
                  <w:t>☐</w:t>
                </w:r>
              </w:sdtContent>
            </w:sdt>
            <w:r w:rsidR="006967B4" w:rsidRPr="00FD1EE4">
              <w:rPr>
                <w:rFonts w:ascii="GHEA Grapalat" w:eastAsia="GHEA Grapalat" w:hAnsi="GHEA Grapalat" w:cs="GHEA Grapalat"/>
              </w:rPr>
              <w:tab/>
            </w:r>
            <w:r w:rsidR="006967B4" w:rsidRPr="0051137D">
              <w:rPr>
                <w:rFonts w:ascii="GHEA Grapalat" w:eastAsia="GHEA Grapalat" w:hAnsi="GHEA Grapalat" w:cs="GHEA Grapalat"/>
              </w:rPr>
              <w:t>Прямое участие</w:t>
            </w:r>
          </w:p>
          <w:p w:rsidR="006967B4" w:rsidRPr="00FD1EE4" w:rsidRDefault="00147414" w:rsidP="007868D1">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6967B4">
                  <w:rPr>
                    <w:rFonts w:ascii="MS Gothic" w:eastAsia="MS Gothic" w:hAnsi="MS Gothic" w:cs="GHEA Grapalat" w:hint="eastAsia"/>
                  </w:rPr>
                  <w:t>☐</w:t>
                </w:r>
              </w:sdtContent>
            </w:sdt>
            <w:r w:rsidR="006967B4" w:rsidRPr="00FD1EE4">
              <w:rPr>
                <w:rFonts w:ascii="GHEA Grapalat" w:eastAsia="GHEA Grapalat" w:hAnsi="GHEA Grapalat" w:cs="GHEA Grapalat"/>
              </w:rPr>
              <w:tab/>
            </w:r>
            <w:r w:rsidR="006967B4">
              <w:rPr>
                <w:rFonts w:ascii="GHEA Grapalat" w:eastAsia="GHEA Grapalat" w:hAnsi="GHEA Grapalat" w:cs="GHEA Grapalat"/>
              </w:rPr>
              <w:t>К</w:t>
            </w:r>
            <w:r w:rsidR="006967B4" w:rsidRPr="00D812D8">
              <w:rPr>
                <w:rFonts w:ascii="GHEA Grapalat" w:eastAsia="GHEA Grapalat" w:hAnsi="GHEA Grapalat" w:cs="GHEA Grapalat"/>
              </w:rPr>
              <w:t>освенное участие</w:t>
            </w:r>
          </w:p>
        </w:tc>
      </w:tr>
    </w:tbl>
    <w:p w:rsidR="006967B4" w:rsidRPr="00FD1EE4" w:rsidRDefault="006967B4" w:rsidP="006967B4">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6967B4" w:rsidRPr="00CB7DFD" w:rsidRDefault="006967B4" w:rsidP="006967B4">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6967B4" w:rsidRPr="00FD1EE4" w:rsidRDefault="006967B4" w:rsidP="006967B4">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967B4" w:rsidRPr="00FD1EE4" w:rsidTr="007868D1">
        <w:tc>
          <w:tcPr>
            <w:tcW w:w="2837" w:type="dxa"/>
            <w:shd w:val="clear" w:color="auto" w:fill="D9E2F3"/>
            <w:vAlign w:val="center"/>
          </w:tcPr>
          <w:p w:rsidR="006967B4" w:rsidRPr="00FD1EE4" w:rsidRDefault="006967B4" w:rsidP="007868D1">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6967B4" w:rsidRPr="00FD1EE4" w:rsidRDefault="006967B4" w:rsidP="007868D1">
            <w:pPr>
              <w:spacing w:before="240" w:after="240"/>
              <w:rPr>
                <w:rFonts w:ascii="GHEA Grapalat" w:eastAsia="GHEA Grapalat" w:hAnsi="GHEA Grapalat" w:cs="GHEA Grapalat"/>
              </w:rPr>
            </w:pPr>
          </w:p>
        </w:tc>
      </w:tr>
      <w:tr w:rsidR="006967B4" w:rsidRPr="00FD1EE4" w:rsidTr="007868D1">
        <w:tc>
          <w:tcPr>
            <w:tcW w:w="2837" w:type="dxa"/>
            <w:shd w:val="clear" w:color="auto" w:fill="D9E2F3"/>
            <w:vAlign w:val="center"/>
          </w:tcPr>
          <w:p w:rsidR="006967B4" w:rsidRPr="00FD1EE4" w:rsidRDefault="006967B4" w:rsidP="007868D1">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6967B4" w:rsidRPr="00FD1EE4" w:rsidRDefault="006967B4" w:rsidP="007868D1">
            <w:pPr>
              <w:spacing w:before="240" w:after="240"/>
              <w:rPr>
                <w:rFonts w:ascii="GHEA Grapalat" w:eastAsia="GHEA Grapalat" w:hAnsi="GHEA Grapalat" w:cs="GHEA Grapalat"/>
              </w:rPr>
            </w:pPr>
          </w:p>
        </w:tc>
      </w:tr>
      <w:tr w:rsidR="006967B4" w:rsidRPr="00FD1EE4" w:rsidTr="007868D1">
        <w:tc>
          <w:tcPr>
            <w:tcW w:w="2837" w:type="dxa"/>
            <w:shd w:val="clear" w:color="auto" w:fill="D9E2F3"/>
            <w:vAlign w:val="center"/>
          </w:tcPr>
          <w:p w:rsidR="006967B4" w:rsidRPr="00FD1EE4" w:rsidRDefault="006967B4" w:rsidP="007868D1">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6967B4" w:rsidRPr="00FD1EE4" w:rsidRDefault="006967B4" w:rsidP="007868D1">
            <w:pPr>
              <w:spacing w:before="240" w:after="240"/>
              <w:rPr>
                <w:rFonts w:ascii="GHEA Grapalat" w:eastAsia="GHEA Grapalat" w:hAnsi="GHEA Grapalat" w:cs="GHEA Grapalat"/>
              </w:rPr>
            </w:pPr>
          </w:p>
        </w:tc>
      </w:tr>
      <w:tr w:rsidR="006967B4" w:rsidRPr="00FD1EE4" w:rsidTr="007868D1">
        <w:tc>
          <w:tcPr>
            <w:tcW w:w="2837" w:type="dxa"/>
            <w:shd w:val="clear" w:color="auto" w:fill="D9E2F3"/>
            <w:vAlign w:val="center"/>
          </w:tcPr>
          <w:p w:rsidR="006967B4" w:rsidRPr="00FD1EE4" w:rsidRDefault="006967B4" w:rsidP="007868D1">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6967B4" w:rsidRPr="00FD1EE4" w:rsidRDefault="00147414" w:rsidP="007868D1">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6967B4" w:rsidRPr="00FD1EE4">
                  <w:rPr>
                    <w:rFonts w:ascii="Segoe UI Symbol" w:eastAsia="MS Gothic" w:hAnsi="Segoe UI Symbol" w:cs="Segoe UI Symbol"/>
                  </w:rPr>
                  <w:t>☐</w:t>
                </w:r>
              </w:sdtContent>
            </w:sdt>
            <w:r w:rsidR="006967B4" w:rsidRPr="00FD1EE4">
              <w:rPr>
                <w:rFonts w:ascii="GHEA Grapalat" w:eastAsia="GHEA Grapalat" w:hAnsi="GHEA Grapalat" w:cs="GHEA Grapalat"/>
              </w:rPr>
              <w:tab/>
            </w:r>
            <w:r w:rsidR="006967B4" w:rsidRPr="0051137D">
              <w:rPr>
                <w:rFonts w:ascii="GHEA Grapalat" w:eastAsia="GHEA Grapalat" w:hAnsi="GHEA Grapalat" w:cs="GHEA Grapalat"/>
              </w:rPr>
              <w:t>Прямое участие</w:t>
            </w:r>
          </w:p>
          <w:p w:rsidR="006967B4" w:rsidRPr="00FD1EE4" w:rsidRDefault="00147414" w:rsidP="007868D1">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6967B4" w:rsidRPr="00FD1EE4">
                  <w:rPr>
                    <w:rFonts w:ascii="Segoe UI Symbol" w:eastAsia="MS Gothic" w:hAnsi="Segoe UI Symbol" w:cs="Segoe UI Symbol"/>
                  </w:rPr>
                  <w:t>☐</w:t>
                </w:r>
              </w:sdtContent>
            </w:sdt>
            <w:r w:rsidR="006967B4" w:rsidRPr="00FD1EE4">
              <w:rPr>
                <w:rFonts w:ascii="GHEA Grapalat" w:eastAsia="GHEA Grapalat" w:hAnsi="GHEA Grapalat" w:cs="GHEA Grapalat"/>
              </w:rPr>
              <w:tab/>
            </w:r>
            <w:r w:rsidR="006967B4">
              <w:rPr>
                <w:rFonts w:ascii="GHEA Grapalat" w:eastAsia="GHEA Grapalat" w:hAnsi="GHEA Grapalat" w:cs="GHEA Grapalat"/>
              </w:rPr>
              <w:t>К</w:t>
            </w:r>
            <w:r w:rsidR="006967B4" w:rsidRPr="00D812D8">
              <w:rPr>
                <w:rFonts w:ascii="GHEA Grapalat" w:eastAsia="GHEA Grapalat" w:hAnsi="GHEA Grapalat" w:cs="GHEA Grapalat"/>
              </w:rPr>
              <w:t>освенное участие</w:t>
            </w:r>
          </w:p>
        </w:tc>
      </w:tr>
    </w:tbl>
    <w:p w:rsidR="006967B4" w:rsidRPr="00FD1EE4" w:rsidRDefault="006967B4" w:rsidP="006967B4">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967B4" w:rsidRPr="00FD1EE4" w:rsidTr="007868D1">
        <w:tc>
          <w:tcPr>
            <w:tcW w:w="2837" w:type="dxa"/>
            <w:shd w:val="clear" w:color="auto" w:fill="D9E2F3"/>
            <w:vAlign w:val="center"/>
          </w:tcPr>
          <w:p w:rsidR="006967B4" w:rsidRPr="00B047A2" w:rsidRDefault="006967B4" w:rsidP="007868D1">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6967B4" w:rsidRPr="00FD1EE4" w:rsidRDefault="006967B4" w:rsidP="007868D1">
            <w:pPr>
              <w:spacing w:before="240" w:after="240"/>
              <w:rPr>
                <w:rFonts w:ascii="GHEA Grapalat" w:eastAsia="GHEA Grapalat" w:hAnsi="GHEA Grapalat" w:cs="GHEA Grapalat"/>
              </w:rPr>
            </w:pPr>
          </w:p>
        </w:tc>
      </w:tr>
      <w:tr w:rsidR="006967B4" w:rsidRPr="00FD1EE4" w:rsidTr="007868D1">
        <w:tc>
          <w:tcPr>
            <w:tcW w:w="2837" w:type="dxa"/>
            <w:shd w:val="clear" w:color="auto" w:fill="D9E2F3"/>
            <w:vAlign w:val="center"/>
          </w:tcPr>
          <w:p w:rsidR="006967B4" w:rsidRPr="00FD1EE4" w:rsidRDefault="006967B4" w:rsidP="007868D1">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6967B4" w:rsidRPr="00FD1EE4" w:rsidRDefault="006967B4" w:rsidP="007868D1">
            <w:pPr>
              <w:spacing w:before="240" w:after="240"/>
              <w:rPr>
                <w:rFonts w:ascii="GHEA Grapalat" w:eastAsia="GHEA Grapalat" w:hAnsi="GHEA Grapalat" w:cs="GHEA Grapalat"/>
              </w:rPr>
            </w:pPr>
          </w:p>
        </w:tc>
      </w:tr>
      <w:tr w:rsidR="006967B4" w:rsidRPr="00FD1EE4" w:rsidTr="007868D1">
        <w:tc>
          <w:tcPr>
            <w:tcW w:w="2837" w:type="dxa"/>
            <w:shd w:val="clear" w:color="auto" w:fill="D9E2F3"/>
            <w:vAlign w:val="center"/>
          </w:tcPr>
          <w:p w:rsidR="006967B4" w:rsidRPr="00FD1EE4" w:rsidRDefault="006967B4" w:rsidP="007868D1">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6967B4" w:rsidRPr="00FD1EE4" w:rsidRDefault="006967B4" w:rsidP="007868D1">
            <w:pPr>
              <w:spacing w:before="240" w:after="240"/>
              <w:rPr>
                <w:rFonts w:ascii="GHEA Grapalat" w:eastAsia="GHEA Grapalat" w:hAnsi="GHEA Grapalat" w:cs="GHEA Grapalat"/>
              </w:rPr>
            </w:pPr>
          </w:p>
        </w:tc>
      </w:tr>
      <w:tr w:rsidR="006967B4" w:rsidRPr="00FD1EE4" w:rsidTr="007868D1">
        <w:tc>
          <w:tcPr>
            <w:tcW w:w="2837" w:type="dxa"/>
            <w:shd w:val="clear" w:color="auto" w:fill="D9E2F3"/>
            <w:vAlign w:val="center"/>
          </w:tcPr>
          <w:p w:rsidR="006967B4" w:rsidRPr="00FD1EE4" w:rsidRDefault="006967B4" w:rsidP="007868D1">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6967B4" w:rsidRPr="00FD1EE4" w:rsidRDefault="00147414" w:rsidP="007868D1">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6967B4" w:rsidRPr="00FD1EE4">
                  <w:rPr>
                    <w:rFonts w:ascii="Segoe UI Symbol" w:eastAsia="MS Gothic" w:hAnsi="Segoe UI Symbol" w:cs="Segoe UI Symbol"/>
                  </w:rPr>
                  <w:t>☐</w:t>
                </w:r>
              </w:sdtContent>
            </w:sdt>
            <w:r w:rsidR="006967B4" w:rsidRPr="00FD1EE4">
              <w:rPr>
                <w:rFonts w:ascii="GHEA Grapalat" w:eastAsia="GHEA Grapalat" w:hAnsi="GHEA Grapalat" w:cs="GHEA Grapalat"/>
              </w:rPr>
              <w:tab/>
            </w:r>
            <w:r w:rsidR="006967B4" w:rsidRPr="0051137D">
              <w:rPr>
                <w:rFonts w:ascii="GHEA Grapalat" w:eastAsia="GHEA Grapalat" w:hAnsi="GHEA Grapalat" w:cs="GHEA Grapalat"/>
              </w:rPr>
              <w:t>Прямое участие</w:t>
            </w:r>
          </w:p>
          <w:p w:rsidR="006967B4" w:rsidRPr="00FD1EE4" w:rsidRDefault="00147414" w:rsidP="007868D1">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6967B4" w:rsidRPr="00FD1EE4">
                  <w:rPr>
                    <w:rFonts w:ascii="Segoe UI Symbol" w:eastAsia="MS Gothic" w:hAnsi="Segoe UI Symbol" w:cs="Segoe UI Symbol"/>
                  </w:rPr>
                  <w:t>☐</w:t>
                </w:r>
              </w:sdtContent>
            </w:sdt>
            <w:r w:rsidR="006967B4" w:rsidRPr="00FD1EE4">
              <w:rPr>
                <w:rFonts w:ascii="GHEA Grapalat" w:eastAsia="GHEA Grapalat" w:hAnsi="GHEA Grapalat" w:cs="GHEA Grapalat"/>
              </w:rPr>
              <w:tab/>
            </w:r>
            <w:r w:rsidR="006967B4">
              <w:rPr>
                <w:rFonts w:ascii="GHEA Grapalat" w:eastAsia="GHEA Grapalat" w:hAnsi="GHEA Grapalat" w:cs="GHEA Grapalat"/>
              </w:rPr>
              <w:t>К</w:t>
            </w:r>
            <w:r w:rsidR="006967B4" w:rsidRPr="00D812D8">
              <w:rPr>
                <w:rFonts w:ascii="GHEA Grapalat" w:eastAsia="GHEA Grapalat" w:hAnsi="GHEA Grapalat" w:cs="GHEA Grapalat"/>
              </w:rPr>
              <w:t>освенное участие</w:t>
            </w:r>
          </w:p>
        </w:tc>
      </w:tr>
    </w:tbl>
    <w:p w:rsidR="006967B4" w:rsidRPr="00FD1EE4" w:rsidRDefault="006967B4" w:rsidP="006967B4">
      <w:pPr>
        <w:rPr>
          <w:rFonts w:ascii="GHEA Grapalat" w:eastAsia="GHEA Grapalat" w:hAnsi="GHEA Grapalat" w:cs="GHEA Grapalat"/>
          <w:b/>
        </w:rPr>
      </w:pPr>
      <w:r w:rsidRPr="00FD1EE4">
        <w:rPr>
          <w:rFonts w:ascii="GHEA Grapalat" w:hAnsi="GHEA Grapalat"/>
        </w:rPr>
        <w:br w:type="page"/>
      </w:r>
    </w:p>
    <w:p w:rsidR="006967B4" w:rsidRPr="00FD1EE4" w:rsidRDefault="006967B4" w:rsidP="006967B4">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6967B4" w:rsidRPr="00FD1EE4" w:rsidRDefault="006967B4" w:rsidP="006967B4">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967B4" w:rsidRPr="00FD1EE4" w:rsidTr="007868D1">
        <w:tc>
          <w:tcPr>
            <w:tcW w:w="2836" w:type="dxa"/>
            <w:shd w:val="clear" w:color="auto" w:fill="D9E2F3"/>
            <w:vAlign w:val="center"/>
          </w:tcPr>
          <w:p w:rsidR="006967B4" w:rsidRPr="00FD1EE4" w:rsidRDefault="006967B4" w:rsidP="007868D1">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6967B4" w:rsidRPr="00FD1EE4" w:rsidRDefault="006967B4" w:rsidP="007868D1">
            <w:pPr>
              <w:spacing w:before="240" w:after="240"/>
              <w:rPr>
                <w:rFonts w:ascii="GHEA Grapalat" w:eastAsia="GHEA Grapalat" w:hAnsi="GHEA Grapalat" w:cs="GHEA Grapalat"/>
              </w:rPr>
            </w:pPr>
          </w:p>
        </w:tc>
      </w:tr>
      <w:tr w:rsidR="006967B4" w:rsidRPr="00FD1EE4" w:rsidTr="007868D1">
        <w:tc>
          <w:tcPr>
            <w:tcW w:w="2836" w:type="dxa"/>
            <w:shd w:val="clear" w:color="auto" w:fill="D9E2F3"/>
            <w:vAlign w:val="center"/>
          </w:tcPr>
          <w:p w:rsidR="006967B4" w:rsidRPr="00FD1EE4" w:rsidRDefault="006967B4" w:rsidP="007868D1">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6967B4" w:rsidRPr="00FD1EE4" w:rsidRDefault="006967B4" w:rsidP="007868D1">
            <w:pPr>
              <w:spacing w:before="240" w:after="240"/>
              <w:rPr>
                <w:rFonts w:ascii="GHEA Grapalat" w:eastAsia="GHEA Grapalat" w:hAnsi="GHEA Grapalat" w:cs="GHEA Grapalat"/>
              </w:rPr>
            </w:pPr>
          </w:p>
        </w:tc>
      </w:tr>
      <w:tr w:rsidR="006967B4" w:rsidRPr="00FD1EE4" w:rsidTr="007868D1">
        <w:tc>
          <w:tcPr>
            <w:tcW w:w="2836" w:type="dxa"/>
            <w:shd w:val="clear" w:color="auto" w:fill="D9E2F3"/>
            <w:vAlign w:val="center"/>
          </w:tcPr>
          <w:p w:rsidR="006967B4" w:rsidRPr="00FD1EE4" w:rsidRDefault="006967B4" w:rsidP="007868D1">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6967B4" w:rsidRPr="00FD1EE4" w:rsidRDefault="006967B4" w:rsidP="007868D1">
            <w:pPr>
              <w:spacing w:before="240" w:after="240"/>
              <w:rPr>
                <w:rFonts w:ascii="GHEA Grapalat" w:eastAsia="GHEA Grapalat" w:hAnsi="GHEA Grapalat" w:cs="GHEA Grapalat"/>
              </w:rPr>
            </w:pPr>
          </w:p>
        </w:tc>
      </w:tr>
      <w:tr w:rsidR="006967B4" w:rsidRPr="00FD1EE4" w:rsidTr="007868D1">
        <w:tc>
          <w:tcPr>
            <w:tcW w:w="2836" w:type="dxa"/>
            <w:shd w:val="clear" w:color="auto" w:fill="D9E2F3"/>
            <w:vAlign w:val="center"/>
          </w:tcPr>
          <w:p w:rsidR="006967B4" w:rsidRPr="00FD1EE4" w:rsidRDefault="006967B4" w:rsidP="007868D1">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6967B4" w:rsidRPr="00FD1EE4" w:rsidRDefault="006967B4" w:rsidP="007868D1">
            <w:pPr>
              <w:spacing w:before="240" w:after="240"/>
              <w:rPr>
                <w:rFonts w:ascii="GHEA Grapalat" w:eastAsia="GHEA Grapalat" w:hAnsi="GHEA Grapalat" w:cs="GHEA Grapalat"/>
              </w:rPr>
            </w:pPr>
          </w:p>
        </w:tc>
      </w:tr>
      <w:tr w:rsidR="006967B4" w:rsidRPr="00FD1EE4" w:rsidTr="007868D1">
        <w:tc>
          <w:tcPr>
            <w:tcW w:w="2836" w:type="dxa"/>
            <w:shd w:val="clear" w:color="auto" w:fill="D9E2F3"/>
            <w:vAlign w:val="center"/>
          </w:tcPr>
          <w:p w:rsidR="006967B4" w:rsidRPr="00FD1EE4" w:rsidRDefault="006967B4" w:rsidP="007868D1">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6967B4" w:rsidRPr="00FD1EE4" w:rsidRDefault="006967B4" w:rsidP="007868D1">
            <w:pPr>
              <w:spacing w:before="240" w:after="240"/>
              <w:rPr>
                <w:rFonts w:ascii="GHEA Grapalat" w:eastAsia="GHEA Grapalat" w:hAnsi="GHEA Grapalat" w:cs="GHEA Grapalat"/>
              </w:rPr>
            </w:pPr>
          </w:p>
        </w:tc>
      </w:tr>
      <w:tr w:rsidR="006967B4" w:rsidRPr="00FD1EE4" w:rsidTr="007868D1">
        <w:tc>
          <w:tcPr>
            <w:tcW w:w="2836" w:type="dxa"/>
            <w:shd w:val="clear" w:color="auto" w:fill="D9E2F3"/>
            <w:vAlign w:val="center"/>
          </w:tcPr>
          <w:p w:rsidR="006967B4" w:rsidRPr="00FD1EE4" w:rsidRDefault="006967B4" w:rsidP="007868D1">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6967B4" w:rsidRPr="00FD1EE4" w:rsidRDefault="006967B4" w:rsidP="007868D1">
            <w:pPr>
              <w:spacing w:before="240" w:after="240"/>
              <w:rPr>
                <w:rFonts w:ascii="GHEA Grapalat" w:eastAsia="GHEA Grapalat" w:hAnsi="GHEA Grapalat" w:cs="GHEA Grapalat"/>
              </w:rPr>
            </w:pPr>
          </w:p>
        </w:tc>
      </w:tr>
    </w:tbl>
    <w:p w:rsidR="006967B4" w:rsidRPr="00FD1EE4" w:rsidRDefault="006967B4" w:rsidP="006967B4">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6967B4" w:rsidRPr="00FD1EE4" w:rsidTr="007868D1">
        <w:tc>
          <w:tcPr>
            <w:tcW w:w="2977" w:type="dxa"/>
            <w:shd w:val="clear" w:color="auto" w:fill="D9E2F3"/>
            <w:vAlign w:val="center"/>
          </w:tcPr>
          <w:p w:rsidR="006967B4" w:rsidRPr="00FD1EE4" w:rsidRDefault="006967B4" w:rsidP="007868D1">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6967B4" w:rsidRPr="00FD1EE4" w:rsidRDefault="006967B4" w:rsidP="007868D1">
            <w:pPr>
              <w:spacing w:before="240" w:after="240"/>
              <w:rPr>
                <w:rFonts w:ascii="GHEA Grapalat" w:eastAsia="GHEA Grapalat" w:hAnsi="GHEA Grapalat" w:cs="GHEA Grapalat"/>
              </w:rPr>
            </w:pPr>
          </w:p>
        </w:tc>
      </w:tr>
      <w:tr w:rsidR="006967B4" w:rsidRPr="00FD1EE4" w:rsidTr="007868D1">
        <w:tc>
          <w:tcPr>
            <w:tcW w:w="2977" w:type="dxa"/>
            <w:shd w:val="clear" w:color="auto" w:fill="D9E2F3"/>
            <w:vAlign w:val="center"/>
          </w:tcPr>
          <w:p w:rsidR="006967B4" w:rsidRPr="00FD1EE4" w:rsidRDefault="006967B4" w:rsidP="007868D1">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6967B4" w:rsidRPr="00FD1EE4" w:rsidRDefault="006967B4" w:rsidP="007868D1">
            <w:pPr>
              <w:spacing w:before="240" w:after="240"/>
              <w:rPr>
                <w:rFonts w:ascii="GHEA Grapalat" w:eastAsia="GHEA Grapalat" w:hAnsi="GHEA Grapalat" w:cs="GHEA Grapalat"/>
              </w:rPr>
            </w:pPr>
          </w:p>
        </w:tc>
      </w:tr>
      <w:tr w:rsidR="006967B4" w:rsidRPr="00FD1EE4" w:rsidTr="007868D1">
        <w:tc>
          <w:tcPr>
            <w:tcW w:w="2977" w:type="dxa"/>
            <w:shd w:val="clear" w:color="auto" w:fill="D9E2F3"/>
            <w:vAlign w:val="center"/>
          </w:tcPr>
          <w:p w:rsidR="006967B4" w:rsidRPr="00FD1EE4" w:rsidRDefault="006967B4" w:rsidP="007868D1">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6967B4" w:rsidRPr="00FD1EE4" w:rsidRDefault="006967B4" w:rsidP="007868D1">
            <w:pPr>
              <w:spacing w:before="240" w:after="240"/>
              <w:rPr>
                <w:rFonts w:ascii="GHEA Grapalat" w:eastAsia="GHEA Grapalat" w:hAnsi="GHEA Grapalat" w:cs="GHEA Grapalat"/>
              </w:rPr>
            </w:pPr>
          </w:p>
        </w:tc>
      </w:tr>
      <w:tr w:rsidR="006967B4" w:rsidRPr="00FD1EE4" w:rsidTr="007868D1">
        <w:tc>
          <w:tcPr>
            <w:tcW w:w="2977" w:type="dxa"/>
            <w:shd w:val="clear" w:color="auto" w:fill="D9E2F3"/>
            <w:vAlign w:val="center"/>
          </w:tcPr>
          <w:p w:rsidR="006967B4" w:rsidRPr="00FD1EE4" w:rsidRDefault="006967B4" w:rsidP="007868D1">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6967B4" w:rsidRPr="00FD1EE4" w:rsidRDefault="006967B4" w:rsidP="007868D1">
            <w:pPr>
              <w:spacing w:before="240" w:after="240"/>
              <w:rPr>
                <w:rFonts w:ascii="GHEA Grapalat" w:eastAsia="GHEA Grapalat" w:hAnsi="GHEA Grapalat" w:cs="GHEA Grapalat"/>
              </w:rPr>
            </w:pPr>
          </w:p>
        </w:tc>
      </w:tr>
      <w:tr w:rsidR="006967B4" w:rsidRPr="00FD1EE4" w:rsidTr="007868D1">
        <w:tc>
          <w:tcPr>
            <w:tcW w:w="2977" w:type="dxa"/>
            <w:shd w:val="clear" w:color="auto" w:fill="D9E2F3"/>
            <w:vAlign w:val="center"/>
          </w:tcPr>
          <w:p w:rsidR="006967B4" w:rsidRPr="00FD1EE4" w:rsidRDefault="006967B4" w:rsidP="007868D1">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6967B4" w:rsidRPr="00FD1EE4" w:rsidRDefault="006967B4" w:rsidP="007868D1">
            <w:pPr>
              <w:spacing w:before="240" w:after="240"/>
              <w:rPr>
                <w:rFonts w:ascii="GHEA Grapalat" w:eastAsia="GHEA Grapalat" w:hAnsi="GHEA Grapalat" w:cs="GHEA Grapalat"/>
              </w:rPr>
            </w:pPr>
          </w:p>
        </w:tc>
      </w:tr>
    </w:tbl>
    <w:p w:rsidR="006967B4" w:rsidRPr="00FD1EE4" w:rsidRDefault="006967B4" w:rsidP="006967B4">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6967B4" w:rsidRPr="00FD1EE4" w:rsidTr="007868D1">
        <w:tc>
          <w:tcPr>
            <w:tcW w:w="2943" w:type="dxa"/>
            <w:shd w:val="clear" w:color="auto" w:fill="D9E2F3"/>
            <w:vAlign w:val="center"/>
          </w:tcPr>
          <w:p w:rsidR="006967B4" w:rsidRPr="00FD1EE4" w:rsidRDefault="006967B4" w:rsidP="007868D1">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6967B4" w:rsidRPr="00FD1EE4" w:rsidRDefault="006967B4" w:rsidP="007868D1">
            <w:pPr>
              <w:spacing w:before="240" w:after="240"/>
              <w:rPr>
                <w:rFonts w:ascii="GHEA Grapalat" w:eastAsia="GHEA Grapalat" w:hAnsi="GHEA Grapalat" w:cs="GHEA Grapalat"/>
              </w:rPr>
            </w:pPr>
          </w:p>
        </w:tc>
      </w:tr>
      <w:tr w:rsidR="006967B4" w:rsidRPr="00FD1EE4" w:rsidTr="007868D1">
        <w:tc>
          <w:tcPr>
            <w:tcW w:w="2943" w:type="dxa"/>
            <w:shd w:val="clear" w:color="auto" w:fill="D9E2F3"/>
            <w:vAlign w:val="center"/>
          </w:tcPr>
          <w:p w:rsidR="006967B4" w:rsidRPr="00FD1EE4" w:rsidRDefault="006967B4" w:rsidP="007868D1">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6967B4" w:rsidRPr="00FD1EE4" w:rsidRDefault="006967B4" w:rsidP="007868D1">
            <w:pPr>
              <w:spacing w:before="240" w:after="240"/>
              <w:rPr>
                <w:rFonts w:ascii="GHEA Grapalat" w:eastAsia="GHEA Grapalat" w:hAnsi="GHEA Grapalat" w:cs="GHEA Grapalat"/>
              </w:rPr>
            </w:pPr>
          </w:p>
        </w:tc>
      </w:tr>
      <w:tr w:rsidR="006967B4" w:rsidRPr="00FD1EE4" w:rsidTr="007868D1">
        <w:tc>
          <w:tcPr>
            <w:tcW w:w="2943" w:type="dxa"/>
            <w:shd w:val="clear" w:color="auto" w:fill="D9E2F3"/>
            <w:vAlign w:val="center"/>
          </w:tcPr>
          <w:p w:rsidR="006967B4" w:rsidRPr="00FD1EE4" w:rsidRDefault="006967B4" w:rsidP="007868D1">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6967B4" w:rsidRPr="00FD1EE4" w:rsidRDefault="006967B4" w:rsidP="007868D1">
            <w:pPr>
              <w:spacing w:before="240" w:after="240"/>
              <w:rPr>
                <w:rFonts w:ascii="GHEA Grapalat" w:eastAsia="GHEA Grapalat" w:hAnsi="GHEA Grapalat" w:cs="GHEA Grapalat"/>
              </w:rPr>
            </w:pPr>
          </w:p>
        </w:tc>
      </w:tr>
      <w:tr w:rsidR="006967B4" w:rsidRPr="00FD1EE4" w:rsidTr="007868D1">
        <w:tc>
          <w:tcPr>
            <w:tcW w:w="2943" w:type="dxa"/>
            <w:shd w:val="clear" w:color="auto" w:fill="D9E2F3"/>
            <w:vAlign w:val="center"/>
          </w:tcPr>
          <w:p w:rsidR="006967B4" w:rsidRPr="00FD1EE4" w:rsidRDefault="006967B4" w:rsidP="007868D1">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lastRenderedPageBreak/>
              <w:t>Название улицы, здание (дом), квартира</w:t>
            </w:r>
          </w:p>
        </w:tc>
        <w:tc>
          <w:tcPr>
            <w:tcW w:w="6072" w:type="dxa"/>
            <w:vAlign w:val="center"/>
          </w:tcPr>
          <w:p w:rsidR="006967B4" w:rsidRPr="00FD1EE4" w:rsidRDefault="006967B4" w:rsidP="007868D1">
            <w:pPr>
              <w:spacing w:before="240" w:after="240"/>
              <w:rPr>
                <w:rFonts w:ascii="GHEA Grapalat" w:eastAsia="GHEA Grapalat" w:hAnsi="GHEA Grapalat" w:cs="GHEA Grapalat"/>
              </w:rPr>
            </w:pPr>
          </w:p>
        </w:tc>
      </w:tr>
    </w:tbl>
    <w:p w:rsidR="006967B4" w:rsidRPr="00FD1EE4" w:rsidRDefault="006967B4" w:rsidP="006967B4">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967B4" w:rsidRPr="00FD1EE4" w:rsidTr="007868D1">
        <w:tc>
          <w:tcPr>
            <w:tcW w:w="2837" w:type="dxa"/>
            <w:shd w:val="clear" w:color="auto" w:fill="D9E2F3"/>
            <w:vAlign w:val="center"/>
          </w:tcPr>
          <w:p w:rsidR="006967B4" w:rsidRPr="00FD1EE4" w:rsidRDefault="006967B4" w:rsidP="007868D1">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6967B4" w:rsidRPr="00FD1EE4" w:rsidRDefault="006967B4" w:rsidP="007868D1">
            <w:pPr>
              <w:spacing w:before="240" w:after="240"/>
              <w:rPr>
                <w:rFonts w:ascii="GHEA Grapalat" w:eastAsia="GHEA Grapalat" w:hAnsi="GHEA Grapalat" w:cs="GHEA Grapalat"/>
              </w:rPr>
            </w:pPr>
          </w:p>
        </w:tc>
      </w:tr>
      <w:tr w:rsidR="006967B4" w:rsidRPr="00FD1EE4" w:rsidTr="007868D1">
        <w:tc>
          <w:tcPr>
            <w:tcW w:w="2837" w:type="dxa"/>
            <w:shd w:val="clear" w:color="auto" w:fill="D9E2F3"/>
            <w:vAlign w:val="center"/>
          </w:tcPr>
          <w:p w:rsidR="006967B4" w:rsidRPr="00FD1EE4" w:rsidRDefault="006967B4" w:rsidP="007868D1">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6967B4" w:rsidRPr="00FD1EE4" w:rsidRDefault="006967B4" w:rsidP="007868D1">
            <w:pPr>
              <w:spacing w:before="240" w:after="240"/>
              <w:rPr>
                <w:rFonts w:ascii="GHEA Grapalat" w:eastAsia="GHEA Grapalat" w:hAnsi="GHEA Grapalat" w:cs="GHEA Grapalat"/>
              </w:rPr>
            </w:pPr>
          </w:p>
        </w:tc>
      </w:tr>
      <w:tr w:rsidR="006967B4" w:rsidRPr="00FD1EE4" w:rsidTr="007868D1">
        <w:tc>
          <w:tcPr>
            <w:tcW w:w="2837" w:type="dxa"/>
            <w:shd w:val="clear" w:color="auto" w:fill="D9E2F3"/>
            <w:vAlign w:val="center"/>
          </w:tcPr>
          <w:p w:rsidR="006967B4" w:rsidRPr="00FD1EE4" w:rsidRDefault="006967B4" w:rsidP="007868D1">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6967B4" w:rsidRPr="00FD1EE4" w:rsidRDefault="006967B4" w:rsidP="007868D1">
            <w:pPr>
              <w:spacing w:before="240" w:after="240"/>
              <w:rPr>
                <w:rFonts w:ascii="GHEA Grapalat" w:eastAsia="GHEA Grapalat" w:hAnsi="GHEA Grapalat" w:cs="GHEA Grapalat"/>
              </w:rPr>
            </w:pPr>
          </w:p>
        </w:tc>
      </w:tr>
      <w:tr w:rsidR="006967B4" w:rsidRPr="00FD1EE4" w:rsidTr="007868D1">
        <w:tc>
          <w:tcPr>
            <w:tcW w:w="2837" w:type="dxa"/>
            <w:shd w:val="clear" w:color="auto" w:fill="D9E2F3"/>
            <w:vAlign w:val="center"/>
          </w:tcPr>
          <w:p w:rsidR="006967B4" w:rsidRPr="00FD1EE4" w:rsidRDefault="006967B4" w:rsidP="007868D1">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6967B4" w:rsidRPr="00FD1EE4" w:rsidRDefault="006967B4" w:rsidP="007868D1">
            <w:pPr>
              <w:spacing w:before="240" w:after="240"/>
              <w:rPr>
                <w:rFonts w:ascii="GHEA Grapalat" w:eastAsia="GHEA Grapalat" w:hAnsi="GHEA Grapalat" w:cs="GHEA Grapalat"/>
              </w:rPr>
            </w:pPr>
          </w:p>
        </w:tc>
      </w:tr>
    </w:tbl>
    <w:p w:rsidR="006967B4" w:rsidRPr="008C665F" w:rsidRDefault="006967B4" w:rsidP="006967B4">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967B4" w:rsidRPr="00FD1EE4" w:rsidTr="007868D1">
        <w:trPr>
          <w:trHeight w:val="924"/>
        </w:trPr>
        <w:tc>
          <w:tcPr>
            <w:tcW w:w="9016" w:type="dxa"/>
            <w:gridSpan w:val="2"/>
            <w:vAlign w:val="center"/>
          </w:tcPr>
          <w:p w:rsidR="006967B4" w:rsidRPr="00FD1EE4" w:rsidRDefault="00147414" w:rsidP="007868D1">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6967B4" w:rsidRPr="00FD1EE4">
                  <w:rPr>
                    <w:rFonts w:ascii="Segoe UI Symbol" w:eastAsia="MS Gothic" w:hAnsi="Segoe UI Symbol" w:cs="Segoe UI Symbol"/>
                  </w:rPr>
                  <w:t>☐</w:t>
                </w:r>
              </w:sdtContent>
            </w:sdt>
            <w:r w:rsidR="006967B4" w:rsidRPr="00FD1EE4">
              <w:rPr>
                <w:rFonts w:ascii="GHEA Grapalat" w:eastAsia="GHEA Grapalat" w:hAnsi="GHEA Grapalat" w:cs="GHEA Grapalat"/>
              </w:rPr>
              <w:tab/>
            </w:r>
            <w:r w:rsidR="006967B4" w:rsidRPr="00B34CB6">
              <w:rPr>
                <w:rFonts w:ascii="GHEA Grapalat" w:eastAsia="GHEA Grapalat" w:hAnsi="GHEA Grapalat" w:cs="GHEA Grapalat"/>
                <w:lang w:val="hy-AM"/>
              </w:rPr>
              <w:t>а</w:t>
            </w:r>
            <w:r w:rsidR="006967B4">
              <w:rPr>
                <w:rFonts w:ascii="GHEA Grapalat" w:eastAsia="GHEA Grapalat" w:hAnsi="GHEA Grapalat" w:cs="GHEA Grapalat"/>
              </w:rPr>
              <w:t>.</w:t>
            </w:r>
            <w:r w:rsidR="006967B4" w:rsidRPr="00FD1EE4">
              <w:rPr>
                <w:rFonts w:ascii="GHEA Grapalat" w:eastAsia="GHEA Grapalat" w:hAnsi="GHEA Grapalat" w:cs="GHEA Grapalat"/>
              </w:rPr>
              <w:t xml:space="preserve"> </w:t>
            </w:r>
            <w:r w:rsidR="006967B4" w:rsidRPr="00C76DD8">
              <w:rPr>
                <w:rFonts w:ascii="GHEA Grapalat" w:eastAsia="GHEA Grapalat" w:hAnsi="GHEA Grapalat" w:cs="GHEA Grapalat"/>
              </w:rPr>
              <w:t xml:space="preserve">прямо или косвенно владеет 20 и более процентами </w:t>
            </w:r>
            <w:r w:rsidR="006967B4" w:rsidRPr="004B3E79">
              <w:rPr>
                <w:rFonts w:ascii="GHEA Grapalat" w:eastAsia="GHEA Grapalat" w:hAnsi="GHEA Grapalat" w:cs="GHEA Grapalat"/>
              </w:rPr>
              <w:t>дающих право голоса долей</w:t>
            </w:r>
            <w:r w:rsidR="006967B4"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6967B4" w:rsidRPr="00FD1EE4" w:rsidTr="007868D1">
        <w:trPr>
          <w:trHeight w:val="684"/>
        </w:trPr>
        <w:tc>
          <w:tcPr>
            <w:tcW w:w="4508" w:type="dxa"/>
            <w:shd w:val="clear" w:color="auto" w:fill="D9E2F3"/>
            <w:vAlign w:val="center"/>
          </w:tcPr>
          <w:p w:rsidR="006967B4" w:rsidRPr="00FD1EE4" w:rsidRDefault="006967B4" w:rsidP="007868D1">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6967B4" w:rsidRPr="00FD1EE4" w:rsidRDefault="006967B4" w:rsidP="007868D1">
            <w:pPr>
              <w:spacing w:before="240" w:after="240"/>
              <w:rPr>
                <w:rFonts w:ascii="GHEA Grapalat" w:eastAsia="GHEA Grapalat" w:hAnsi="GHEA Grapalat" w:cs="GHEA Grapalat"/>
              </w:rPr>
            </w:pPr>
          </w:p>
        </w:tc>
      </w:tr>
      <w:tr w:rsidR="006967B4" w:rsidRPr="00FD1EE4" w:rsidTr="007868D1">
        <w:trPr>
          <w:trHeight w:val="1282"/>
        </w:trPr>
        <w:tc>
          <w:tcPr>
            <w:tcW w:w="4508" w:type="dxa"/>
            <w:shd w:val="clear" w:color="auto" w:fill="D9E2F3"/>
            <w:vAlign w:val="center"/>
          </w:tcPr>
          <w:p w:rsidR="006967B4" w:rsidRPr="00FD1EE4" w:rsidRDefault="006967B4" w:rsidP="007868D1">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6967B4" w:rsidRPr="006B364D" w:rsidRDefault="00147414" w:rsidP="007868D1">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6967B4" w:rsidRPr="00FD1EE4">
                  <w:rPr>
                    <w:rFonts w:ascii="Segoe UI Symbol" w:eastAsia="MS Gothic" w:hAnsi="Segoe UI Symbol" w:cs="Segoe UI Symbol"/>
                  </w:rPr>
                  <w:t>☐</w:t>
                </w:r>
              </w:sdtContent>
            </w:sdt>
            <w:r w:rsidR="006967B4" w:rsidRPr="00FD1EE4">
              <w:rPr>
                <w:rFonts w:ascii="GHEA Grapalat" w:eastAsia="GHEA Grapalat" w:hAnsi="GHEA Grapalat" w:cs="GHEA Grapalat"/>
              </w:rPr>
              <w:tab/>
            </w:r>
            <w:r w:rsidR="006967B4">
              <w:rPr>
                <w:rFonts w:ascii="GHEA Grapalat" w:eastAsia="GHEA Grapalat" w:hAnsi="GHEA Grapalat" w:cs="GHEA Grapalat"/>
              </w:rPr>
              <w:t>Прямое участие</w:t>
            </w:r>
          </w:p>
          <w:p w:rsidR="006967B4" w:rsidRPr="00F10CBA" w:rsidRDefault="00147414" w:rsidP="007868D1">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6967B4" w:rsidRPr="00FD1EE4">
                  <w:rPr>
                    <w:rFonts w:ascii="Segoe UI Symbol" w:eastAsia="MS Gothic" w:hAnsi="Segoe UI Symbol" w:cs="Segoe UI Symbol"/>
                  </w:rPr>
                  <w:t>☐</w:t>
                </w:r>
              </w:sdtContent>
            </w:sdt>
            <w:r w:rsidR="006967B4" w:rsidRPr="00FD1EE4">
              <w:rPr>
                <w:rFonts w:ascii="GHEA Grapalat" w:eastAsia="GHEA Grapalat" w:hAnsi="GHEA Grapalat" w:cs="GHEA Grapalat"/>
              </w:rPr>
              <w:tab/>
            </w:r>
            <w:r w:rsidR="006967B4">
              <w:rPr>
                <w:rFonts w:ascii="GHEA Grapalat" w:eastAsia="GHEA Grapalat" w:hAnsi="GHEA Grapalat" w:cs="GHEA Grapalat"/>
              </w:rPr>
              <w:t>Косвенное участие</w:t>
            </w:r>
          </w:p>
        </w:tc>
      </w:tr>
      <w:tr w:rsidR="006967B4" w:rsidRPr="00FD1EE4" w:rsidTr="007868D1">
        <w:tc>
          <w:tcPr>
            <w:tcW w:w="9016" w:type="dxa"/>
            <w:gridSpan w:val="2"/>
            <w:vAlign w:val="center"/>
          </w:tcPr>
          <w:p w:rsidR="006967B4" w:rsidRPr="00FD1EE4" w:rsidRDefault="00147414" w:rsidP="007868D1">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6967B4" w:rsidRPr="00FD1EE4">
                  <w:rPr>
                    <w:rFonts w:ascii="Segoe UI Symbol" w:eastAsia="MS Gothic" w:hAnsi="Segoe UI Symbol" w:cs="Segoe UI Symbol"/>
                  </w:rPr>
                  <w:t>☐</w:t>
                </w:r>
              </w:sdtContent>
            </w:sdt>
            <w:r w:rsidR="006967B4" w:rsidRPr="00FD1EE4">
              <w:rPr>
                <w:rFonts w:ascii="GHEA Grapalat" w:eastAsia="GHEA Grapalat" w:hAnsi="GHEA Grapalat" w:cs="GHEA Grapalat"/>
              </w:rPr>
              <w:tab/>
            </w:r>
            <w:r w:rsidR="006967B4" w:rsidRPr="006F16E4">
              <w:rPr>
                <w:rFonts w:ascii="GHEA Grapalat" w:eastAsia="GHEA Grapalat" w:hAnsi="GHEA Grapalat" w:cs="GHEA Grapalat"/>
                <w:lang w:val="hy-AM"/>
              </w:rPr>
              <w:t>б</w:t>
            </w:r>
            <w:r w:rsidR="006967B4" w:rsidRPr="006F16E4">
              <w:rPr>
                <w:rFonts w:eastAsia="Cambria Math"/>
              </w:rPr>
              <w:t>․</w:t>
            </w:r>
            <w:r w:rsidR="006967B4"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6967B4" w:rsidRPr="00FD1EE4" w:rsidTr="007868D1">
        <w:tc>
          <w:tcPr>
            <w:tcW w:w="9016" w:type="dxa"/>
            <w:gridSpan w:val="2"/>
            <w:vAlign w:val="center"/>
          </w:tcPr>
          <w:p w:rsidR="006967B4" w:rsidRPr="00FD1EE4" w:rsidRDefault="00147414" w:rsidP="007868D1">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6967B4" w:rsidRPr="00FD1EE4">
                  <w:rPr>
                    <w:rFonts w:ascii="Segoe UI Symbol" w:eastAsia="MS Gothic" w:hAnsi="Segoe UI Symbol" w:cs="Segoe UI Symbol"/>
                  </w:rPr>
                  <w:t>☐</w:t>
                </w:r>
              </w:sdtContent>
            </w:sdt>
            <w:r w:rsidR="006967B4" w:rsidRPr="00FD1EE4">
              <w:rPr>
                <w:rFonts w:ascii="GHEA Grapalat" w:eastAsia="GHEA Grapalat" w:hAnsi="GHEA Grapalat" w:cs="GHEA Grapalat"/>
              </w:rPr>
              <w:tab/>
            </w:r>
            <w:r w:rsidR="006967B4" w:rsidRPr="00801B2D">
              <w:rPr>
                <w:rFonts w:ascii="GHEA Grapalat" w:eastAsia="GHEA Grapalat" w:hAnsi="GHEA Grapalat" w:cs="GHEA Grapalat"/>
                <w:lang w:val="hy-AM"/>
              </w:rPr>
              <w:t>в</w:t>
            </w:r>
            <w:r w:rsidR="006967B4">
              <w:rPr>
                <w:rFonts w:ascii="GHEA Grapalat" w:eastAsia="GHEA Grapalat" w:hAnsi="GHEA Grapalat" w:cs="GHEA Grapalat"/>
              </w:rPr>
              <w:t>.</w:t>
            </w:r>
            <w:r w:rsidR="006967B4"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6967B4" w:rsidRPr="00BA30D4">
              <w:rPr>
                <w:rFonts w:ascii="GHEA Grapalat" w:eastAsia="GHEA Grapalat" w:hAnsi="GHEA Grapalat" w:cs="GHEA Grapalat"/>
                <w:lang w:val="hy-AM"/>
              </w:rPr>
              <w:t>б</w:t>
            </w:r>
            <w:r w:rsidR="006967B4" w:rsidRPr="00BA30D4">
              <w:rPr>
                <w:rFonts w:ascii="GHEA Grapalat" w:eastAsia="GHEA Grapalat" w:hAnsi="GHEA Grapalat" w:cs="GHEA Grapalat"/>
              </w:rPr>
              <w:t>"</w:t>
            </w:r>
          </w:p>
        </w:tc>
      </w:tr>
    </w:tbl>
    <w:p w:rsidR="006967B4" w:rsidRPr="00A5193B" w:rsidRDefault="006967B4" w:rsidP="006967B4">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967B4" w:rsidRPr="00FD1EE4" w:rsidTr="007868D1">
        <w:trPr>
          <w:trHeight w:val="924"/>
        </w:trPr>
        <w:tc>
          <w:tcPr>
            <w:tcW w:w="9016" w:type="dxa"/>
            <w:gridSpan w:val="2"/>
            <w:vAlign w:val="center"/>
          </w:tcPr>
          <w:p w:rsidR="006967B4" w:rsidRPr="00FD1EE4" w:rsidRDefault="00147414" w:rsidP="007868D1">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6967B4" w:rsidRPr="00FD1EE4">
                  <w:rPr>
                    <w:rFonts w:ascii="Segoe UI Symbol" w:eastAsia="MS Gothic" w:hAnsi="Segoe UI Symbol" w:cs="Segoe UI Symbol"/>
                  </w:rPr>
                  <w:t>☐</w:t>
                </w:r>
              </w:sdtContent>
            </w:sdt>
            <w:r w:rsidR="006967B4" w:rsidRPr="00FD1EE4">
              <w:rPr>
                <w:rFonts w:ascii="GHEA Grapalat" w:eastAsia="GHEA Grapalat" w:hAnsi="GHEA Grapalat" w:cs="GHEA Grapalat"/>
              </w:rPr>
              <w:tab/>
            </w:r>
            <w:r w:rsidR="006967B4" w:rsidRPr="009C7B43">
              <w:rPr>
                <w:rFonts w:ascii="GHEA Grapalat" w:eastAsia="GHEA Grapalat" w:hAnsi="GHEA Grapalat" w:cs="GHEA Grapalat"/>
                <w:lang w:val="hy-AM"/>
              </w:rPr>
              <w:t>а</w:t>
            </w:r>
            <w:r w:rsidR="006967B4" w:rsidRPr="00FD1EE4">
              <w:rPr>
                <w:rFonts w:eastAsia="Cambria Math"/>
              </w:rPr>
              <w:t>․</w:t>
            </w:r>
            <w:r w:rsidR="006967B4" w:rsidRPr="00FD1EE4">
              <w:rPr>
                <w:rFonts w:ascii="GHEA Grapalat" w:eastAsia="Cambria Math" w:hAnsi="GHEA Grapalat" w:cs="Cambria Math"/>
              </w:rPr>
              <w:t xml:space="preserve"> </w:t>
            </w:r>
            <w:r w:rsidR="006967B4" w:rsidRPr="00BC0F3A">
              <w:rPr>
                <w:rFonts w:ascii="GHEA Grapalat" w:eastAsia="GHEA Grapalat" w:hAnsi="GHEA Grapalat" w:cs="GHEA Grapalat"/>
              </w:rPr>
              <w:t xml:space="preserve">прямо или косвенно владеет 10 и более процентами </w:t>
            </w:r>
            <w:r w:rsidR="006967B4" w:rsidRPr="004B3E79">
              <w:rPr>
                <w:rFonts w:ascii="GHEA Grapalat" w:eastAsia="GHEA Grapalat" w:hAnsi="GHEA Grapalat" w:cs="GHEA Grapalat"/>
              </w:rPr>
              <w:t>дающих право голоса долей</w:t>
            </w:r>
            <w:r w:rsidR="006967B4" w:rsidRPr="00C76DD8">
              <w:rPr>
                <w:rFonts w:ascii="GHEA Grapalat" w:eastAsia="GHEA Grapalat" w:hAnsi="GHEA Grapalat" w:cs="GHEA Grapalat"/>
              </w:rPr>
              <w:t xml:space="preserve"> (акций, паев) </w:t>
            </w:r>
            <w:r w:rsidR="006967B4"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6967B4" w:rsidRPr="00FD1EE4" w:rsidTr="007868D1">
        <w:trPr>
          <w:trHeight w:val="684"/>
        </w:trPr>
        <w:tc>
          <w:tcPr>
            <w:tcW w:w="4508" w:type="dxa"/>
            <w:shd w:val="clear" w:color="auto" w:fill="D9E2F3"/>
            <w:vAlign w:val="center"/>
          </w:tcPr>
          <w:p w:rsidR="006967B4" w:rsidRPr="00FD1EE4" w:rsidRDefault="006967B4" w:rsidP="007868D1">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6967B4" w:rsidRPr="00FD1EE4" w:rsidRDefault="006967B4" w:rsidP="007868D1">
            <w:pPr>
              <w:spacing w:before="240" w:after="240"/>
              <w:rPr>
                <w:rFonts w:ascii="GHEA Grapalat" w:eastAsia="GHEA Grapalat" w:hAnsi="GHEA Grapalat" w:cs="GHEA Grapalat"/>
              </w:rPr>
            </w:pPr>
          </w:p>
        </w:tc>
      </w:tr>
      <w:tr w:rsidR="006967B4" w:rsidRPr="00FD1EE4" w:rsidTr="007868D1">
        <w:trPr>
          <w:trHeight w:val="1282"/>
        </w:trPr>
        <w:tc>
          <w:tcPr>
            <w:tcW w:w="4508" w:type="dxa"/>
            <w:shd w:val="clear" w:color="auto" w:fill="D9E2F3"/>
            <w:vAlign w:val="center"/>
          </w:tcPr>
          <w:p w:rsidR="006967B4" w:rsidRPr="00FD1EE4" w:rsidRDefault="006967B4" w:rsidP="007868D1">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6967B4" w:rsidRPr="00C843BA" w:rsidRDefault="00147414" w:rsidP="007868D1">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6967B4" w:rsidRPr="00FD1EE4">
                  <w:rPr>
                    <w:rFonts w:ascii="Segoe UI Symbol" w:eastAsia="MS Gothic" w:hAnsi="Segoe UI Symbol" w:cs="Segoe UI Symbol"/>
                  </w:rPr>
                  <w:t>☐</w:t>
                </w:r>
              </w:sdtContent>
            </w:sdt>
            <w:r w:rsidR="006967B4" w:rsidRPr="00FD1EE4">
              <w:rPr>
                <w:rFonts w:ascii="GHEA Grapalat" w:eastAsia="GHEA Grapalat" w:hAnsi="GHEA Grapalat" w:cs="GHEA Grapalat"/>
              </w:rPr>
              <w:tab/>
            </w:r>
            <w:r w:rsidR="006967B4">
              <w:rPr>
                <w:rFonts w:ascii="GHEA Grapalat" w:eastAsia="GHEA Grapalat" w:hAnsi="GHEA Grapalat" w:cs="GHEA Grapalat"/>
              </w:rPr>
              <w:t>Прямое участие</w:t>
            </w:r>
          </w:p>
          <w:p w:rsidR="006967B4" w:rsidRPr="00C843BA" w:rsidRDefault="00147414" w:rsidP="007868D1">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6967B4" w:rsidRPr="00FD1EE4">
                  <w:rPr>
                    <w:rFonts w:ascii="Segoe UI Symbol" w:eastAsia="MS Gothic" w:hAnsi="Segoe UI Symbol" w:cs="Segoe UI Symbol"/>
                  </w:rPr>
                  <w:t>☐</w:t>
                </w:r>
              </w:sdtContent>
            </w:sdt>
            <w:r w:rsidR="006967B4" w:rsidRPr="00FD1EE4">
              <w:rPr>
                <w:rFonts w:ascii="GHEA Grapalat" w:eastAsia="GHEA Grapalat" w:hAnsi="GHEA Grapalat" w:cs="GHEA Grapalat"/>
              </w:rPr>
              <w:tab/>
            </w:r>
            <w:r w:rsidR="006967B4">
              <w:rPr>
                <w:rFonts w:ascii="GHEA Grapalat" w:eastAsia="GHEA Grapalat" w:hAnsi="GHEA Grapalat" w:cs="GHEA Grapalat"/>
              </w:rPr>
              <w:t>Косвенное участие</w:t>
            </w:r>
          </w:p>
        </w:tc>
      </w:tr>
      <w:tr w:rsidR="006967B4" w:rsidRPr="00FD1EE4" w:rsidTr="007868D1">
        <w:tc>
          <w:tcPr>
            <w:tcW w:w="9016" w:type="dxa"/>
            <w:gridSpan w:val="2"/>
            <w:vAlign w:val="center"/>
          </w:tcPr>
          <w:p w:rsidR="006967B4" w:rsidRPr="00FD1EE4" w:rsidRDefault="00147414" w:rsidP="007868D1">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6967B4" w:rsidRPr="00FD1EE4">
                  <w:rPr>
                    <w:rFonts w:ascii="Segoe UI Symbol" w:eastAsia="MS Gothic" w:hAnsi="Segoe UI Symbol" w:cs="Segoe UI Symbol"/>
                  </w:rPr>
                  <w:t>☐</w:t>
                </w:r>
              </w:sdtContent>
            </w:sdt>
            <w:r w:rsidR="006967B4" w:rsidRPr="00FD1EE4">
              <w:rPr>
                <w:rFonts w:ascii="GHEA Grapalat" w:eastAsia="GHEA Grapalat" w:hAnsi="GHEA Grapalat" w:cs="GHEA Grapalat"/>
              </w:rPr>
              <w:tab/>
            </w:r>
            <w:r w:rsidR="006967B4" w:rsidRPr="00D654B4">
              <w:rPr>
                <w:rFonts w:ascii="GHEA Grapalat" w:eastAsia="GHEA Grapalat" w:hAnsi="GHEA Grapalat" w:cs="GHEA Grapalat"/>
                <w:lang w:val="hy-AM"/>
              </w:rPr>
              <w:t>б</w:t>
            </w:r>
            <w:r w:rsidR="006967B4" w:rsidRPr="00D654B4">
              <w:rPr>
                <w:rFonts w:eastAsia="Cambria Math"/>
              </w:rPr>
              <w:t>․</w:t>
            </w:r>
            <w:r w:rsidR="006967B4" w:rsidRPr="00D654B4">
              <w:rPr>
                <w:rFonts w:ascii="GHEA Grapalat" w:eastAsia="Cambria Math" w:hAnsi="GHEA Grapalat" w:cs="Cambria Math"/>
              </w:rPr>
              <w:t xml:space="preserve"> </w:t>
            </w:r>
            <w:r w:rsidR="006967B4" w:rsidRPr="00D654B4">
              <w:rPr>
                <w:rFonts w:ascii="GHEA Grapalat" w:eastAsia="GHEA Grapalat" w:hAnsi="GHEA Grapalat" w:cs="GHEA Grapalat"/>
              </w:rPr>
              <w:t xml:space="preserve">имеет право назначать или </w:t>
            </w:r>
            <w:r w:rsidR="006967B4" w:rsidRPr="00D654B4">
              <w:rPr>
                <w:rFonts w:ascii="GHEA Grapalat" w:eastAsia="GHEA Grapalat" w:hAnsi="GHEA Grapalat" w:cs="GHEA Grapalat"/>
                <w:lang w:eastAsia="hy-AM"/>
              </w:rPr>
              <w:t>освобождать</w:t>
            </w:r>
            <w:r w:rsidR="006967B4" w:rsidRPr="00D654B4">
              <w:rPr>
                <w:rFonts w:ascii="GHEA Grapalat" w:eastAsia="GHEA Grapalat" w:hAnsi="GHEA Grapalat" w:cs="GHEA Grapalat"/>
              </w:rPr>
              <w:t xml:space="preserve"> большинство членов органов управления юридического лица</w:t>
            </w:r>
          </w:p>
        </w:tc>
      </w:tr>
      <w:tr w:rsidR="006967B4" w:rsidRPr="00FD1EE4" w:rsidTr="007868D1">
        <w:tc>
          <w:tcPr>
            <w:tcW w:w="9016" w:type="dxa"/>
            <w:gridSpan w:val="2"/>
            <w:vAlign w:val="center"/>
          </w:tcPr>
          <w:p w:rsidR="006967B4" w:rsidRPr="00FD1EE4" w:rsidRDefault="00147414" w:rsidP="007868D1">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6967B4" w:rsidRPr="00FD1EE4">
                  <w:rPr>
                    <w:rFonts w:ascii="Segoe UI Symbol" w:eastAsia="MS Gothic" w:hAnsi="Segoe UI Symbol" w:cs="Segoe UI Symbol"/>
                  </w:rPr>
                  <w:t>☐</w:t>
                </w:r>
              </w:sdtContent>
            </w:sdt>
            <w:r w:rsidR="006967B4" w:rsidRPr="00FD1EE4">
              <w:rPr>
                <w:rFonts w:ascii="GHEA Grapalat" w:eastAsia="GHEA Grapalat" w:hAnsi="GHEA Grapalat" w:cs="GHEA Grapalat"/>
              </w:rPr>
              <w:tab/>
            </w:r>
            <w:r w:rsidR="006967B4" w:rsidRPr="001104ED">
              <w:rPr>
                <w:rFonts w:ascii="GHEA Grapalat" w:eastAsia="GHEA Grapalat" w:hAnsi="GHEA Grapalat" w:cs="GHEA Grapalat"/>
                <w:lang w:val="hy-AM"/>
              </w:rPr>
              <w:t>в</w:t>
            </w:r>
            <w:r w:rsidR="006967B4" w:rsidRPr="00FD1EE4">
              <w:rPr>
                <w:rFonts w:eastAsia="Cambria Math"/>
              </w:rPr>
              <w:t>․</w:t>
            </w:r>
            <w:r w:rsidR="006967B4" w:rsidRPr="00FD1EE4">
              <w:rPr>
                <w:rFonts w:ascii="GHEA Grapalat" w:eastAsia="Cambria Math" w:hAnsi="GHEA Grapalat" w:cs="Cambria Math"/>
              </w:rPr>
              <w:t xml:space="preserve"> </w:t>
            </w:r>
            <w:r w:rsidR="006967B4"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6967B4" w:rsidRPr="00FD1EE4" w:rsidTr="007868D1">
        <w:tc>
          <w:tcPr>
            <w:tcW w:w="9016" w:type="dxa"/>
            <w:gridSpan w:val="2"/>
            <w:vAlign w:val="center"/>
          </w:tcPr>
          <w:p w:rsidR="006967B4" w:rsidRPr="00FD1EE4" w:rsidRDefault="00147414" w:rsidP="007868D1">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6967B4" w:rsidRPr="00FD1EE4">
                  <w:rPr>
                    <w:rFonts w:ascii="Segoe UI Symbol" w:eastAsia="MS Gothic" w:hAnsi="Segoe UI Symbol" w:cs="Segoe UI Symbol"/>
                  </w:rPr>
                  <w:t>☐</w:t>
                </w:r>
              </w:sdtContent>
            </w:sdt>
            <w:r w:rsidR="006967B4" w:rsidRPr="00FD1EE4">
              <w:rPr>
                <w:rFonts w:ascii="GHEA Grapalat" w:eastAsia="GHEA Grapalat" w:hAnsi="GHEA Grapalat" w:cs="GHEA Grapalat"/>
              </w:rPr>
              <w:tab/>
            </w:r>
            <w:r w:rsidR="006967B4" w:rsidRPr="009839CB">
              <w:rPr>
                <w:rFonts w:ascii="GHEA Grapalat" w:eastAsia="GHEA Grapalat" w:hAnsi="GHEA Grapalat" w:cs="GHEA Grapalat"/>
                <w:lang w:val="hy-AM"/>
              </w:rPr>
              <w:t>г</w:t>
            </w:r>
            <w:r w:rsidR="006967B4" w:rsidRPr="00FD1EE4">
              <w:rPr>
                <w:rFonts w:eastAsia="Cambria Math"/>
              </w:rPr>
              <w:t>․</w:t>
            </w:r>
            <w:r w:rsidR="006967B4" w:rsidRPr="00FD1EE4">
              <w:rPr>
                <w:rFonts w:ascii="GHEA Grapalat" w:eastAsia="Cambria Math" w:hAnsi="GHEA Grapalat" w:cs="Cambria Math"/>
              </w:rPr>
              <w:t xml:space="preserve"> </w:t>
            </w:r>
            <w:r w:rsidR="006967B4" w:rsidRPr="00F84F06">
              <w:rPr>
                <w:rFonts w:ascii="GHEA Grapalat" w:eastAsia="GHEA Grapalat" w:hAnsi="GHEA Grapalat" w:cs="GHEA Grapalat"/>
              </w:rPr>
              <w:t xml:space="preserve">осуществляет реальный (фактический) контроль за юридическим лицом </w:t>
            </w:r>
            <w:r w:rsidR="006967B4">
              <w:rPr>
                <w:rFonts w:ascii="GHEA Grapalat" w:eastAsia="GHEA Grapalat" w:hAnsi="GHEA Grapalat" w:cs="GHEA Grapalat"/>
              </w:rPr>
              <w:t>иными</w:t>
            </w:r>
            <w:r w:rsidR="006967B4" w:rsidRPr="00F84F06">
              <w:rPr>
                <w:rFonts w:ascii="GHEA Grapalat" w:eastAsia="GHEA Grapalat" w:hAnsi="GHEA Grapalat" w:cs="GHEA Grapalat"/>
              </w:rPr>
              <w:t xml:space="preserve"> средствами</w:t>
            </w:r>
          </w:p>
        </w:tc>
      </w:tr>
      <w:tr w:rsidR="006967B4" w:rsidRPr="00FD1EE4" w:rsidTr="007868D1">
        <w:tc>
          <w:tcPr>
            <w:tcW w:w="9016" w:type="dxa"/>
            <w:gridSpan w:val="2"/>
            <w:vAlign w:val="center"/>
          </w:tcPr>
          <w:p w:rsidR="006967B4" w:rsidRPr="00FD1EE4" w:rsidRDefault="00147414" w:rsidP="007868D1">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6967B4" w:rsidRPr="00FD1EE4">
                  <w:rPr>
                    <w:rFonts w:ascii="Segoe UI Symbol" w:eastAsia="MS Gothic" w:hAnsi="Segoe UI Symbol" w:cs="Segoe UI Symbol"/>
                  </w:rPr>
                  <w:t>☐</w:t>
                </w:r>
              </w:sdtContent>
            </w:sdt>
            <w:r w:rsidR="006967B4" w:rsidRPr="00FD1EE4">
              <w:rPr>
                <w:rFonts w:ascii="GHEA Grapalat" w:eastAsia="GHEA Grapalat" w:hAnsi="GHEA Grapalat" w:cs="GHEA Grapalat"/>
              </w:rPr>
              <w:tab/>
            </w:r>
            <w:r w:rsidR="006967B4" w:rsidRPr="00331D0E">
              <w:rPr>
                <w:rFonts w:ascii="GHEA Grapalat" w:eastAsia="GHEA Grapalat" w:hAnsi="GHEA Grapalat" w:cs="GHEA Grapalat"/>
                <w:lang w:val="hy-AM"/>
              </w:rPr>
              <w:t>д</w:t>
            </w:r>
            <w:r w:rsidR="006967B4" w:rsidRPr="00FD1EE4">
              <w:rPr>
                <w:rFonts w:eastAsia="Cambria Math"/>
              </w:rPr>
              <w:t>․</w:t>
            </w:r>
            <w:r w:rsidR="006967B4" w:rsidRPr="00FD1EE4">
              <w:rPr>
                <w:rFonts w:ascii="GHEA Grapalat" w:eastAsia="Cambria Math" w:hAnsi="GHEA Grapalat" w:cs="Cambria Math"/>
              </w:rPr>
              <w:t xml:space="preserve"> </w:t>
            </w:r>
            <w:r w:rsidR="006967B4"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6967B4" w:rsidRPr="00F36505">
              <w:rPr>
                <w:rFonts w:ascii="GHEA Grapalat" w:eastAsia="GHEA Grapalat" w:hAnsi="GHEA Grapalat" w:cs="GHEA Grapalat"/>
              </w:rPr>
              <w:t xml:space="preserve"> "а" - "г"</w:t>
            </w:r>
          </w:p>
        </w:tc>
      </w:tr>
    </w:tbl>
    <w:p w:rsidR="006967B4" w:rsidRPr="00FD1EE4" w:rsidRDefault="006967B4" w:rsidP="006967B4">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967B4" w:rsidRPr="00FD1EE4" w:rsidTr="007868D1">
        <w:tc>
          <w:tcPr>
            <w:tcW w:w="2837" w:type="dxa"/>
            <w:shd w:val="clear" w:color="auto" w:fill="D9E2F3"/>
            <w:vAlign w:val="center"/>
          </w:tcPr>
          <w:p w:rsidR="006967B4" w:rsidRPr="00FD1EE4" w:rsidRDefault="006967B4" w:rsidP="007868D1">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6967B4" w:rsidRPr="00FD1EE4" w:rsidRDefault="006967B4" w:rsidP="007868D1">
            <w:pPr>
              <w:spacing w:before="240" w:after="240"/>
              <w:rPr>
                <w:rFonts w:ascii="GHEA Grapalat" w:eastAsia="GHEA Grapalat" w:hAnsi="GHEA Grapalat" w:cs="GHEA Grapalat"/>
              </w:rPr>
            </w:pPr>
          </w:p>
        </w:tc>
      </w:tr>
      <w:tr w:rsidR="006967B4" w:rsidRPr="00FD1EE4" w:rsidTr="007868D1">
        <w:tc>
          <w:tcPr>
            <w:tcW w:w="2837" w:type="dxa"/>
            <w:shd w:val="clear" w:color="auto" w:fill="D9E2F3"/>
            <w:vAlign w:val="center"/>
          </w:tcPr>
          <w:p w:rsidR="006967B4" w:rsidRPr="00FD1EE4" w:rsidRDefault="006967B4" w:rsidP="007868D1">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6967B4" w:rsidRPr="00B23852" w:rsidRDefault="00147414" w:rsidP="007868D1">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6967B4" w:rsidRPr="00FD1EE4">
                  <w:rPr>
                    <w:rFonts w:ascii="Segoe UI Symbol" w:eastAsia="MS Gothic" w:hAnsi="Segoe UI Symbol" w:cs="Segoe UI Symbol"/>
                  </w:rPr>
                  <w:t>☐</w:t>
                </w:r>
              </w:sdtContent>
            </w:sdt>
            <w:r w:rsidR="006967B4" w:rsidRPr="00FD1EE4">
              <w:rPr>
                <w:rFonts w:ascii="GHEA Grapalat" w:eastAsia="GHEA Grapalat" w:hAnsi="GHEA Grapalat" w:cs="GHEA Grapalat"/>
              </w:rPr>
              <w:tab/>
            </w:r>
            <w:r w:rsidR="006967B4">
              <w:rPr>
                <w:rFonts w:ascii="GHEA Grapalat" w:eastAsia="GHEA Grapalat" w:hAnsi="GHEA Grapalat" w:cs="GHEA Grapalat"/>
              </w:rPr>
              <w:t>Отдельно</w:t>
            </w:r>
          </w:p>
          <w:p w:rsidR="006967B4" w:rsidRPr="00FD1EE4" w:rsidRDefault="00147414" w:rsidP="007868D1">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6967B4" w:rsidRPr="00FD1EE4">
                  <w:rPr>
                    <w:rFonts w:ascii="Segoe UI Symbol" w:eastAsia="MS Gothic" w:hAnsi="Segoe UI Symbol" w:cs="Segoe UI Symbol"/>
                  </w:rPr>
                  <w:t>☐</w:t>
                </w:r>
              </w:sdtContent>
            </w:sdt>
            <w:r w:rsidR="006967B4" w:rsidRPr="00FD1EE4">
              <w:rPr>
                <w:rFonts w:ascii="GHEA Grapalat" w:eastAsia="GHEA Grapalat" w:hAnsi="GHEA Grapalat" w:cs="GHEA Grapalat"/>
              </w:rPr>
              <w:tab/>
            </w:r>
            <w:r w:rsidR="006967B4" w:rsidRPr="005558FC">
              <w:rPr>
                <w:rFonts w:ascii="GHEA Grapalat" w:eastAsia="GHEA Grapalat" w:hAnsi="GHEA Grapalat" w:cs="GHEA Grapalat"/>
              </w:rPr>
              <w:t>Совместно с аффилированными лицами</w:t>
            </w:r>
          </w:p>
        </w:tc>
      </w:tr>
      <w:tr w:rsidR="006967B4" w:rsidRPr="00FD1EE4" w:rsidTr="007868D1">
        <w:tc>
          <w:tcPr>
            <w:tcW w:w="2837" w:type="dxa"/>
            <w:shd w:val="clear" w:color="auto" w:fill="D9E2F3"/>
            <w:vAlign w:val="center"/>
          </w:tcPr>
          <w:p w:rsidR="006967B4" w:rsidRPr="00FD1EE4" w:rsidRDefault="006967B4" w:rsidP="007868D1">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w:t>
            </w:r>
            <w:r w:rsidRPr="005D151C">
              <w:rPr>
                <w:rFonts w:ascii="GHEA Grapalat" w:eastAsia="GHEA Grapalat" w:hAnsi="GHEA Grapalat" w:cs="GHEA Grapalat"/>
                <w:color w:val="000000"/>
              </w:rPr>
              <w:lastRenderedPageBreak/>
              <w:t>лицо или член его семьи</w:t>
            </w:r>
            <w:r>
              <w:rPr>
                <w:rFonts w:ascii="GHEA Grapalat" w:eastAsia="GHEA Grapalat" w:hAnsi="GHEA Grapalat" w:cs="GHEA Grapalat"/>
                <w:color w:val="000000"/>
              </w:rPr>
              <w:t xml:space="preserve"> </w:t>
            </w:r>
          </w:p>
        </w:tc>
        <w:tc>
          <w:tcPr>
            <w:tcW w:w="6180" w:type="dxa"/>
            <w:vAlign w:val="center"/>
          </w:tcPr>
          <w:p w:rsidR="006967B4" w:rsidRPr="005600B4" w:rsidRDefault="00147414" w:rsidP="007868D1">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6967B4" w:rsidRPr="00FD1EE4">
                  <w:rPr>
                    <w:rFonts w:ascii="Segoe UI Symbol" w:eastAsia="MS Gothic" w:hAnsi="Segoe UI Symbol" w:cs="Segoe UI Symbol"/>
                  </w:rPr>
                  <w:t>☐</w:t>
                </w:r>
              </w:sdtContent>
            </w:sdt>
            <w:r w:rsidR="006967B4" w:rsidRPr="00FD1EE4">
              <w:rPr>
                <w:rFonts w:ascii="GHEA Grapalat" w:eastAsia="GHEA Grapalat" w:hAnsi="GHEA Grapalat" w:cs="GHEA Grapalat"/>
              </w:rPr>
              <w:tab/>
            </w:r>
            <w:r w:rsidR="006967B4">
              <w:rPr>
                <w:rFonts w:ascii="GHEA Grapalat" w:eastAsia="GHEA Grapalat" w:hAnsi="GHEA Grapalat" w:cs="GHEA Grapalat"/>
              </w:rPr>
              <w:t>Да</w:t>
            </w:r>
          </w:p>
          <w:p w:rsidR="006967B4" w:rsidRPr="005600B4" w:rsidRDefault="00147414" w:rsidP="007868D1">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6967B4" w:rsidRPr="00FD1EE4">
                  <w:rPr>
                    <w:rFonts w:ascii="Segoe UI Symbol" w:eastAsia="MS Gothic" w:hAnsi="Segoe UI Symbol" w:cs="Segoe UI Symbol"/>
                  </w:rPr>
                  <w:t>☐</w:t>
                </w:r>
              </w:sdtContent>
            </w:sdt>
            <w:r w:rsidR="006967B4" w:rsidRPr="00FD1EE4">
              <w:rPr>
                <w:rFonts w:ascii="GHEA Grapalat" w:eastAsia="GHEA Grapalat" w:hAnsi="GHEA Grapalat" w:cs="GHEA Grapalat"/>
              </w:rPr>
              <w:tab/>
            </w:r>
            <w:r w:rsidR="006967B4">
              <w:rPr>
                <w:rFonts w:ascii="GHEA Grapalat" w:eastAsia="GHEA Grapalat" w:hAnsi="GHEA Grapalat" w:cs="GHEA Grapalat"/>
              </w:rPr>
              <w:t>Нет</w:t>
            </w:r>
          </w:p>
        </w:tc>
      </w:tr>
    </w:tbl>
    <w:p w:rsidR="006967B4" w:rsidRPr="00FD1EE4" w:rsidRDefault="006967B4" w:rsidP="006967B4">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967B4" w:rsidRPr="00FD1EE4" w:rsidTr="007868D1">
        <w:tc>
          <w:tcPr>
            <w:tcW w:w="2837" w:type="dxa"/>
            <w:shd w:val="clear" w:color="auto" w:fill="D9E2F3"/>
            <w:vAlign w:val="center"/>
          </w:tcPr>
          <w:p w:rsidR="006967B4" w:rsidRPr="00FD1EE4" w:rsidRDefault="006967B4" w:rsidP="007868D1">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Calibri" w:eastAsia="GHEA Grapalat" w:hAnsi="Calibri" w:cs="Calibri"/>
                <w:color w:val="000000"/>
              </w:rPr>
              <w:t> </w:t>
            </w:r>
            <w:r w:rsidRPr="001A2E46">
              <w:rPr>
                <w:rFonts w:ascii="GHEA Grapalat" w:eastAsia="GHEA Grapalat" w:hAnsi="GHEA Grapalat" w:cs="GHEA Grapalat"/>
                <w:color w:val="000000"/>
              </w:rPr>
              <w:t>электронной почты</w:t>
            </w:r>
          </w:p>
        </w:tc>
        <w:tc>
          <w:tcPr>
            <w:tcW w:w="6180" w:type="dxa"/>
            <w:vAlign w:val="center"/>
          </w:tcPr>
          <w:p w:rsidR="006967B4" w:rsidRPr="00FD1EE4" w:rsidRDefault="006967B4" w:rsidP="007868D1">
            <w:pPr>
              <w:spacing w:before="240" w:after="240"/>
              <w:rPr>
                <w:rFonts w:ascii="GHEA Grapalat" w:eastAsia="GHEA Grapalat" w:hAnsi="GHEA Grapalat" w:cs="GHEA Grapalat"/>
              </w:rPr>
            </w:pPr>
          </w:p>
        </w:tc>
      </w:tr>
      <w:tr w:rsidR="006967B4" w:rsidRPr="00FD1EE4" w:rsidTr="007868D1">
        <w:tc>
          <w:tcPr>
            <w:tcW w:w="2837" w:type="dxa"/>
            <w:shd w:val="clear" w:color="auto" w:fill="D9E2F3"/>
            <w:vAlign w:val="center"/>
          </w:tcPr>
          <w:p w:rsidR="006967B4" w:rsidRPr="00FD1EE4" w:rsidRDefault="006967B4" w:rsidP="007868D1">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6967B4" w:rsidRPr="00FD1EE4" w:rsidRDefault="006967B4" w:rsidP="007868D1">
            <w:pPr>
              <w:spacing w:before="240" w:after="240"/>
              <w:rPr>
                <w:rFonts w:ascii="GHEA Grapalat" w:eastAsia="GHEA Grapalat" w:hAnsi="GHEA Grapalat" w:cs="GHEA Grapalat"/>
              </w:rPr>
            </w:pPr>
          </w:p>
        </w:tc>
      </w:tr>
    </w:tbl>
    <w:p w:rsidR="006967B4" w:rsidRPr="00FD1EE4" w:rsidRDefault="006967B4" w:rsidP="006967B4">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967B4" w:rsidRPr="00FD1EE4" w:rsidRDefault="006967B4" w:rsidP="006967B4">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6967B4" w:rsidRPr="00FD1EE4" w:rsidRDefault="006967B4" w:rsidP="006967B4">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967B4" w:rsidRPr="00FD1EE4" w:rsidTr="007868D1">
        <w:tc>
          <w:tcPr>
            <w:tcW w:w="2835" w:type="dxa"/>
            <w:shd w:val="clear" w:color="auto" w:fill="D9E2F3"/>
            <w:vAlign w:val="center"/>
          </w:tcPr>
          <w:p w:rsidR="006967B4" w:rsidRPr="00FD1EE4" w:rsidRDefault="006967B4" w:rsidP="007868D1">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6967B4" w:rsidRPr="00FD1EE4" w:rsidRDefault="006967B4" w:rsidP="007868D1">
            <w:pPr>
              <w:spacing w:before="240" w:after="240"/>
              <w:rPr>
                <w:rFonts w:ascii="GHEA Grapalat" w:eastAsia="GHEA Grapalat" w:hAnsi="GHEA Grapalat" w:cs="GHEA Grapalat"/>
              </w:rPr>
            </w:pPr>
          </w:p>
        </w:tc>
      </w:tr>
      <w:tr w:rsidR="006967B4" w:rsidRPr="00FD1EE4" w:rsidTr="007868D1">
        <w:tc>
          <w:tcPr>
            <w:tcW w:w="2835" w:type="dxa"/>
            <w:shd w:val="clear" w:color="auto" w:fill="D9E2F3"/>
            <w:vAlign w:val="center"/>
          </w:tcPr>
          <w:p w:rsidR="006967B4" w:rsidRPr="00FD1EE4" w:rsidRDefault="006967B4" w:rsidP="007868D1">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6967B4" w:rsidRPr="00FD1EE4" w:rsidRDefault="006967B4" w:rsidP="007868D1">
            <w:pPr>
              <w:spacing w:before="240" w:after="240"/>
              <w:rPr>
                <w:rFonts w:ascii="GHEA Grapalat" w:eastAsia="GHEA Grapalat" w:hAnsi="GHEA Grapalat" w:cs="GHEA Grapalat"/>
              </w:rPr>
            </w:pPr>
          </w:p>
        </w:tc>
      </w:tr>
      <w:tr w:rsidR="006967B4" w:rsidRPr="00FD1EE4" w:rsidTr="007868D1">
        <w:tc>
          <w:tcPr>
            <w:tcW w:w="2835" w:type="dxa"/>
            <w:shd w:val="clear" w:color="auto" w:fill="D9E2F3"/>
            <w:vAlign w:val="center"/>
          </w:tcPr>
          <w:p w:rsidR="006967B4" w:rsidRPr="00FD1EE4" w:rsidRDefault="006967B4" w:rsidP="007868D1">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6967B4" w:rsidRPr="00FD1EE4" w:rsidRDefault="006967B4" w:rsidP="007868D1">
            <w:pPr>
              <w:spacing w:before="240" w:after="240"/>
              <w:rPr>
                <w:rFonts w:ascii="GHEA Grapalat" w:eastAsia="GHEA Grapalat" w:hAnsi="GHEA Grapalat" w:cs="GHEA Grapalat"/>
              </w:rPr>
            </w:pPr>
          </w:p>
        </w:tc>
      </w:tr>
      <w:tr w:rsidR="006967B4" w:rsidRPr="00FD1EE4" w:rsidTr="007868D1">
        <w:tc>
          <w:tcPr>
            <w:tcW w:w="2835" w:type="dxa"/>
            <w:shd w:val="clear" w:color="auto" w:fill="D9E2F3"/>
            <w:vAlign w:val="center"/>
          </w:tcPr>
          <w:p w:rsidR="006967B4" w:rsidRPr="00FD1EE4" w:rsidRDefault="006967B4" w:rsidP="007868D1">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6967B4" w:rsidRPr="00FD1EE4" w:rsidRDefault="006967B4" w:rsidP="007868D1">
            <w:pPr>
              <w:spacing w:before="240" w:after="240"/>
              <w:rPr>
                <w:rFonts w:ascii="GHEA Grapalat" w:eastAsia="GHEA Grapalat" w:hAnsi="GHEA Grapalat" w:cs="GHEA Grapalat"/>
              </w:rPr>
            </w:pPr>
          </w:p>
        </w:tc>
      </w:tr>
      <w:tr w:rsidR="006967B4" w:rsidRPr="00FD1EE4" w:rsidTr="007868D1">
        <w:tc>
          <w:tcPr>
            <w:tcW w:w="2835" w:type="dxa"/>
            <w:shd w:val="clear" w:color="auto" w:fill="D9E2F3"/>
            <w:vAlign w:val="center"/>
          </w:tcPr>
          <w:p w:rsidR="006967B4" w:rsidRPr="00FD1EE4" w:rsidRDefault="006967B4" w:rsidP="007868D1">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6967B4" w:rsidRPr="00FD1EE4" w:rsidRDefault="006967B4" w:rsidP="007868D1">
            <w:pPr>
              <w:spacing w:before="240" w:after="240"/>
              <w:rPr>
                <w:rFonts w:ascii="GHEA Grapalat" w:eastAsia="GHEA Grapalat" w:hAnsi="GHEA Grapalat" w:cs="GHEA Grapalat"/>
              </w:rPr>
            </w:pPr>
          </w:p>
        </w:tc>
      </w:tr>
      <w:tr w:rsidR="006967B4" w:rsidRPr="00FD1EE4" w:rsidTr="007868D1">
        <w:tc>
          <w:tcPr>
            <w:tcW w:w="2835" w:type="dxa"/>
            <w:shd w:val="clear" w:color="auto" w:fill="D9E2F3"/>
            <w:vAlign w:val="center"/>
          </w:tcPr>
          <w:p w:rsidR="006967B4" w:rsidRPr="00FD1EE4" w:rsidRDefault="006967B4" w:rsidP="007868D1">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6967B4" w:rsidRPr="00FD1EE4" w:rsidRDefault="006967B4" w:rsidP="007868D1">
            <w:pPr>
              <w:spacing w:before="240" w:after="240"/>
              <w:rPr>
                <w:rFonts w:ascii="GHEA Grapalat" w:eastAsia="GHEA Grapalat" w:hAnsi="GHEA Grapalat" w:cs="GHEA Grapalat"/>
              </w:rPr>
            </w:pPr>
          </w:p>
        </w:tc>
      </w:tr>
      <w:tr w:rsidR="006967B4" w:rsidRPr="00FD1EE4" w:rsidTr="007868D1">
        <w:tc>
          <w:tcPr>
            <w:tcW w:w="2835" w:type="dxa"/>
            <w:shd w:val="clear" w:color="auto" w:fill="D9E2F3"/>
            <w:vAlign w:val="center"/>
          </w:tcPr>
          <w:p w:rsidR="006967B4" w:rsidRPr="00FD1EE4" w:rsidRDefault="006967B4" w:rsidP="007868D1">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6967B4" w:rsidRPr="00FD1EE4" w:rsidRDefault="006967B4" w:rsidP="007868D1">
            <w:pPr>
              <w:spacing w:before="240" w:after="240"/>
              <w:rPr>
                <w:rFonts w:ascii="GHEA Grapalat" w:eastAsia="GHEA Grapalat" w:hAnsi="GHEA Grapalat" w:cs="GHEA Grapalat"/>
              </w:rPr>
            </w:pPr>
          </w:p>
        </w:tc>
      </w:tr>
    </w:tbl>
    <w:p w:rsidR="006967B4" w:rsidRPr="00FD1EE4" w:rsidRDefault="006967B4" w:rsidP="006967B4">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967B4" w:rsidRPr="00FD1EE4" w:rsidTr="007868D1">
        <w:trPr>
          <w:trHeight w:val="853"/>
        </w:trPr>
        <w:tc>
          <w:tcPr>
            <w:tcW w:w="2835" w:type="dxa"/>
            <w:vMerge w:val="restart"/>
            <w:shd w:val="clear" w:color="auto" w:fill="D9E2F3"/>
            <w:vAlign w:val="center"/>
          </w:tcPr>
          <w:p w:rsidR="006967B4" w:rsidRPr="00FD1EE4" w:rsidRDefault="006967B4" w:rsidP="007868D1">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6967B4" w:rsidRPr="00FD1EE4" w:rsidRDefault="006967B4" w:rsidP="007868D1">
            <w:pPr>
              <w:spacing w:before="240" w:after="240"/>
              <w:rPr>
                <w:rFonts w:ascii="GHEA Grapalat" w:eastAsia="GHEA Grapalat" w:hAnsi="GHEA Grapalat" w:cs="GHEA Grapalat"/>
              </w:rPr>
            </w:pPr>
          </w:p>
        </w:tc>
      </w:tr>
      <w:tr w:rsidR="006967B4" w:rsidRPr="00FD1EE4" w:rsidTr="007868D1">
        <w:trPr>
          <w:trHeight w:val="850"/>
        </w:trPr>
        <w:tc>
          <w:tcPr>
            <w:tcW w:w="2835" w:type="dxa"/>
            <w:vMerge/>
            <w:shd w:val="clear" w:color="auto" w:fill="D9E2F3"/>
            <w:vAlign w:val="center"/>
          </w:tcPr>
          <w:p w:rsidR="006967B4" w:rsidRPr="00FD1EE4" w:rsidRDefault="006967B4" w:rsidP="007868D1">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967B4" w:rsidRPr="00FD1EE4" w:rsidRDefault="006967B4" w:rsidP="007868D1">
            <w:pPr>
              <w:spacing w:before="240" w:after="240"/>
              <w:rPr>
                <w:rFonts w:ascii="GHEA Grapalat" w:eastAsia="GHEA Grapalat" w:hAnsi="GHEA Grapalat" w:cs="GHEA Grapalat"/>
              </w:rPr>
            </w:pPr>
          </w:p>
        </w:tc>
      </w:tr>
      <w:tr w:rsidR="006967B4" w:rsidRPr="00FD1EE4" w:rsidTr="007868D1">
        <w:trPr>
          <w:trHeight w:val="850"/>
        </w:trPr>
        <w:tc>
          <w:tcPr>
            <w:tcW w:w="2835" w:type="dxa"/>
            <w:vMerge/>
            <w:shd w:val="clear" w:color="auto" w:fill="D9E2F3"/>
            <w:vAlign w:val="center"/>
          </w:tcPr>
          <w:p w:rsidR="006967B4" w:rsidRPr="00FD1EE4" w:rsidRDefault="006967B4" w:rsidP="007868D1">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967B4" w:rsidRPr="00FD1EE4" w:rsidRDefault="006967B4" w:rsidP="007868D1">
            <w:pPr>
              <w:spacing w:before="240" w:after="240"/>
              <w:rPr>
                <w:rFonts w:ascii="GHEA Grapalat" w:eastAsia="GHEA Grapalat" w:hAnsi="GHEA Grapalat" w:cs="GHEA Grapalat"/>
              </w:rPr>
            </w:pPr>
          </w:p>
        </w:tc>
      </w:tr>
      <w:tr w:rsidR="006967B4" w:rsidRPr="00FD1EE4" w:rsidTr="007868D1">
        <w:trPr>
          <w:trHeight w:val="850"/>
        </w:trPr>
        <w:tc>
          <w:tcPr>
            <w:tcW w:w="2835" w:type="dxa"/>
            <w:vMerge/>
            <w:shd w:val="clear" w:color="auto" w:fill="D9E2F3"/>
            <w:vAlign w:val="center"/>
          </w:tcPr>
          <w:p w:rsidR="006967B4" w:rsidRPr="00FD1EE4" w:rsidRDefault="006967B4" w:rsidP="007868D1">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967B4" w:rsidRPr="00FD1EE4" w:rsidRDefault="006967B4" w:rsidP="007868D1">
            <w:pPr>
              <w:spacing w:before="240" w:after="240"/>
              <w:rPr>
                <w:rFonts w:ascii="GHEA Grapalat" w:eastAsia="GHEA Grapalat" w:hAnsi="GHEA Grapalat" w:cs="GHEA Grapalat"/>
              </w:rPr>
            </w:pPr>
          </w:p>
        </w:tc>
      </w:tr>
      <w:tr w:rsidR="006967B4" w:rsidRPr="00FD1EE4" w:rsidTr="007868D1">
        <w:trPr>
          <w:trHeight w:val="850"/>
        </w:trPr>
        <w:tc>
          <w:tcPr>
            <w:tcW w:w="2835" w:type="dxa"/>
            <w:vMerge/>
            <w:shd w:val="clear" w:color="auto" w:fill="D9E2F3"/>
            <w:vAlign w:val="center"/>
          </w:tcPr>
          <w:p w:rsidR="006967B4" w:rsidRPr="00FD1EE4" w:rsidRDefault="006967B4" w:rsidP="007868D1">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967B4" w:rsidRPr="00FD1EE4" w:rsidRDefault="006967B4" w:rsidP="007868D1">
            <w:pPr>
              <w:spacing w:before="240" w:after="240"/>
              <w:rPr>
                <w:rFonts w:ascii="GHEA Grapalat" w:eastAsia="GHEA Grapalat" w:hAnsi="GHEA Grapalat" w:cs="GHEA Grapalat"/>
              </w:rPr>
            </w:pPr>
          </w:p>
        </w:tc>
      </w:tr>
    </w:tbl>
    <w:p w:rsidR="006967B4" w:rsidRDefault="006967B4" w:rsidP="006967B4">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967B4" w:rsidRPr="00FD1EE4" w:rsidTr="007868D1">
        <w:tc>
          <w:tcPr>
            <w:tcW w:w="2835" w:type="dxa"/>
            <w:shd w:val="clear" w:color="auto" w:fill="D9E2F3"/>
            <w:vAlign w:val="center"/>
          </w:tcPr>
          <w:p w:rsidR="006967B4" w:rsidRPr="00FD1EE4" w:rsidRDefault="006967B4" w:rsidP="007868D1">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6967B4" w:rsidRPr="00FD1EE4" w:rsidRDefault="006967B4" w:rsidP="007868D1">
            <w:pPr>
              <w:spacing w:before="240" w:after="240"/>
              <w:rPr>
                <w:rFonts w:ascii="GHEA Grapalat" w:eastAsia="GHEA Grapalat" w:hAnsi="GHEA Grapalat" w:cs="GHEA Grapalat"/>
              </w:rPr>
            </w:pPr>
          </w:p>
        </w:tc>
      </w:tr>
      <w:tr w:rsidR="006967B4" w:rsidRPr="00FD1EE4" w:rsidTr="007868D1">
        <w:tc>
          <w:tcPr>
            <w:tcW w:w="2835" w:type="dxa"/>
            <w:shd w:val="clear" w:color="auto" w:fill="D9E2F3"/>
            <w:vAlign w:val="center"/>
          </w:tcPr>
          <w:p w:rsidR="006967B4" w:rsidRPr="00FD1EE4" w:rsidRDefault="006967B4" w:rsidP="007868D1">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6967B4" w:rsidRPr="00FD1EE4" w:rsidRDefault="006967B4" w:rsidP="007868D1">
            <w:pPr>
              <w:spacing w:before="240" w:after="240"/>
              <w:rPr>
                <w:rFonts w:ascii="GHEA Grapalat" w:eastAsia="GHEA Grapalat" w:hAnsi="GHEA Grapalat" w:cs="GHEA Grapalat"/>
              </w:rPr>
            </w:pPr>
          </w:p>
        </w:tc>
      </w:tr>
    </w:tbl>
    <w:p w:rsidR="006967B4" w:rsidRPr="00FD1EE4" w:rsidRDefault="006967B4" w:rsidP="006967B4">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6967B4" w:rsidRPr="00FD1EE4" w:rsidRDefault="006967B4" w:rsidP="006967B4">
      <w:pPr>
        <w:pBdr>
          <w:top w:val="nil"/>
          <w:left w:val="nil"/>
          <w:bottom w:val="nil"/>
          <w:right w:val="nil"/>
          <w:between w:val="nil"/>
        </w:pBdr>
        <w:rPr>
          <w:rFonts w:ascii="GHEA Grapalat" w:eastAsia="GHEA Grapalat" w:hAnsi="GHEA Grapalat" w:cs="GHEA Grapalat"/>
          <w:b/>
          <w:color w:val="000000"/>
        </w:rPr>
      </w:pPr>
      <w:r w:rsidRPr="00BC1A25">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6967B4" w:rsidRPr="00FD1EE4" w:rsidTr="007868D1">
        <w:tc>
          <w:tcPr>
            <w:tcW w:w="9016" w:type="dxa"/>
            <w:shd w:val="clear" w:color="auto" w:fill="DBE5F1" w:themeFill="accent1" w:themeFillTint="33"/>
          </w:tcPr>
          <w:p w:rsidR="006967B4" w:rsidRPr="00FD1EE4" w:rsidRDefault="006967B4" w:rsidP="007868D1">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6967B4" w:rsidRPr="00FD1EE4" w:rsidTr="007868D1">
        <w:trPr>
          <w:trHeight w:val="10187"/>
        </w:trPr>
        <w:tc>
          <w:tcPr>
            <w:tcW w:w="9016" w:type="dxa"/>
          </w:tcPr>
          <w:p w:rsidR="006967B4" w:rsidRPr="00FD1EE4" w:rsidRDefault="006967B4" w:rsidP="007868D1">
            <w:pPr>
              <w:rPr>
                <w:rFonts w:ascii="GHEA Grapalat" w:eastAsia="GHEA Grapalat" w:hAnsi="GHEA Grapalat" w:cs="GHEA Grapalat"/>
                <w:b/>
                <w:color w:val="000000"/>
              </w:rPr>
            </w:pPr>
          </w:p>
        </w:tc>
      </w:tr>
    </w:tbl>
    <w:p w:rsidR="006967B4" w:rsidRPr="00FD1EE4" w:rsidRDefault="006967B4" w:rsidP="006967B4">
      <w:pPr>
        <w:pBdr>
          <w:top w:val="nil"/>
          <w:left w:val="nil"/>
          <w:bottom w:val="nil"/>
          <w:right w:val="nil"/>
          <w:between w:val="nil"/>
        </w:pBdr>
        <w:rPr>
          <w:rFonts w:ascii="GHEA Grapalat" w:eastAsia="GHEA Grapalat" w:hAnsi="GHEA Grapalat" w:cs="GHEA Grapalat"/>
          <w:b/>
          <w:color w:val="000000"/>
        </w:rPr>
      </w:pPr>
    </w:p>
    <w:p w:rsidR="006967B4" w:rsidRDefault="006967B4" w:rsidP="006967B4">
      <w:pPr>
        <w:rPr>
          <w:rFonts w:ascii="GHEA Grapalat" w:hAnsi="GHEA Grapalat"/>
          <w:b/>
        </w:rPr>
      </w:pPr>
    </w:p>
    <w:p w:rsidR="006967B4" w:rsidRDefault="006967B4" w:rsidP="006967B4">
      <w:pPr>
        <w:rPr>
          <w:ins w:id="3" w:author="Inesa Kocharyan" w:date="2021-09-01T11:45:00Z"/>
          <w:rFonts w:ascii="GHEA Grapalat" w:hAnsi="GHEA Grapalat"/>
          <w:b/>
        </w:rPr>
      </w:pPr>
    </w:p>
    <w:p w:rsidR="006967B4" w:rsidRDefault="006967B4" w:rsidP="006967B4">
      <w:pPr>
        <w:rPr>
          <w:rFonts w:ascii="GHEA Grapalat" w:hAnsi="GHEA Grapalat"/>
          <w:b/>
        </w:rPr>
      </w:pPr>
      <w:r>
        <w:rPr>
          <w:rFonts w:ascii="GHEA Grapalat" w:hAnsi="GHEA Grapalat"/>
          <w:b/>
        </w:rPr>
        <w:br w:type="page"/>
      </w:r>
    </w:p>
    <w:p w:rsidR="006967B4" w:rsidRPr="000306ED" w:rsidRDefault="006967B4" w:rsidP="006967B4">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6967B4" w:rsidRPr="000306ED" w:rsidRDefault="006967B4" w:rsidP="006967B4">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6967B4" w:rsidRPr="000306ED" w:rsidRDefault="006967B4" w:rsidP="006967B4">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6967B4" w:rsidRPr="000306ED" w:rsidRDefault="006967B4" w:rsidP="006967B4">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6967B4" w:rsidRPr="000306ED" w:rsidRDefault="006967B4" w:rsidP="006967B4">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6967B4" w:rsidRPr="000306ED" w:rsidRDefault="006967B4" w:rsidP="006967B4">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6967B4" w:rsidRPr="000306ED" w:rsidRDefault="006967B4" w:rsidP="006967B4">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 xml:space="preserve">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w:t>
      </w:r>
      <w:r w:rsidRPr="000306ED">
        <w:rPr>
          <w:rFonts w:ascii="GHEA Grapalat" w:hAnsi="GHEA Grapalat"/>
        </w:rPr>
        <w:lastRenderedPageBreak/>
        <w:t>бирже документы-при наличии документов, содержащих сведения о владельцах данного юридического лица;</w:t>
      </w:r>
    </w:p>
    <w:p w:rsidR="006967B4" w:rsidRPr="000306ED" w:rsidRDefault="006967B4" w:rsidP="006967B4">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6967B4" w:rsidRPr="000306ED" w:rsidRDefault="006967B4" w:rsidP="006967B4">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6967B4" w:rsidRPr="000306ED" w:rsidRDefault="006967B4" w:rsidP="006967B4">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Gothic" w:eastAsia="MS Gothic" w:hAnsi="MS Gothic" w:cs="MS Gothic" w:hint="eastAsia"/>
        </w:rPr>
        <w:t>․</w:t>
      </w:r>
    </w:p>
    <w:p w:rsidR="006967B4" w:rsidRPr="000306ED" w:rsidRDefault="006967B4" w:rsidP="006967B4">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w:t>
      </w:r>
      <w:r w:rsidRPr="000306ED">
        <w:rPr>
          <w:rFonts w:ascii="GHEA Grapalat" w:hAnsi="GHEA Grapalat"/>
        </w:rPr>
        <w:lastRenderedPageBreak/>
        <w:t>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6967B4" w:rsidRPr="000306ED" w:rsidRDefault="006967B4" w:rsidP="006967B4">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6967B4" w:rsidRPr="000306ED" w:rsidRDefault="006967B4" w:rsidP="006967B4">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Gothic" w:eastAsia="MS Gothic" w:hAnsi="MS Gothic" w:cs="MS Gothic" w:hint="eastAsia"/>
        </w:rPr>
        <w:t>․</w:t>
      </w:r>
    </w:p>
    <w:p w:rsidR="006967B4" w:rsidRPr="000306ED" w:rsidRDefault="006967B4" w:rsidP="006967B4">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6967B4" w:rsidRPr="000306ED" w:rsidRDefault="006967B4" w:rsidP="006967B4">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6967B4" w:rsidRPr="000306ED" w:rsidRDefault="006967B4" w:rsidP="006967B4">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6967B4" w:rsidRPr="000306ED" w:rsidRDefault="006967B4" w:rsidP="006967B4">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6967B4" w:rsidRPr="000306ED" w:rsidRDefault="006967B4" w:rsidP="006967B4">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w:t>
      </w:r>
      <w:r w:rsidRPr="000306ED">
        <w:rPr>
          <w:rFonts w:ascii="GHEA Grapalat" w:hAnsi="GHEA Grapalat"/>
        </w:rPr>
        <w:lastRenderedPageBreak/>
        <w:t>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6967B4" w:rsidRPr="000306ED" w:rsidRDefault="006967B4" w:rsidP="006967B4">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 xml:space="preserve">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w:t>
      </w:r>
      <w:r w:rsidRPr="000306ED">
        <w:rPr>
          <w:rFonts w:ascii="GHEA Grapalat" w:eastAsia="GHEA Grapalat" w:hAnsi="GHEA Grapalat" w:cs="GHEA Grapalat"/>
        </w:rPr>
        <w:lastRenderedPageBreak/>
        <w:t>участия производится отметка о наличии одновременно и прямого, и косвенного участия;</w:t>
      </w:r>
    </w:p>
    <w:p w:rsidR="006967B4" w:rsidRPr="000306ED" w:rsidRDefault="006967B4" w:rsidP="006967B4">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6967B4" w:rsidRPr="000306ED" w:rsidRDefault="006967B4" w:rsidP="006967B4">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6967B4" w:rsidRPr="000306ED" w:rsidRDefault="006967B4" w:rsidP="006967B4">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6967B4" w:rsidRPr="000306ED" w:rsidRDefault="006967B4" w:rsidP="006967B4">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6967B4" w:rsidRPr="000306ED" w:rsidRDefault="006967B4" w:rsidP="006967B4">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6967B4" w:rsidRPr="000306ED" w:rsidRDefault="006967B4" w:rsidP="006967B4">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6967B4" w:rsidRPr="000306ED" w:rsidRDefault="006967B4" w:rsidP="006967B4">
      <w:pPr>
        <w:spacing w:line="360" w:lineRule="auto"/>
        <w:contextualSpacing/>
        <w:jc w:val="both"/>
        <w:rPr>
          <w:rFonts w:ascii="GHEA Grapalat" w:hAnsi="GHEA Grapalat"/>
        </w:rPr>
      </w:pPr>
      <w:r w:rsidRPr="000306ED">
        <w:rPr>
          <w:rFonts w:ascii="GHEA Grapalat" w:hAnsi="GHEA Grapalat"/>
        </w:rPr>
        <w:lastRenderedPageBreak/>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6967B4" w:rsidRPr="000306ED" w:rsidRDefault="006967B4" w:rsidP="006967B4">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6967B4" w:rsidRPr="000306ED" w:rsidRDefault="006967B4" w:rsidP="006967B4">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6967B4" w:rsidRPr="000306ED" w:rsidRDefault="006967B4" w:rsidP="006967B4">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6967B4" w:rsidRPr="000306ED" w:rsidRDefault="006967B4" w:rsidP="006967B4">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6967B4" w:rsidRPr="000306ED" w:rsidRDefault="006967B4" w:rsidP="006967B4">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Gothic" w:eastAsia="MS Gothic" w:hAnsi="MS Gothic" w:cs="MS Gothic" w:hint="eastAsia"/>
        </w:rPr>
        <w:t>․</w:t>
      </w:r>
    </w:p>
    <w:p w:rsidR="006967B4" w:rsidRPr="000306ED" w:rsidRDefault="006967B4" w:rsidP="006967B4">
      <w:pPr>
        <w:spacing w:line="360" w:lineRule="auto"/>
        <w:contextualSpacing/>
        <w:jc w:val="both"/>
        <w:rPr>
          <w:rFonts w:ascii="GHEA Grapalat" w:hAnsi="GHEA Grapalat"/>
        </w:rPr>
      </w:pPr>
      <w:r w:rsidRPr="000306ED">
        <w:rPr>
          <w:rFonts w:ascii="GHEA Grapalat" w:hAnsi="GHEA Grapalat"/>
        </w:rPr>
        <w:lastRenderedPageBreak/>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6967B4" w:rsidRPr="000306ED" w:rsidRDefault="006967B4" w:rsidP="006967B4">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6967B4" w:rsidRPr="000306ED" w:rsidRDefault="006967B4" w:rsidP="006967B4">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6967B4" w:rsidRPr="000306ED" w:rsidRDefault="006967B4" w:rsidP="006967B4">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6967B4" w:rsidRPr="000306ED" w:rsidRDefault="006967B4" w:rsidP="006967B4">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6967B4" w:rsidRPr="000306ED" w:rsidRDefault="006967B4" w:rsidP="006967B4">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6967B4" w:rsidRPr="000306ED" w:rsidRDefault="006967B4" w:rsidP="006967B4">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6967B4" w:rsidRPr="00FA6464" w:rsidRDefault="006967B4" w:rsidP="006967B4">
      <w:pPr>
        <w:rPr>
          <w:rFonts w:ascii="GHEA Grapalat" w:hAnsi="GHEA Grapalat"/>
          <w:b/>
        </w:rPr>
      </w:pPr>
      <w:r>
        <w:rPr>
          <w:rFonts w:ascii="GHEA Grapalat" w:hAnsi="GHEA Grapalat"/>
          <w:b/>
        </w:rPr>
        <w:br w:type="page"/>
      </w:r>
    </w:p>
    <w:p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B2572B" w:rsidRPr="009044F1" w:rsidRDefault="00B2572B" w:rsidP="00B46D5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CC39F5">
        <w:rPr>
          <w:rFonts w:ascii="GHEA Grapalat" w:hAnsi="GHEA Grapalat"/>
          <w:b/>
          <w:sz w:val="24"/>
          <w:szCs w:val="24"/>
        </w:rPr>
        <w:t>запрос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A04B1C">
        <w:rPr>
          <w:rFonts w:ascii="GHEA Grapalat" w:hAnsi="GHEA Grapalat"/>
          <w:sz w:val="24"/>
          <w:szCs w:val="24"/>
        </w:rPr>
        <w:t>"</w:t>
      </w:r>
      <w:r w:rsidR="00B11C97">
        <w:rPr>
          <w:rFonts w:ascii="GHEA Grapalat" w:hAnsi="GHEA Grapalat"/>
          <w:b/>
          <w:sz w:val="24"/>
          <w:szCs w:val="24"/>
        </w:rPr>
        <w:t xml:space="preserve">HHPK-GHAPDZB- </w:t>
      </w:r>
      <w:r w:rsidR="00147414">
        <w:rPr>
          <w:rFonts w:ascii="GHEA Grapalat" w:hAnsi="GHEA Grapalat"/>
          <w:b/>
          <w:sz w:val="24"/>
          <w:szCs w:val="24"/>
        </w:rPr>
        <w:t>09/21</w:t>
      </w:r>
      <w:r w:rsidR="00A04B1C">
        <w:rPr>
          <w:rFonts w:ascii="GHEA Grapalat" w:hAnsi="GHEA Grapalat"/>
          <w:sz w:val="24"/>
          <w:szCs w:val="24"/>
        </w:rPr>
        <w:t>"</w:t>
      </w:r>
      <w:r w:rsidR="00DC619D">
        <w:rPr>
          <w:rStyle w:val="FootnoteReference"/>
          <w:rFonts w:ascii="GHEA Grapalat" w:hAnsi="GHEA Grapalat"/>
          <w:b/>
          <w:sz w:val="24"/>
          <w:szCs w:val="24"/>
        </w:rPr>
        <w:footnoteReference w:customMarkFollows="1" w:id="6"/>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CC39F5">
        <w:rPr>
          <w:rFonts w:ascii="GHEA Grapalat" w:hAnsi="GHEA Grapalat"/>
          <w:spacing w:val="-6"/>
        </w:rPr>
        <w:t>запрос котировок</w:t>
      </w:r>
      <w:r w:rsidRPr="005744FC">
        <w:rPr>
          <w:rFonts w:ascii="GHEA Grapalat" w:hAnsi="GHEA Grapalat"/>
          <w:spacing w:val="-6"/>
        </w:rPr>
        <w:t xml:space="preserve"> под кодом </w:t>
      </w:r>
      <w:r w:rsidR="00A04B1C">
        <w:rPr>
          <w:rFonts w:ascii="GHEA Grapalat" w:hAnsi="GHEA Grapalat"/>
        </w:rPr>
        <w:t>"</w:t>
      </w:r>
      <w:r w:rsidR="00B11C97">
        <w:rPr>
          <w:rFonts w:ascii="GHEA Grapalat" w:hAnsi="GHEA Grapalat"/>
          <w:b/>
        </w:rPr>
        <w:t xml:space="preserve">HHPK-GHAPDZB- </w:t>
      </w:r>
      <w:r w:rsidR="00147414">
        <w:rPr>
          <w:rFonts w:ascii="GHEA Grapalat" w:hAnsi="GHEA Grapalat"/>
          <w:b/>
        </w:rPr>
        <w:t>09/21</w:t>
      </w:r>
      <w:r w:rsidR="00A04B1C">
        <w:rPr>
          <w:rFonts w:ascii="GHEA Grapalat" w:hAnsi="GHEA Grapalat"/>
        </w:rPr>
        <w:t>"</w:t>
      </w:r>
      <w:r w:rsidRPr="005744FC">
        <w:rPr>
          <w:rFonts w:ascii="GHEA Grapalat" w:hAnsi="GHEA Grapalat"/>
          <w:spacing w:val="-6"/>
        </w:rPr>
        <w:t>*,</w:t>
      </w:r>
      <w:r w:rsidRPr="009044F1">
        <w:rPr>
          <w:rFonts w:ascii="GHEA Grapalat" w:hAnsi="GHEA Grapalat"/>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744FC"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7"/>
              <w:t>**</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FA7EDE" w:rsidRPr="005744FC" w:rsidTr="00702FC2">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FA7EDE" w:rsidRPr="00FA7EDE" w:rsidRDefault="00FA7EDE" w:rsidP="00FA7EDE">
            <w:pPr>
              <w:widowControl w:val="0"/>
              <w:jc w:val="center"/>
              <w:rPr>
                <w:rFonts w:ascii="GHEA Grapalat" w:hAnsi="GHEA Grapalat"/>
                <w:b/>
                <w:bCs/>
                <w:sz w:val="20"/>
                <w:szCs w:val="20"/>
                <w:lang w:val="en-US"/>
              </w:rPr>
            </w:pPr>
          </w:p>
        </w:tc>
        <w:tc>
          <w:tcPr>
            <w:tcW w:w="1559" w:type="dxa"/>
            <w:tcBorders>
              <w:top w:val="single" w:sz="4" w:space="0" w:color="auto"/>
              <w:left w:val="single" w:sz="4" w:space="0" w:color="auto"/>
              <w:bottom w:val="single" w:sz="4" w:space="0" w:color="auto"/>
              <w:right w:val="single" w:sz="4" w:space="0" w:color="auto"/>
            </w:tcBorders>
          </w:tcPr>
          <w:p w:rsidR="00FA7EDE" w:rsidRPr="00992A1B" w:rsidRDefault="00FA7EDE" w:rsidP="00FA7EDE"/>
        </w:tc>
        <w:tc>
          <w:tcPr>
            <w:tcW w:w="2060" w:type="dxa"/>
            <w:tcBorders>
              <w:top w:val="single" w:sz="4" w:space="0" w:color="auto"/>
              <w:left w:val="single" w:sz="4" w:space="0" w:color="auto"/>
              <w:bottom w:val="single" w:sz="4" w:space="0" w:color="auto"/>
              <w:right w:val="single" w:sz="4" w:space="0" w:color="auto"/>
            </w:tcBorders>
            <w:shd w:val="clear" w:color="auto" w:fill="auto"/>
          </w:tcPr>
          <w:p w:rsidR="00FA7EDE" w:rsidRPr="005744FC" w:rsidRDefault="00FA7EDE" w:rsidP="00FA7EDE">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A7EDE" w:rsidRPr="005744FC" w:rsidRDefault="00FA7EDE" w:rsidP="00FA7EDE">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A7EDE" w:rsidRPr="005744FC" w:rsidRDefault="00FA7EDE" w:rsidP="00FA7EDE">
            <w:pPr>
              <w:widowControl w:val="0"/>
              <w:jc w:val="center"/>
              <w:rPr>
                <w:rFonts w:ascii="GHEA Grapalat" w:hAnsi="GHEA Grapalat"/>
                <w:sz w:val="20"/>
                <w:szCs w:val="20"/>
              </w:rPr>
            </w:pPr>
          </w:p>
        </w:tc>
      </w:tr>
      <w:tr w:rsidR="00FA7EDE" w:rsidRPr="005744FC" w:rsidTr="00702FC2">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FA7EDE" w:rsidRPr="00FA7EDE" w:rsidRDefault="00FA7EDE" w:rsidP="00FA7EDE">
            <w:pPr>
              <w:widowControl w:val="0"/>
              <w:jc w:val="center"/>
              <w:rPr>
                <w:rFonts w:ascii="GHEA Grapalat" w:hAnsi="GHEA Grapalat"/>
                <w:b/>
                <w:bCs/>
                <w:sz w:val="20"/>
                <w:szCs w:val="20"/>
                <w:lang w:val="en-US"/>
              </w:rPr>
            </w:pPr>
          </w:p>
        </w:tc>
        <w:tc>
          <w:tcPr>
            <w:tcW w:w="1559" w:type="dxa"/>
            <w:tcBorders>
              <w:top w:val="single" w:sz="4" w:space="0" w:color="auto"/>
              <w:left w:val="single" w:sz="4" w:space="0" w:color="auto"/>
              <w:bottom w:val="single" w:sz="4" w:space="0" w:color="auto"/>
              <w:right w:val="single" w:sz="4" w:space="0" w:color="auto"/>
            </w:tcBorders>
          </w:tcPr>
          <w:p w:rsidR="00FA7EDE" w:rsidRPr="00992A1B" w:rsidRDefault="00FA7EDE" w:rsidP="00FA7EDE"/>
        </w:tc>
        <w:tc>
          <w:tcPr>
            <w:tcW w:w="2060" w:type="dxa"/>
            <w:tcBorders>
              <w:top w:val="single" w:sz="4" w:space="0" w:color="auto"/>
              <w:left w:val="single" w:sz="4" w:space="0" w:color="auto"/>
              <w:bottom w:val="single" w:sz="4" w:space="0" w:color="auto"/>
              <w:right w:val="single" w:sz="4" w:space="0" w:color="auto"/>
            </w:tcBorders>
            <w:shd w:val="clear" w:color="auto" w:fill="auto"/>
          </w:tcPr>
          <w:p w:rsidR="00FA7EDE" w:rsidRPr="005744FC" w:rsidRDefault="00FA7EDE" w:rsidP="00FA7EDE">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A7EDE" w:rsidRPr="005744FC" w:rsidRDefault="00FA7EDE" w:rsidP="00FA7EDE">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A7EDE" w:rsidRPr="005744FC" w:rsidRDefault="00FA7EDE" w:rsidP="00FA7EDE">
            <w:pPr>
              <w:widowControl w:val="0"/>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E661FE" w:rsidRPr="00B138F3" w:rsidRDefault="00B217BB" w:rsidP="00E661FE">
      <w:pPr>
        <w:widowControl w:val="0"/>
        <w:spacing w:after="160"/>
        <w:ind w:firstLine="567"/>
        <w:jc w:val="right"/>
        <w:rPr>
          <w:rFonts w:ascii="GHEA Grapalat" w:hAnsi="GHEA Grapalat" w:cs="Sylfaen"/>
          <w:vertAlign w:val="superscript"/>
        </w:rPr>
      </w:pPr>
      <w:r>
        <w:rPr>
          <w:rFonts w:ascii="GHEA Grapalat" w:hAnsi="GHEA Grapalat"/>
          <w:b/>
        </w:rPr>
        <w:br w:type="page"/>
      </w:r>
    </w:p>
    <w:p w:rsidR="00E661FE" w:rsidRPr="00B138F3" w:rsidRDefault="00E661FE" w:rsidP="00E661FE">
      <w:pPr>
        <w:widowControl w:val="0"/>
        <w:spacing w:after="160"/>
        <w:ind w:left="567" w:right="565"/>
        <w:jc w:val="center"/>
        <w:rPr>
          <w:rFonts w:ascii="GHEA Grapalat" w:hAnsi="GHEA Grapalat"/>
          <w:b/>
        </w:rPr>
      </w:pPr>
    </w:p>
    <w:p w:rsidR="00E661FE" w:rsidRPr="00B138F3" w:rsidRDefault="00E661FE" w:rsidP="00E661FE">
      <w:pPr>
        <w:widowControl w:val="0"/>
        <w:spacing w:after="160"/>
        <w:ind w:firstLine="567"/>
        <w:jc w:val="right"/>
        <w:rPr>
          <w:rFonts w:ascii="GHEA Grapalat" w:hAnsi="GHEA Grapalat"/>
          <w:b/>
        </w:rPr>
      </w:pPr>
      <w:r w:rsidRPr="00B138F3">
        <w:rPr>
          <w:rFonts w:ascii="GHEA Grapalat" w:hAnsi="GHEA Grapalat"/>
          <w:b/>
        </w:rPr>
        <w:t>Приложение № 4</w:t>
      </w:r>
    </w:p>
    <w:p w:rsidR="00E661FE" w:rsidRPr="00B138F3" w:rsidRDefault="00E661FE" w:rsidP="00E661FE">
      <w:pPr>
        <w:widowControl w:val="0"/>
        <w:spacing w:after="160"/>
        <w:ind w:firstLine="567"/>
        <w:jc w:val="right"/>
        <w:rPr>
          <w:rFonts w:ascii="GHEA Grapalat" w:hAnsi="GHEA Grapalat" w:cs="Arial"/>
          <w:b/>
        </w:rPr>
      </w:pPr>
      <w:r w:rsidRPr="00B138F3">
        <w:rPr>
          <w:rFonts w:ascii="GHEA Grapalat" w:hAnsi="GHEA Grapalat"/>
          <w:b/>
        </w:rPr>
        <w:t>к Приглашению на открытый конкурс</w:t>
      </w:r>
      <w:r w:rsidRPr="00B138F3">
        <w:rPr>
          <w:rFonts w:ascii="GHEA Grapalat" w:hAnsi="GHEA Grapalat" w:cs="Arial"/>
          <w:b/>
        </w:rPr>
        <w:br/>
      </w:r>
      <w:r>
        <w:rPr>
          <w:rFonts w:ascii="GHEA Grapalat" w:hAnsi="GHEA Grapalat"/>
          <w:b/>
        </w:rPr>
        <w:t>под кодом "</w:t>
      </w:r>
      <w:r w:rsidRPr="00E661FE">
        <w:rPr>
          <w:rFonts w:ascii="GHEA Grapalat" w:hAnsi="GHEA Grapalat"/>
          <w:b/>
        </w:rPr>
        <w:t xml:space="preserve"> </w:t>
      </w:r>
      <w:r>
        <w:rPr>
          <w:rFonts w:ascii="GHEA Grapalat" w:hAnsi="GHEA Grapalat"/>
          <w:b/>
        </w:rPr>
        <w:t xml:space="preserve">HHPK-GHAPDZB- </w:t>
      </w:r>
      <w:r w:rsidR="00147414">
        <w:rPr>
          <w:rFonts w:ascii="GHEA Grapalat" w:hAnsi="GHEA Grapalat"/>
          <w:b/>
        </w:rPr>
        <w:t>09/21</w:t>
      </w:r>
      <w:r w:rsidRPr="00B138F3">
        <w:rPr>
          <w:rStyle w:val="FootnoteReference"/>
          <w:rFonts w:ascii="GHEA Grapalat" w:hAnsi="GHEA Grapalat"/>
          <w:b/>
        </w:rPr>
        <w:footnoteReference w:customMarkFollows="1" w:id="8"/>
        <w:t>*</w:t>
      </w:r>
    </w:p>
    <w:p w:rsidR="00E661FE" w:rsidRPr="00B138F3" w:rsidRDefault="00E661FE" w:rsidP="00E661FE">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E661FE" w:rsidRPr="00B138F3" w:rsidRDefault="00E661FE" w:rsidP="00E661FE">
      <w:pPr>
        <w:widowControl w:val="0"/>
        <w:spacing w:after="160"/>
        <w:ind w:left="567" w:right="565"/>
        <w:jc w:val="center"/>
        <w:rPr>
          <w:rFonts w:ascii="GHEA Grapalat" w:hAnsi="GHEA Grapalat"/>
          <w:b/>
        </w:rPr>
      </w:pPr>
      <w:r w:rsidRPr="00B138F3">
        <w:rPr>
          <w:rFonts w:ascii="GHEA Grapalat" w:hAnsi="GHEA Grapalat"/>
          <w:b/>
        </w:rPr>
        <w:t xml:space="preserve">(обеспечение </w:t>
      </w:r>
      <w:r w:rsidR="00F855E2">
        <w:rPr>
          <w:rFonts w:ascii="GHEA Grapalat" w:hAnsi="GHEA Grapalat"/>
          <w:b/>
          <w:lang w:val="en-US"/>
        </w:rPr>
        <w:t>договора</w:t>
      </w:r>
      <w:r w:rsidRPr="00B138F3">
        <w:rPr>
          <w:rFonts w:ascii="GHEA Grapalat" w:hAnsi="GHEA Grapalat"/>
          <w:b/>
        </w:rPr>
        <w:t>)</w:t>
      </w:r>
    </w:p>
    <w:p w:rsidR="00E661FE" w:rsidRPr="00B138F3" w:rsidRDefault="00E661FE" w:rsidP="00E661FE">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138F3">
        <w:rPr>
          <w:rFonts w:eastAsiaTheme="minorHAnsi" w:cstheme="minorBidi"/>
        </w:rPr>
        <w:t xml:space="preserve"> 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p>
    <w:p w:rsidR="00E661FE" w:rsidRPr="00B138F3" w:rsidRDefault="00E661FE" w:rsidP="00E661FE">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lang w:val="hy-AM"/>
        </w:rPr>
        <w:tab/>
      </w:r>
      <w:r w:rsidRPr="00B138F3">
        <w:rPr>
          <w:rStyle w:val="Strong"/>
          <w:rFonts w:ascii="GHEA Grapalat" w:hAnsi="GHEA Grapalat"/>
          <w:b w:val="0"/>
          <w:sz w:val="18"/>
          <w:szCs w:val="18"/>
        </w:rPr>
        <w:t xml:space="preserve">                                                                            номер заключаемого договора</w:t>
      </w:r>
    </w:p>
    <w:p w:rsidR="00E661FE" w:rsidRPr="00B138F3" w:rsidRDefault="00E661FE" w:rsidP="00E661FE">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rsidR="00E661FE" w:rsidRPr="00B138F3" w:rsidRDefault="00E661FE" w:rsidP="00E661FE">
      <w:pPr>
        <w:pStyle w:val="NormalWeb"/>
        <w:shd w:val="clear" w:color="auto" w:fill="FFFFFF"/>
        <w:spacing w:before="0" w:beforeAutospacing="0" w:after="0" w:afterAutospacing="0"/>
        <w:ind w:left="-142"/>
        <w:rPr>
          <w:rFonts w:cs="Sylfaen"/>
          <w:b/>
          <w:sz w:val="18"/>
          <w:szCs w:val="18"/>
          <w:vertAlign w:val="superscript"/>
          <w:lang w:val="hy-AM"/>
        </w:rPr>
      </w:pPr>
      <w:r w:rsidRPr="00B138F3">
        <w:rPr>
          <w:rStyle w:val="Strong"/>
          <w:rFonts w:ascii="GHEA Grapalat" w:hAnsi="GHEA Grapalat"/>
          <w:b w:val="0"/>
          <w:sz w:val="18"/>
          <w:szCs w:val="18"/>
        </w:rPr>
        <w:t xml:space="preserve">                                  наименование отобранного участника</w:t>
      </w:r>
      <w:r w:rsidRPr="00B138F3">
        <w:rPr>
          <w:rStyle w:val="Strong"/>
          <w:rFonts w:ascii="GHEA Grapalat" w:hAnsi="GHEA Grapalat"/>
          <w:b w:val="0"/>
          <w:sz w:val="18"/>
          <w:szCs w:val="18"/>
          <w:lang w:val="hy-AM"/>
        </w:rPr>
        <w:tab/>
      </w:r>
    </w:p>
    <w:p w:rsidR="00E661FE" w:rsidRPr="00B138F3" w:rsidRDefault="00E661FE" w:rsidP="00E661FE">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Fonts w:eastAsiaTheme="minorHAnsi" w:cstheme="minorBidi"/>
        </w:rPr>
        <w:t xml:space="preserve"> </w:t>
      </w:r>
    </w:p>
    <w:p w:rsidR="00E661FE" w:rsidRPr="00B138F3" w:rsidRDefault="00E661FE" w:rsidP="00E661FE">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rsidR="00E661FE" w:rsidRPr="00B138F3" w:rsidRDefault="00E661FE" w:rsidP="00E661FE">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Strong"/>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rsidR="00E661FE" w:rsidRPr="00B138F3" w:rsidRDefault="00E661FE" w:rsidP="00E661FE">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rsidR="00E661FE" w:rsidRPr="00B138F3" w:rsidRDefault="00E661FE" w:rsidP="00E661FE">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rsidR="00E661FE" w:rsidRPr="00B138F3" w:rsidRDefault="00E661FE" w:rsidP="00E661FE">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E661FE" w:rsidRPr="00B138F3" w:rsidRDefault="00E661FE" w:rsidP="00E661FE">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rsidR="00E661FE" w:rsidRPr="00B138F3" w:rsidRDefault="00E661FE" w:rsidP="00E661FE">
      <w:pPr>
        <w:pStyle w:val="NormalWeb"/>
        <w:shd w:val="clear" w:color="auto" w:fill="FFFFFF"/>
        <w:spacing w:before="0" w:beforeAutospacing="0" w:after="0" w:afterAutospacing="0"/>
        <w:jc w:val="both"/>
        <w:rPr>
          <w:rFonts w:ascii="GHEA Grapalat" w:eastAsiaTheme="minorHAnsi" w:hAnsi="GHEA Grapalat" w:cstheme="minorBidi"/>
        </w:rPr>
      </w:pPr>
    </w:p>
    <w:p w:rsidR="00E661FE" w:rsidRPr="00B138F3" w:rsidRDefault="00E661FE" w:rsidP="00E661FE">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E661FE" w:rsidRPr="00B138F3" w:rsidRDefault="00E661FE" w:rsidP="00E661FE">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E661FE" w:rsidRPr="00B138F3" w:rsidRDefault="00E661FE" w:rsidP="00E661FE">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десяти рабочих  дней после получения требования. </w:t>
      </w:r>
    </w:p>
    <w:p w:rsidR="00E661FE" w:rsidRPr="00B138F3" w:rsidRDefault="00E661FE" w:rsidP="00E661FE">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E661FE" w:rsidRPr="00B138F3" w:rsidRDefault="00E661FE" w:rsidP="00E661FE">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E661FE" w:rsidRPr="00B138F3" w:rsidRDefault="00E661FE" w:rsidP="00E661FE">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E661FE" w:rsidRPr="00B138F3" w:rsidRDefault="00E661FE" w:rsidP="00E661FE">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E661FE" w:rsidRPr="00B138F3" w:rsidRDefault="00E661FE" w:rsidP="00E661FE">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E661FE" w:rsidRPr="00D66198" w:rsidRDefault="00E661FE" w:rsidP="00E661FE">
      <w:pPr>
        <w:pStyle w:val="NormalWeb"/>
        <w:shd w:val="clear" w:color="auto" w:fill="FFFFFF"/>
        <w:ind w:firstLine="374"/>
        <w:contextualSpacing/>
        <w:jc w:val="both"/>
        <w:rPr>
          <w:rFonts w:ascii="GHEA Grapalat" w:eastAsiaTheme="minorHAnsi" w:hAnsi="GHEA Grapalat" w:cstheme="minorBidi"/>
        </w:rPr>
      </w:pPr>
      <w:r w:rsidRPr="00D66198">
        <w:rPr>
          <w:rFonts w:ascii="GHEA Grapalat" w:eastAsiaTheme="minorHAnsi" w:hAnsi="GHEA Grapalat" w:cstheme="minorBidi"/>
        </w:rPr>
        <w:t xml:space="preserve">5. Гарантия действует со дня вступления в силу договора под кодом N________________________ заключаемого  между  бенефициаром и принципалом    </w:t>
      </w:r>
    </w:p>
    <w:p w:rsidR="00E661FE" w:rsidRPr="00D66198" w:rsidRDefault="00E661FE" w:rsidP="00E661FE">
      <w:pPr>
        <w:pStyle w:val="NormalWeb"/>
        <w:shd w:val="clear" w:color="auto" w:fill="FFFFFF"/>
        <w:ind w:firstLine="374"/>
        <w:contextualSpacing/>
        <w:jc w:val="both"/>
        <w:rPr>
          <w:rFonts w:ascii="GHEA Grapalat" w:eastAsiaTheme="minorHAnsi" w:hAnsi="GHEA Grapalat" w:cstheme="minorBidi"/>
        </w:rPr>
      </w:pPr>
      <w:r w:rsidRPr="00D66198">
        <w:rPr>
          <w:rFonts w:ascii="GHEA Grapalat" w:eastAsiaTheme="minorHAnsi" w:hAnsi="GHEA Grapalat" w:cstheme="minorBidi"/>
          <w:sz w:val="18"/>
          <w:szCs w:val="18"/>
        </w:rPr>
        <w:t>номер заключаемого договара</w:t>
      </w:r>
    </w:p>
    <w:p w:rsidR="00E661FE" w:rsidRPr="00D66198" w:rsidRDefault="00E661FE" w:rsidP="00E661FE">
      <w:pPr>
        <w:pStyle w:val="NormalWeb"/>
        <w:shd w:val="clear" w:color="auto" w:fill="FFFFFF"/>
        <w:ind w:firstLine="374"/>
        <w:contextualSpacing/>
        <w:jc w:val="both"/>
        <w:rPr>
          <w:rFonts w:ascii="GHEA Grapalat" w:eastAsiaTheme="minorHAnsi" w:hAnsi="GHEA Grapalat" w:cstheme="minorBidi"/>
        </w:rPr>
      </w:pPr>
    </w:p>
    <w:p w:rsidR="00E661FE" w:rsidRPr="00D66198" w:rsidRDefault="00E661FE" w:rsidP="00E661FE">
      <w:pPr>
        <w:pStyle w:val="NormalWeb"/>
        <w:shd w:val="clear" w:color="auto" w:fill="FFFFFF"/>
        <w:contextualSpacing/>
        <w:jc w:val="both"/>
        <w:rPr>
          <w:rFonts w:ascii="GHEA Grapalat" w:eastAsiaTheme="minorHAnsi" w:hAnsi="GHEA Grapalat" w:cstheme="minorBidi"/>
          <w:lang w:val="hy-AM"/>
        </w:rPr>
      </w:pPr>
      <w:r w:rsidRPr="00D66198">
        <w:rPr>
          <w:rFonts w:ascii="GHEA Grapalat" w:eastAsiaTheme="minorHAnsi" w:hAnsi="GHEA Grapalat" w:cstheme="minorBidi"/>
        </w:rPr>
        <w:t xml:space="preserve">и  действует </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в</w:t>
      </w:r>
      <w:r w:rsidRPr="00D66198">
        <w:rPr>
          <w:rFonts w:ascii="GHEA Grapalat" w:hAnsi="GHEA Grapalat"/>
        </w:rPr>
        <w:t>ключительно</w:t>
      </w:r>
      <w:r w:rsidRPr="00D66198">
        <w:rPr>
          <w:rFonts w:ascii="GHEA Grapalat" w:eastAsiaTheme="minorHAnsi" w:hAnsi="GHEA Grapalat" w:cstheme="minorBidi"/>
        </w:rPr>
        <w:t xml:space="preserve"> </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 xml:space="preserve">до </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 xml:space="preserve">девяностого </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 xml:space="preserve">рабочего </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дня</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 xml:space="preserve">следующего за днем </w:t>
      </w:r>
    </w:p>
    <w:p w:rsidR="00E661FE" w:rsidRPr="00D66198" w:rsidRDefault="00E661FE" w:rsidP="00E661FE">
      <w:pPr>
        <w:pStyle w:val="NormalWeb"/>
        <w:shd w:val="clear" w:color="auto" w:fill="FFFFFF"/>
        <w:contextualSpacing/>
        <w:jc w:val="both"/>
        <w:rPr>
          <w:rFonts w:ascii="GHEA Grapalat" w:eastAsiaTheme="minorHAnsi" w:hAnsi="GHEA Grapalat" w:cstheme="minorBidi"/>
          <w:sz w:val="18"/>
          <w:szCs w:val="18"/>
          <w:lang w:val="hy-AM"/>
        </w:rPr>
      </w:pPr>
    </w:p>
    <w:p w:rsidR="00E661FE" w:rsidRPr="00D66198" w:rsidRDefault="00E661FE" w:rsidP="00E661FE">
      <w:pPr>
        <w:pStyle w:val="NormalWeb"/>
        <w:shd w:val="clear" w:color="auto" w:fill="FFFFFF"/>
        <w:contextualSpacing/>
        <w:jc w:val="center"/>
        <w:rPr>
          <w:rFonts w:eastAsiaTheme="minorHAnsi" w:cstheme="minorBidi"/>
        </w:rPr>
      </w:pPr>
      <w:r w:rsidRPr="00D66198">
        <w:rPr>
          <w:rFonts w:ascii="GHEA Grapalat" w:eastAsiaTheme="minorHAnsi" w:hAnsi="GHEA Grapalat" w:cstheme="minorBidi"/>
          <w:lang w:val="hy-AM"/>
        </w:rPr>
        <w:t>--------------------------------------------------------</w:t>
      </w:r>
      <w:r w:rsidRPr="00D66198">
        <w:rPr>
          <w:rFonts w:ascii="GHEA Grapalat" w:eastAsiaTheme="minorHAnsi" w:hAnsi="GHEA Grapalat" w:cstheme="minorBidi"/>
        </w:rPr>
        <w:t>------------------</w:t>
      </w:r>
      <w:r w:rsidRPr="00D66198">
        <w:rPr>
          <w:rFonts w:ascii="GHEA Grapalat" w:eastAsiaTheme="minorHAnsi" w:hAnsi="GHEA Grapalat" w:cstheme="minorBidi"/>
          <w:lang w:val="hy-AM"/>
        </w:rPr>
        <w:t>----------------------</w:t>
      </w:r>
      <w:r w:rsidRPr="00D66198">
        <w:rPr>
          <w:rFonts w:eastAsiaTheme="minorHAnsi" w:cstheme="minorBidi"/>
        </w:rPr>
        <w:t xml:space="preserve"> </w:t>
      </w:r>
      <w:r w:rsidRPr="00D66198">
        <w:rPr>
          <w:rFonts w:eastAsiaTheme="minorHAnsi" w:cstheme="minorBidi"/>
          <w:lang w:val="hy-AM"/>
        </w:rPr>
        <w:t>.</w:t>
      </w:r>
      <w:r w:rsidRPr="00D66198">
        <w:rPr>
          <w:rFonts w:eastAsiaTheme="minorHAnsi" w:cstheme="minorBidi"/>
        </w:rPr>
        <w:t xml:space="preserve">           </w:t>
      </w:r>
      <w:r w:rsidRPr="00D66198">
        <w:rPr>
          <w:rFonts w:ascii="GHEA Grapalat" w:hAnsi="GHEA Grapalat"/>
          <w:sz w:val="16"/>
          <w:szCs w:val="16"/>
        </w:rPr>
        <w:t>крайний срок</w:t>
      </w:r>
      <w:r w:rsidRPr="00D66198">
        <w:rPr>
          <w:rFonts w:ascii="GHEA Grapalat" w:eastAsiaTheme="minorHAnsi" w:hAnsi="GHEA Grapalat" w:cstheme="minorBidi"/>
          <w:sz w:val="16"/>
          <w:szCs w:val="16"/>
        </w:rPr>
        <w:t xml:space="preserve"> поставки товаров</w:t>
      </w:r>
      <w:r w:rsidRPr="00D66198">
        <w:rPr>
          <w:rFonts w:ascii="GHEA Grapalat" w:eastAsiaTheme="minorHAnsi" w:hAnsi="GHEA Grapalat" w:cstheme="minorBidi"/>
          <w:sz w:val="16"/>
          <w:szCs w:val="16"/>
          <w:lang w:val="hy-AM"/>
        </w:rPr>
        <w:t>, предусмотренн</w:t>
      </w:r>
      <w:r w:rsidRPr="00D66198">
        <w:rPr>
          <w:rFonts w:ascii="GHEA Grapalat" w:eastAsiaTheme="minorHAnsi" w:hAnsi="GHEA Grapalat" w:cstheme="minorBidi"/>
          <w:sz w:val="16"/>
          <w:szCs w:val="16"/>
        </w:rPr>
        <w:t xml:space="preserve">ый </w:t>
      </w:r>
      <w:r w:rsidRPr="00D66198">
        <w:rPr>
          <w:rFonts w:ascii="GHEA Grapalat" w:eastAsiaTheme="minorHAnsi" w:hAnsi="GHEA Grapalat" w:cstheme="minorBidi"/>
          <w:sz w:val="16"/>
          <w:szCs w:val="16"/>
          <w:lang w:val="hy-AM"/>
        </w:rPr>
        <w:t>заключаемым договором</w:t>
      </w:r>
    </w:p>
    <w:p w:rsidR="00E661FE" w:rsidRPr="00D66198" w:rsidRDefault="00E661FE" w:rsidP="00E661FE">
      <w:pPr>
        <w:pStyle w:val="NormalWeb"/>
        <w:shd w:val="clear" w:color="auto" w:fill="FFFFFF"/>
        <w:contextualSpacing/>
        <w:jc w:val="both"/>
        <w:rPr>
          <w:rFonts w:ascii="GHEA Grapalat" w:eastAsiaTheme="minorHAnsi" w:hAnsi="GHEA Grapalat" w:cstheme="minorBidi"/>
        </w:rPr>
      </w:pPr>
      <w:r w:rsidRPr="00D66198">
        <w:rPr>
          <w:rFonts w:ascii="GHEA Grapalat" w:eastAsiaTheme="minorHAnsi" w:hAnsi="GHEA Grapalat" w:cstheme="minorBidi"/>
        </w:rPr>
        <w:t>В день предоставления гарантии лицо, выдающее гарантию, с официального адреса</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w:t>
      </w:r>
      <w:r w:rsidRPr="00D66198">
        <w:rPr>
          <w:rFonts w:ascii="GHEA Grapalat" w:eastAsiaTheme="minorHAnsi" w:hAnsi="GHEA Grapalat" w:cstheme="minorBidi"/>
        </w:rPr>
        <w:lastRenderedPageBreak/>
        <w:t>оценочной комиссии указанный в приглашении к процедуре закупок, организованной под кодом упомянутым в пункте 1 настоящей гарантии</w:t>
      </w:r>
      <w:r w:rsidRPr="00D66198">
        <w:rPr>
          <w:rFonts w:ascii="GHEA Grapalat" w:eastAsiaTheme="minorHAnsi" w:hAnsi="GHEA Grapalat" w:cstheme="minorBidi"/>
          <w:lang w:val="hy-AM"/>
        </w:rPr>
        <w:t>.</w:t>
      </w:r>
      <w:r w:rsidRPr="00D66198">
        <w:rPr>
          <w:rFonts w:ascii="GHEA Grapalat" w:eastAsiaTheme="minorHAnsi" w:hAnsi="GHEA Grapalat" w:cstheme="minorBidi"/>
        </w:rPr>
        <w:t xml:space="preserve"> </w:t>
      </w:r>
    </w:p>
    <w:p w:rsidR="00E661FE" w:rsidRPr="00D66198" w:rsidRDefault="00E661FE" w:rsidP="00E661FE">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E661FE" w:rsidRPr="00B138F3" w:rsidRDefault="00E661FE" w:rsidP="00E661FE">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E661FE" w:rsidRPr="00B138F3" w:rsidRDefault="00E661FE" w:rsidP="00E661FE">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E661FE" w:rsidRPr="00B138F3" w:rsidRDefault="00E661FE" w:rsidP="00E661FE">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E661FE" w:rsidRPr="00B138F3" w:rsidRDefault="00E661FE" w:rsidP="00E661FE">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E661FE" w:rsidRPr="00B138F3" w:rsidRDefault="00E661FE" w:rsidP="00E661FE">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E661FE" w:rsidRPr="00B138F3" w:rsidRDefault="00E661FE" w:rsidP="00E661FE">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E661FE" w:rsidRPr="00B138F3" w:rsidRDefault="00E661FE" w:rsidP="00E661FE">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E661FE" w:rsidRPr="00B138F3" w:rsidRDefault="00E661FE" w:rsidP="00E661FE">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661FE" w:rsidRPr="00B138F3" w:rsidRDefault="00E661FE" w:rsidP="00E661FE">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E661FE" w:rsidRPr="00B138F3" w:rsidRDefault="00E661FE" w:rsidP="00E661FE">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E661FE" w:rsidRPr="00B138F3" w:rsidRDefault="00E661FE" w:rsidP="00E661FE">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E661FE" w:rsidRPr="00B138F3" w:rsidRDefault="00E661FE" w:rsidP="00E661FE">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E661FE" w:rsidRPr="00B138F3" w:rsidRDefault="00E661FE" w:rsidP="00E661FE">
      <w:pPr>
        <w:pStyle w:val="NormalWeb"/>
        <w:shd w:val="clear" w:color="auto" w:fill="FFFFFF"/>
        <w:spacing w:before="0" w:beforeAutospacing="0" w:after="0" w:afterAutospacing="0"/>
        <w:ind w:firstLine="375"/>
        <w:rPr>
          <w:rFonts w:ascii="GHEA Grapalat" w:eastAsiaTheme="minorHAnsi" w:hAnsi="GHEA Grapalat" w:cstheme="minorBidi"/>
        </w:rPr>
      </w:pPr>
    </w:p>
    <w:p w:rsidR="00E661FE" w:rsidRPr="00B138F3" w:rsidRDefault="00E661FE" w:rsidP="00E661FE">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661FE" w:rsidRPr="00B138F3" w:rsidRDefault="00E661FE" w:rsidP="00E661FE">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E661FE" w:rsidRPr="00B138F3" w:rsidRDefault="00E661FE" w:rsidP="00E661FE">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E661FE" w:rsidRPr="00B138F3" w:rsidRDefault="00E661FE" w:rsidP="00E661FE">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E661FE" w:rsidRPr="00B138F3" w:rsidRDefault="00E661FE" w:rsidP="00E661FE">
      <w:pPr>
        <w:pStyle w:val="NormalWeb"/>
        <w:shd w:val="clear" w:color="auto" w:fill="FFFFFF"/>
        <w:spacing w:before="0" w:beforeAutospacing="0" w:after="0" w:afterAutospacing="0"/>
        <w:ind w:firstLine="375"/>
        <w:jc w:val="both"/>
        <w:rPr>
          <w:rFonts w:ascii="GHEA Grapalat" w:hAnsi="GHEA Grapalat"/>
          <w:sz w:val="20"/>
          <w:szCs w:val="20"/>
        </w:rPr>
      </w:pPr>
    </w:p>
    <w:p w:rsidR="00E661FE" w:rsidRPr="00B138F3" w:rsidRDefault="00E661FE" w:rsidP="00E661FE">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E661FE" w:rsidRPr="00B138F3" w:rsidRDefault="00E661FE" w:rsidP="00E661FE">
      <w:pPr>
        <w:pStyle w:val="NormalWeb"/>
        <w:shd w:val="clear" w:color="auto" w:fill="FFFFFF"/>
        <w:spacing w:before="0" w:beforeAutospacing="0" w:after="0" w:afterAutospacing="0"/>
        <w:ind w:firstLine="375"/>
        <w:jc w:val="both"/>
        <w:rPr>
          <w:rFonts w:ascii="GHEA Grapalat" w:hAnsi="GHEA Grapalat"/>
          <w:sz w:val="20"/>
          <w:szCs w:val="20"/>
          <w:lang w:val="hy-AM"/>
        </w:rPr>
      </w:pPr>
    </w:p>
    <w:p w:rsidR="00E661FE" w:rsidRPr="00B138F3" w:rsidRDefault="00E661FE" w:rsidP="00E661FE">
      <w:pPr>
        <w:pStyle w:val="NormalWeb"/>
        <w:shd w:val="clear" w:color="auto" w:fill="FFFFFF"/>
        <w:spacing w:before="0" w:beforeAutospacing="0" w:after="0" w:afterAutospacing="0"/>
        <w:ind w:firstLine="375"/>
        <w:jc w:val="both"/>
        <w:rPr>
          <w:rFonts w:ascii="GHEA Grapalat" w:hAnsi="GHEA Grapalat"/>
          <w:sz w:val="20"/>
          <w:szCs w:val="20"/>
          <w:lang w:val="hy-AM"/>
        </w:rPr>
      </w:pPr>
    </w:p>
    <w:p w:rsidR="00E661FE" w:rsidRPr="00B138F3" w:rsidRDefault="00E661FE" w:rsidP="00E661FE">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E661FE" w:rsidRPr="00B138F3" w:rsidRDefault="00E661FE" w:rsidP="00E661FE">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E661FE" w:rsidRPr="00B138F3" w:rsidRDefault="00E661FE" w:rsidP="00E661FE">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E661FE" w:rsidRPr="00B138F3" w:rsidRDefault="00E661FE" w:rsidP="00E661FE">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E661FE" w:rsidRPr="00B138F3" w:rsidRDefault="00E661FE" w:rsidP="00E661FE">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E661FE" w:rsidRPr="00B138F3" w:rsidRDefault="00E661FE" w:rsidP="00E661FE">
      <w:pPr>
        <w:widowControl w:val="0"/>
        <w:spacing w:after="160"/>
        <w:ind w:left="567" w:right="565"/>
        <w:jc w:val="center"/>
        <w:rPr>
          <w:rFonts w:ascii="GHEA Grapalat" w:hAnsi="GHEA Grapalat"/>
          <w:b/>
        </w:rPr>
      </w:pPr>
    </w:p>
    <w:p w:rsidR="00E661FE" w:rsidRPr="00B138F3" w:rsidRDefault="00E661FE" w:rsidP="00E661FE">
      <w:pPr>
        <w:widowControl w:val="0"/>
        <w:spacing w:after="160"/>
        <w:ind w:left="567" w:right="565"/>
        <w:jc w:val="center"/>
        <w:rPr>
          <w:rFonts w:ascii="GHEA Grapalat" w:hAnsi="GHEA Grapalat"/>
          <w:b/>
        </w:rPr>
      </w:pPr>
    </w:p>
    <w:p w:rsidR="00E661FE" w:rsidRPr="00B138F3" w:rsidRDefault="00E661FE" w:rsidP="00E661FE">
      <w:pPr>
        <w:widowControl w:val="0"/>
        <w:spacing w:after="160"/>
        <w:ind w:left="567" w:right="565"/>
        <w:jc w:val="center"/>
        <w:rPr>
          <w:rFonts w:ascii="GHEA Grapalat" w:hAnsi="GHEA Grapalat"/>
          <w:b/>
        </w:rPr>
      </w:pPr>
    </w:p>
    <w:p w:rsidR="00E661FE" w:rsidRPr="00B138F3" w:rsidRDefault="00E661FE" w:rsidP="00E661FE">
      <w:pPr>
        <w:widowControl w:val="0"/>
        <w:spacing w:after="160"/>
        <w:ind w:left="567" w:right="565"/>
        <w:jc w:val="center"/>
        <w:rPr>
          <w:rFonts w:ascii="GHEA Grapalat" w:hAnsi="GHEA Grapalat"/>
          <w:b/>
        </w:rPr>
      </w:pPr>
    </w:p>
    <w:p w:rsidR="00E661FE" w:rsidRPr="00B138F3" w:rsidRDefault="00E661FE" w:rsidP="00E661FE">
      <w:pPr>
        <w:widowControl w:val="0"/>
        <w:spacing w:after="160"/>
        <w:ind w:left="567" w:right="565"/>
        <w:jc w:val="center"/>
        <w:rPr>
          <w:rFonts w:ascii="GHEA Grapalat" w:hAnsi="GHEA Grapalat"/>
          <w:b/>
        </w:rPr>
      </w:pPr>
    </w:p>
    <w:p w:rsidR="00E661FE" w:rsidRPr="00B138F3" w:rsidRDefault="00E661FE" w:rsidP="00E661FE">
      <w:pPr>
        <w:widowControl w:val="0"/>
        <w:spacing w:after="160"/>
        <w:ind w:left="567" w:right="565"/>
        <w:jc w:val="center"/>
        <w:rPr>
          <w:rFonts w:ascii="GHEA Grapalat" w:hAnsi="GHEA Grapalat"/>
          <w:b/>
        </w:rPr>
      </w:pPr>
    </w:p>
    <w:p w:rsidR="00E661FE" w:rsidRPr="00B138F3" w:rsidRDefault="00E661FE" w:rsidP="00E661FE">
      <w:pPr>
        <w:widowControl w:val="0"/>
        <w:spacing w:after="160"/>
        <w:ind w:left="567" w:right="565"/>
        <w:jc w:val="center"/>
        <w:rPr>
          <w:rFonts w:ascii="GHEA Grapalat" w:hAnsi="GHEA Grapalat"/>
          <w:b/>
        </w:rPr>
      </w:pPr>
    </w:p>
    <w:p w:rsidR="00E661FE" w:rsidRPr="00B138F3" w:rsidRDefault="00E661FE" w:rsidP="00E661FE">
      <w:pPr>
        <w:widowControl w:val="0"/>
        <w:spacing w:after="160"/>
        <w:ind w:left="567" w:right="565"/>
        <w:jc w:val="center"/>
        <w:rPr>
          <w:rFonts w:ascii="GHEA Grapalat" w:hAnsi="GHEA Grapalat"/>
          <w:b/>
        </w:rPr>
      </w:pPr>
    </w:p>
    <w:p w:rsidR="00E661FE" w:rsidRDefault="00E661FE" w:rsidP="00E661FE">
      <w:pPr>
        <w:rPr>
          <w:rFonts w:ascii="GHEA Grapalat" w:hAnsi="GHEA Grapalat"/>
          <w:i/>
          <w:sz w:val="22"/>
          <w:szCs w:val="22"/>
        </w:rPr>
      </w:pPr>
      <w:r>
        <w:rPr>
          <w:rFonts w:ascii="GHEA Grapalat" w:hAnsi="GHEA Grapalat"/>
          <w:i/>
          <w:sz w:val="22"/>
          <w:szCs w:val="22"/>
        </w:rPr>
        <w:br w:type="page"/>
      </w:r>
    </w:p>
    <w:p w:rsidR="00E661FE" w:rsidRDefault="00E661FE" w:rsidP="00B46D58">
      <w:pPr>
        <w:rPr>
          <w:rFonts w:ascii="GHEA Grapalat" w:hAnsi="GHEA Grapalat"/>
          <w:b/>
        </w:rPr>
      </w:pPr>
    </w:p>
    <w:p w:rsidR="003D2FE2" w:rsidRPr="00DE2AE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Приложение № 4.</w:t>
      </w:r>
      <w:r w:rsidR="00A13428" w:rsidRPr="00DE2AE3">
        <w:rPr>
          <w:rFonts w:ascii="GHEA Grapalat" w:hAnsi="GHEA Grapalat"/>
          <w:i/>
          <w:sz w:val="22"/>
          <w:szCs w:val="22"/>
        </w:rPr>
        <w:t>2</w:t>
      </w: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 xml:space="preserve">к Приглашению на </w:t>
      </w:r>
      <w:r w:rsidR="00CC39F5">
        <w:rPr>
          <w:rFonts w:ascii="GHEA Grapalat" w:hAnsi="GHEA Grapalat"/>
          <w:i/>
          <w:sz w:val="22"/>
          <w:szCs w:val="22"/>
        </w:rPr>
        <w:t>запрос котировок</w:t>
      </w:r>
      <w:r w:rsidRPr="00B138F3">
        <w:rPr>
          <w:rFonts w:ascii="GHEA Grapalat" w:hAnsi="GHEA Grapalat" w:cs="GHEA Grapalat"/>
          <w:i/>
          <w:sz w:val="22"/>
          <w:szCs w:val="22"/>
        </w:rPr>
        <w:br/>
      </w:r>
      <w:r w:rsidRPr="00B138F3">
        <w:rPr>
          <w:rFonts w:ascii="GHEA Grapalat" w:hAnsi="GHEA Grapalat"/>
          <w:i/>
          <w:sz w:val="22"/>
          <w:szCs w:val="22"/>
        </w:rPr>
        <w:t xml:space="preserve">под кодом </w:t>
      </w:r>
      <w:r w:rsidR="00A04B1C">
        <w:rPr>
          <w:rFonts w:ascii="GHEA Grapalat" w:hAnsi="GHEA Grapalat"/>
        </w:rPr>
        <w:t>"</w:t>
      </w:r>
      <w:r w:rsidR="00B11C97">
        <w:rPr>
          <w:rFonts w:ascii="GHEA Grapalat" w:hAnsi="GHEA Grapalat"/>
          <w:b/>
        </w:rPr>
        <w:t xml:space="preserve">HHPK-GHAPDZB- </w:t>
      </w:r>
      <w:r w:rsidR="00147414">
        <w:rPr>
          <w:rFonts w:ascii="GHEA Grapalat" w:hAnsi="GHEA Grapalat"/>
          <w:b/>
        </w:rPr>
        <w:t>09/21</w:t>
      </w:r>
      <w:r w:rsidR="00A04B1C">
        <w:rPr>
          <w:rFonts w:ascii="GHEA Grapalat" w:hAnsi="GHEA Grapalat"/>
        </w:rPr>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2"/>
        <w:gridCol w:w="446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9"/>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 xml:space="preserve">Компания подтверждает, что акцептовала Требование в полном размере суммы </w:t>
      </w:r>
      <w:r w:rsidRPr="00B138F3">
        <w:rPr>
          <w:rFonts w:ascii="GHEA Grapalat" w:hAnsi="GHEA Grapalat"/>
          <w:sz w:val="22"/>
          <w:szCs w:val="22"/>
        </w:rPr>
        <w:lastRenderedPageBreak/>
        <w:t>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lastRenderedPageBreak/>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CC39F5" w:rsidRDefault="00C3421C" w:rsidP="00CC39F5">
            <w:pPr>
              <w:widowControl w:val="0"/>
              <w:tabs>
                <w:tab w:val="left" w:pos="855"/>
              </w:tabs>
              <w:spacing w:after="160"/>
              <w:ind w:left="360"/>
              <w:rPr>
                <w:rFonts w:ascii="GHEA Grapalat" w:hAnsi="GHEA Grapalat"/>
                <w:lang w:val="hy-AM"/>
              </w:rPr>
            </w:pPr>
            <w:r w:rsidRPr="00B138F3">
              <w:rPr>
                <w:rFonts w:ascii="GHEA Grapalat" w:hAnsi="GHEA Grapalat"/>
              </w:rPr>
              <w:t>9.</w:t>
            </w:r>
            <w:r w:rsidRPr="00B138F3">
              <w:rPr>
                <w:rFonts w:ascii="GHEA Grapalat" w:hAnsi="GHEA Grapalat"/>
              </w:rPr>
              <w:tab/>
              <w:t>Наименование, или имя, фамилия бенефициара:</w:t>
            </w:r>
            <w:r w:rsidR="00CC39F5">
              <w:rPr>
                <w:rFonts w:ascii="GHEA Grapalat" w:hAnsi="GHEA Grapalat"/>
                <w:lang w:val="hy-AM"/>
              </w:rPr>
              <w:t xml:space="preserve"> </w:t>
            </w:r>
            <w:r w:rsidR="00CC39F5" w:rsidRPr="00CC39F5">
              <w:rPr>
                <w:rFonts w:ascii="GHEA Grapalat" w:hAnsi="GHEA Grapalat"/>
                <w:lang w:val="hy-AM"/>
              </w:rPr>
              <w:t xml:space="preserve"> </w:t>
            </w:r>
            <w:r w:rsidR="00A426E5">
              <w:rPr>
                <w:rFonts w:ascii="GHEA Grapalat" w:hAnsi="GHEA Grapalat"/>
                <w:b/>
                <w:lang w:val="hy-AM"/>
              </w:rPr>
              <w:t>ГНО</w:t>
            </w:r>
            <w:r w:rsidR="00CC39F5" w:rsidRPr="00CC39F5">
              <w:rPr>
                <w:rFonts w:ascii="GHEA Grapalat" w:hAnsi="GHEA Grapalat"/>
                <w:b/>
                <w:lang w:val="hy-AM"/>
              </w:rPr>
              <w:t xml:space="preserve"> экспертный центр Республики Армения»</w:t>
            </w:r>
            <w:r w:rsidR="00CC39F5" w:rsidRPr="00CC39F5">
              <w:rPr>
                <w:rFonts w:ascii="GHEA Grapalat" w:hAnsi="GHEA Grapalat"/>
                <w:lang w:val="hy-AM"/>
              </w:rPr>
              <w:t xml:space="preserve"> </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CC39F5" w:rsidRDefault="00C3421C" w:rsidP="00CC39F5">
            <w:pPr>
              <w:widowControl w:val="0"/>
              <w:tabs>
                <w:tab w:val="left" w:pos="855"/>
              </w:tabs>
              <w:spacing w:after="160"/>
              <w:ind w:left="360"/>
              <w:rPr>
                <w:rFonts w:ascii="GHEA Grapalat" w:hAnsi="GHEA Grapalat"/>
                <w:lang w:val="hy-AM"/>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CC39F5" w:rsidRDefault="00C3421C" w:rsidP="00DE2AE3">
            <w:pPr>
              <w:widowControl w:val="0"/>
              <w:tabs>
                <w:tab w:val="left" w:pos="855"/>
              </w:tabs>
              <w:spacing w:after="160"/>
              <w:ind w:left="360"/>
              <w:rPr>
                <w:rFonts w:ascii="GHEA Grapalat" w:hAnsi="GHEA Grapalat"/>
                <w:lang w:val="hy-AM"/>
              </w:rPr>
            </w:pPr>
            <w:r w:rsidRPr="00B138F3">
              <w:rPr>
                <w:rFonts w:ascii="GHEA Grapalat" w:hAnsi="GHEA Grapalat"/>
              </w:rPr>
              <w:t>11.</w:t>
            </w:r>
            <w:r w:rsidRPr="00B138F3">
              <w:rPr>
                <w:rFonts w:ascii="GHEA Grapalat" w:hAnsi="GHEA Grapalat"/>
              </w:rPr>
              <w:tab/>
              <w:t>УНН бенефициара:</w:t>
            </w:r>
            <w:r w:rsidR="00CC39F5">
              <w:rPr>
                <w:rFonts w:ascii="GHEA Grapalat" w:hAnsi="GHEA Grapalat"/>
                <w:lang w:val="hy-AM"/>
              </w:rPr>
              <w:t xml:space="preserve"> </w:t>
            </w:r>
            <w:r w:rsidR="00CC39F5" w:rsidRPr="00345A4D">
              <w:rPr>
                <w:rFonts w:ascii="GHEA Grapalat" w:hAnsi="GHEA Grapalat" w:cs="Arial"/>
                <w:b/>
                <w:color w:val="000000"/>
                <w:sz w:val="20"/>
                <w:szCs w:val="20"/>
                <w:lang w:val="es-ES"/>
              </w:rPr>
              <w:t xml:space="preserve">02512069  </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CC39F5" w:rsidRDefault="00C3421C" w:rsidP="00DE2AE3">
            <w:pPr>
              <w:widowControl w:val="0"/>
              <w:tabs>
                <w:tab w:val="left" w:pos="855"/>
              </w:tabs>
              <w:spacing w:after="160"/>
              <w:ind w:left="360"/>
              <w:rPr>
                <w:rFonts w:ascii="GHEA Grapalat" w:hAnsi="GHEA Grapalat"/>
                <w:lang w:val="hy-AM"/>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00CC39F5">
              <w:rPr>
                <w:rFonts w:ascii="GHEA Grapalat" w:hAnsi="GHEA Grapalat"/>
                <w:lang w:val="hy-AM"/>
              </w:rPr>
              <w:t xml:space="preserve"> </w:t>
            </w:r>
            <w:r w:rsidR="00CC39F5" w:rsidRPr="00B138F3">
              <w:rPr>
                <w:rFonts w:ascii="GHEA Grapalat" w:hAnsi="GHEA Grapalat"/>
              </w:rPr>
              <w:t>)</w:t>
            </w:r>
            <w:r w:rsidR="00CC39F5">
              <w:rPr>
                <w:rFonts w:ascii="GHEA Grapalat" w:hAnsi="GHEA Grapalat"/>
                <w:lang w:val="hy-AM"/>
              </w:rPr>
              <w:t xml:space="preserve"> </w:t>
            </w:r>
            <w:r w:rsidR="00CC39F5">
              <w:t xml:space="preserve"> </w:t>
            </w:r>
            <w:r w:rsidR="00CC39F5" w:rsidRPr="00CC39F5">
              <w:rPr>
                <w:rFonts w:ascii="GHEA Grapalat" w:hAnsi="GHEA Grapalat"/>
                <w:b/>
                <w:lang w:val="hy-AM"/>
              </w:rPr>
              <w:t>Оперативное управление Центрального казначейства Министерства финансов РА № 1</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CC39F5" w:rsidRDefault="00C3421C" w:rsidP="00DE2AE3">
            <w:pPr>
              <w:widowControl w:val="0"/>
              <w:tabs>
                <w:tab w:val="left" w:pos="855"/>
              </w:tabs>
              <w:spacing w:after="160"/>
              <w:ind w:left="360"/>
              <w:rPr>
                <w:rFonts w:ascii="GHEA Grapalat" w:hAnsi="GHEA Grapalat"/>
                <w:lang w:val="hy-AM"/>
              </w:rPr>
            </w:pPr>
            <w:r w:rsidRPr="00B138F3">
              <w:rPr>
                <w:rFonts w:ascii="GHEA Grapalat" w:hAnsi="GHEA Grapalat"/>
              </w:rPr>
              <w:t>13.</w:t>
            </w:r>
            <w:r w:rsidRPr="00B138F3">
              <w:rPr>
                <w:rFonts w:ascii="GHEA Grapalat" w:hAnsi="GHEA Grapalat"/>
              </w:rPr>
              <w:tab/>
              <w:t>Номер счета бенефициара (сч.№)</w:t>
            </w:r>
            <w:r w:rsidR="00CC39F5">
              <w:rPr>
                <w:rFonts w:ascii="GHEA Grapalat" w:hAnsi="GHEA Grapalat"/>
                <w:lang w:val="hy-AM"/>
              </w:rPr>
              <w:t xml:space="preserve"> </w:t>
            </w:r>
            <w:r w:rsidR="00CC39F5" w:rsidRPr="00345A4D">
              <w:rPr>
                <w:rFonts w:ascii="GHEA Grapalat" w:hAnsi="GHEA Grapalat" w:cs="Arial"/>
                <w:b/>
                <w:sz w:val="20"/>
                <w:szCs w:val="20"/>
              </w:rPr>
              <w:t>900018003146</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39185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 xml:space="preserve">для обеспечения </w:t>
            </w:r>
            <w:r w:rsidR="00391852" w:rsidRPr="003A5C2A">
              <w:rPr>
                <w:rFonts w:ascii="GHEA Grapalat" w:hAnsi="GHEA Grapalat"/>
              </w:rPr>
              <w:t>квалификации</w:t>
            </w:r>
            <w:r w:rsidRPr="003A5C2A">
              <w:rPr>
                <w:rFonts w:ascii="GHEA Grapalat" w:hAnsi="GHEA Grapalat"/>
              </w:rPr>
              <w:t>)</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DE2AE3">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jc w:val="right"/>
              <w:rPr>
                <w:rFonts w:ascii="GHEA Grapalat" w:hAnsi="GHEA Grapalat" w:cs="Tahoma"/>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106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A04B1C">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A04B1C">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A04B1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A04B1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A04B1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A04B1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A04B1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A04B1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A04B1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A04B1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A04B1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A04B1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A04B1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A04B1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A04B1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A04B1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A04B1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A04B1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A04B1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B7787" w:rsidRDefault="00C3421C" w:rsidP="00040F6C">
            <w:pPr>
              <w:widowControl w:val="0"/>
              <w:spacing w:after="120"/>
              <w:jc w:val="center"/>
              <w:rPr>
                <w:rFonts w:ascii="GHEA Grapalat" w:hAnsi="GHEA Grapalat"/>
                <w:sz w:val="18"/>
                <w:szCs w:val="18"/>
              </w:rPr>
            </w:pPr>
            <w:r w:rsidRPr="00DB7787">
              <w:rPr>
                <w:rFonts w:ascii="GHEA Grapalat" w:hAnsi="GHEA Grapalat"/>
                <w:sz w:val="18"/>
                <w:szCs w:val="18"/>
              </w:rPr>
              <w:t xml:space="preserve">В обязательном порядке заполняются </w:t>
            </w:r>
            <w:r w:rsidRPr="00DB7787">
              <w:rPr>
                <w:rFonts w:ascii="GHEA Grapalat" w:hAnsi="GHEA Grapalat"/>
                <w:sz w:val="18"/>
                <w:szCs w:val="18"/>
              </w:rPr>
              <w:lastRenderedPageBreak/>
              <w:t xml:space="preserve">слова "для обеспечения </w:t>
            </w:r>
            <w:r w:rsidR="00040F6C" w:rsidRPr="00DB7787">
              <w:rPr>
                <w:rFonts w:ascii="GHEA Grapalat" w:hAnsi="GHEA Grapalat"/>
                <w:sz w:val="18"/>
                <w:szCs w:val="18"/>
              </w:rPr>
              <w:t>квалификации</w:t>
            </w:r>
            <w:r w:rsidRPr="00DB7787">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w:t>
            </w:r>
            <w:r w:rsidRPr="00B138F3">
              <w:rPr>
                <w:rFonts w:ascii="GHEA Grapalat" w:hAnsi="GHEA Grapalat"/>
                <w:sz w:val="18"/>
                <w:szCs w:val="18"/>
              </w:rPr>
              <w:lastRenderedPageBreak/>
              <w:t>бенефициаром — по приглашению</w:t>
            </w:r>
          </w:p>
        </w:tc>
      </w:tr>
      <w:tr w:rsidR="00B138F3" w:rsidRPr="00B138F3" w:rsidTr="00A04B1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A04B1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A04B1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A04B1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A04B1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при наличии печати, когда плательщик представляет Требование в бумажной форме</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w:t>
            </w:r>
            <w:r w:rsidRPr="00B138F3">
              <w:rPr>
                <w:rFonts w:ascii="GHEA Grapalat" w:hAnsi="GHEA Grapalat"/>
                <w:sz w:val="18"/>
                <w:szCs w:val="18"/>
              </w:rPr>
              <w:lastRenderedPageBreak/>
              <w:t xml:space="preserve">плательщика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A04B1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A04B1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A04B1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A04B1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A04B1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A04B1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A04B1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штамп проставляется на </w:t>
            </w:r>
            <w:r w:rsidRPr="00B138F3">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A04B1C" w:rsidRDefault="00A04B1C" w:rsidP="000A214C">
      <w:pPr>
        <w:widowControl w:val="0"/>
        <w:spacing w:after="160"/>
        <w:jc w:val="right"/>
        <w:rPr>
          <w:rFonts w:ascii="GHEA Grapalat" w:hAnsi="GHEA Grapalat"/>
          <w:i/>
        </w:rPr>
      </w:pPr>
    </w:p>
    <w:p w:rsidR="00A04B1C" w:rsidRDefault="00A04B1C" w:rsidP="000A214C">
      <w:pPr>
        <w:widowControl w:val="0"/>
        <w:spacing w:after="160"/>
        <w:jc w:val="right"/>
        <w:rPr>
          <w:rFonts w:ascii="GHEA Grapalat" w:hAnsi="GHEA Grapalat"/>
          <w:i/>
        </w:rPr>
      </w:pPr>
    </w:p>
    <w:p w:rsidR="00A04B1C" w:rsidRDefault="00A04B1C" w:rsidP="000A214C">
      <w:pPr>
        <w:widowControl w:val="0"/>
        <w:spacing w:after="160"/>
        <w:jc w:val="right"/>
        <w:rPr>
          <w:rFonts w:ascii="GHEA Grapalat" w:hAnsi="GHEA Grapalat"/>
          <w:i/>
        </w:rPr>
      </w:pPr>
    </w:p>
    <w:p w:rsidR="00A04B1C" w:rsidRDefault="00A04B1C" w:rsidP="000A214C">
      <w:pPr>
        <w:widowControl w:val="0"/>
        <w:spacing w:after="160"/>
        <w:jc w:val="right"/>
        <w:rPr>
          <w:rFonts w:ascii="GHEA Grapalat" w:hAnsi="GHEA Grapalat"/>
          <w:i/>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Приложение № 5.1</w:t>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CC39F5">
        <w:rPr>
          <w:rFonts w:ascii="GHEA Grapalat" w:hAnsi="GHEA Grapalat"/>
          <w:i/>
        </w:rPr>
        <w:t>запрос котировок</w:t>
      </w:r>
      <w:r w:rsidRPr="00B138F3">
        <w:rPr>
          <w:rFonts w:ascii="GHEA Grapalat" w:hAnsi="GHEA Grapalat"/>
          <w:i/>
        </w:rPr>
        <w:br/>
        <w:t xml:space="preserve">под кодом </w:t>
      </w:r>
      <w:r w:rsidR="00A04B1C">
        <w:rPr>
          <w:rFonts w:ascii="GHEA Grapalat" w:hAnsi="GHEA Grapalat"/>
        </w:rPr>
        <w:t>"</w:t>
      </w:r>
      <w:r w:rsidR="00B11C97">
        <w:rPr>
          <w:rFonts w:ascii="GHEA Grapalat" w:hAnsi="GHEA Grapalat"/>
          <w:b/>
        </w:rPr>
        <w:t xml:space="preserve">HHPK-GHAPDZB- </w:t>
      </w:r>
      <w:r w:rsidR="00147414">
        <w:rPr>
          <w:rFonts w:ascii="GHEA Grapalat" w:hAnsi="GHEA Grapalat"/>
          <w:b/>
        </w:rPr>
        <w:t>09/21</w:t>
      </w:r>
      <w:r w:rsidR="00A04B1C">
        <w:rPr>
          <w:rFonts w:ascii="GHEA Grapalat" w:hAnsi="GHEA Grapalat"/>
        </w:rPr>
        <w:t>"</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2"/>
        <w:gridCol w:w="4460"/>
      </w:tblGrid>
      <w:tr w:rsidR="00FF3DE9" w:rsidRPr="00B138F3" w:rsidTr="00DE2AE3">
        <w:tc>
          <w:tcPr>
            <w:tcW w:w="4786" w:type="dxa"/>
          </w:tcPr>
          <w:p w:rsidR="000A214C" w:rsidRPr="00B138F3" w:rsidRDefault="000A214C" w:rsidP="00DE2AE3">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DE2AE3">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10"/>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0A214C" w:rsidRPr="00B138F3" w:rsidRDefault="000A214C" w:rsidP="000A214C">
      <w:pPr>
        <w:rPr>
          <w:rFonts w:ascii="GHEA Grapalat" w:hAnsi="GHEA Grapalat"/>
        </w:rPr>
      </w:pPr>
      <w:r w:rsidRPr="00B138F3">
        <w:rPr>
          <w:rFonts w:ascii="GHEA Grapalat" w:hAnsi="GHEA Grapalat"/>
        </w:rPr>
        <w:lastRenderedPageBreak/>
        <w:br w:type="page"/>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FE75E6" w:rsidRPr="00B253E1" w:rsidRDefault="000A214C" w:rsidP="00FE75E6">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CC39F5"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C39F5" w:rsidRPr="00CC39F5" w:rsidRDefault="00CC39F5" w:rsidP="00CC39F5">
            <w:pPr>
              <w:widowControl w:val="0"/>
              <w:tabs>
                <w:tab w:val="left" w:pos="855"/>
              </w:tabs>
              <w:spacing w:after="160"/>
              <w:ind w:left="360"/>
              <w:rPr>
                <w:rFonts w:ascii="GHEA Grapalat" w:hAnsi="GHEA Grapalat"/>
                <w:lang w:val="hy-AM"/>
              </w:rPr>
            </w:pPr>
            <w:r w:rsidRPr="00B138F3">
              <w:rPr>
                <w:rFonts w:ascii="GHEA Grapalat" w:hAnsi="GHEA Grapalat"/>
              </w:rPr>
              <w:t>9.</w:t>
            </w:r>
            <w:r w:rsidRPr="00B138F3">
              <w:rPr>
                <w:rFonts w:ascii="GHEA Grapalat" w:hAnsi="GHEA Grapalat"/>
              </w:rPr>
              <w:tab/>
              <w:t>Наименование, или имя, фамилия бенефициара:</w:t>
            </w:r>
            <w:r>
              <w:rPr>
                <w:rFonts w:ascii="GHEA Grapalat" w:hAnsi="GHEA Grapalat"/>
                <w:lang w:val="hy-AM"/>
              </w:rPr>
              <w:t xml:space="preserve"> </w:t>
            </w:r>
            <w:r w:rsidRPr="00CC39F5">
              <w:rPr>
                <w:rFonts w:ascii="GHEA Grapalat" w:hAnsi="GHEA Grapalat"/>
                <w:lang w:val="hy-AM"/>
              </w:rPr>
              <w:t xml:space="preserve"> </w:t>
            </w:r>
            <w:r w:rsidR="00A426E5">
              <w:rPr>
                <w:rFonts w:ascii="GHEA Grapalat" w:hAnsi="GHEA Grapalat"/>
                <w:b/>
                <w:lang w:val="hy-AM"/>
              </w:rPr>
              <w:t>ГНО</w:t>
            </w:r>
            <w:r w:rsidRPr="00CC39F5">
              <w:rPr>
                <w:rFonts w:ascii="GHEA Grapalat" w:hAnsi="GHEA Grapalat"/>
                <w:b/>
                <w:lang w:val="hy-AM"/>
              </w:rPr>
              <w:t xml:space="preserve"> экспертный центр Республики Армения»</w:t>
            </w:r>
            <w:r w:rsidRPr="00CC39F5">
              <w:rPr>
                <w:rFonts w:ascii="GHEA Grapalat" w:hAnsi="GHEA Grapalat"/>
                <w:lang w:val="hy-AM"/>
              </w:rPr>
              <w:t xml:space="preserve"> </w:t>
            </w:r>
          </w:p>
        </w:tc>
      </w:tr>
      <w:tr w:rsidR="00CC39F5"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C39F5" w:rsidRPr="00CC39F5" w:rsidRDefault="00CC39F5" w:rsidP="00CC39F5">
            <w:pPr>
              <w:widowControl w:val="0"/>
              <w:tabs>
                <w:tab w:val="left" w:pos="855"/>
              </w:tabs>
              <w:spacing w:after="160"/>
              <w:ind w:left="360"/>
              <w:rPr>
                <w:rFonts w:ascii="GHEA Grapalat" w:hAnsi="GHEA Grapalat"/>
                <w:lang w:val="hy-AM"/>
              </w:rPr>
            </w:pPr>
            <w:r w:rsidRPr="00B138F3">
              <w:rPr>
                <w:rFonts w:ascii="GHEA Grapalat" w:hAnsi="GHEA Grapalat"/>
              </w:rPr>
              <w:t>10.</w:t>
            </w:r>
            <w:r w:rsidRPr="00B138F3">
              <w:rPr>
                <w:rFonts w:ascii="GHEA Grapalat" w:hAnsi="GHEA Grapalat"/>
              </w:rPr>
              <w:tab/>
              <w:t>НЗОУ бенефициара (не заполняется</w:t>
            </w:r>
          </w:p>
        </w:tc>
      </w:tr>
      <w:tr w:rsidR="00CC39F5"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C39F5" w:rsidRPr="00CC39F5" w:rsidRDefault="00CC39F5" w:rsidP="00CC39F5">
            <w:pPr>
              <w:widowControl w:val="0"/>
              <w:tabs>
                <w:tab w:val="left" w:pos="855"/>
              </w:tabs>
              <w:spacing w:after="160"/>
              <w:ind w:left="360"/>
              <w:rPr>
                <w:rFonts w:ascii="GHEA Grapalat" w:hAnsi="GHEA Grapalat"/>
                <w:lang w:val="hy-AM"/>
              </w:rPr>
            </w:pPr>
            <w:r w:rsidRPr="00B138F3">
              <w:rPr>
                <w:rFonts w:ascii="GHEA Grapalat" w:hAnsi="GHEA Grapalat"/>
              </w:rPr>
              <w:t>11.</w:t>
            </w:r>
            <w:r w:rsidRPr="00B138F3">
              <w:rPr>
                <w:rFonts w:ascii="GHEA Grapalat" w:hAnsi="GHEA Grapalat"/>
              </w:rPr>
              <w:tab/>
              <w:t>УНН бенефициара:</w:t>
            </w:r>
            <w:r>
              <w:rPr>
                <w:rFonts w:ascii="GHEA Grapalat" w:hAnsi="GHEA Grapalat"/>
                <w:lang w:val="hy-AM"/>
              </w:rPr>
              <w:t xml:space="preserve"> </w:t>
            </w:r>
            <w:r w:rsidRPr="00345A4D">
              <w:rPr>
                <w:rFonts w:ascii="GHEA Grapalat" w:hAnsi="GHEA Grapalat" w:cs="Arial"/>
                <w:b/>
                <w:color w:val="000000"/>
                <w:sz w:val="20"/>
                <w:szCs w:val="20"/>
                <w:lang w:val="es-ES"/>
              </w:rPr>
              <w:t xml:space="preserve">02512069  </w:t>
            </w:r>
          </w:p>
        </w:tc>
      </w:tr>
      <w:tr w:rsidR="00CC39F5"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C39F5" w:rsidRPr="00CC39F5" w:rsidRDefault="00CC39F5" w:rsidP="00CC39F5">
            <w:pPr>
              <w:widowControl w:val="0"/>
              <w:tabs>
                <w:tab w:val="left" w:pos="855"/>
              </w:tabs>
              <w:spacing w:after="160"/>
              <w:ind w:left="360"/>
              <w:rPr>
                <w:rFonts w:ascii="GHEA Grapalat" w:hAnsi="GHEA Grapalat"/>
                <w:lang w:val="hy-AM"/>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Pr>
                <w:rFonts w:ascii="GHEA Grapalat" w:hAnsi="GHEA Grapalat"/>
                <w:lang w:val="hy-AM"/>
              </w:rPr>
              <w:t xml:space="preserve"> </w:t>
            </w:r>
            <w:r w:rsidRPr="00B138F3">
              <w:rPr>
                <w:rFonts w:ascii="GHEA Grapalat" w:hAnsi="GHEA Grapalat"/>
              </w:rPr>
              <w:t>)</w:t>
            </w:r>
            <w:r>
              <w:rPr>
                <w:rFonts w:ascii="GHEA Grapalat" w:hAnsi="GHEA Grapalat"/>
                <w:lang w:val="hy-AM"/>
              </w:rPr>
              <w:t xml:space="preserve"> </w:t>
            </w:r>
            <w:r>
              <w:t xml:space="preserve"> </w:t>
            </w:r>
            <w:r w:rsidRPr="00CC39F5">
              <w:rPr>
                <w:rFonts w:ascii="GHEA Grapalat" w:hAnsi="GHEA Grapalat"/>
                <w:b/>
                <w:lang w:val="hy-AM"/>
              </w:rPr>
              <w:t>Оперативное управление Центрального казначейства Министерства финансов РА № 1</w:t>
            </w:r>
          </w:p>
        </w:tc>
      </w:tr>
      <w:tr w:rsidR="00CC39F5"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C39F5" w:rsidRPr="00CC39F5" w:rsidRDefault="00CC39F5" w:rsidP="00CC39F5">
            <w:pPr>
              <w:widowControl w:val="0"/>
              <w:tabs>
                <w:tab w:val="left" w:pos="855"/>
              </w:tabs>
              <w:spacing w:after="160"/>
              <w:ind w:left="360"/>
              <w:rPr>
                <w:rFonts w:ascii="GHEA Grapalat" w:hAnsi="GHEA Grapalat"/>
                <w:lang w:val="hy-AM"/>
              </w:rPr>
            </w:pPr>
            <w:r w:rsidRPr="00B138F3">
              <w:rPr>
                <w:rFonts w:ascii="GHEA Grapalat" w:hAnsi="GHEA Grapalat"/>
              </w:rPr>
              <w:t>13.</w:t>
            </w:r>
            <w:r w:rsidRPr="00B138F3">
              <w:rPr>
                <w:rFonts w:ascii="GHEA Grapalat" w:hAnsi="GHEA Grapalat"/>
              </w:rPr>
              <w:tab/>
              <w:t>Номер счета бенефициара (сч.№)</w:t>
            </w:r>
            <w:r>
              <w:rPr>
                <w:rFonts w:ascii="GHEA Grapalat" w:hAnsi="GHEA Grapalat"/>
                <w:lang w:val="hy-AM"/>
              </w:rPr>
              <w:t xml:space="preserve"> </w:t>
            </w:r>
            <w:r w:rsidRPr="00345A4D">
              <w:rPr>
                <w:rFonts w:ascii="GHEA Grapalat" w:hAnsi="GHEA Grapalat" w:cs="Arial"/>
                <w:b/>
                <w:sz w:val="20"/>
                <w:szCs w:val="20"/>
              </w:rPr>
              <w:t>900018003146</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DE2AE3">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jc w:val="right"/>
              <w:rPr>
                <w:rFonts w:ascii="GHEA Grapalat" w:hAnsi="GHEA Grapalat" w:cs="Tahoma"/>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В обязательном порядке заполняются </w:t>
            </w:r>
            <w:r w:rsidRPr="00B138F3">
              <w:rPr>
                <w:rFonts w:ascii="GHEA Grapalat" w:hAnsi="GHEA Grapalat"/>
                <w:sz w:val="18"/>
                <w:szCs w:val="18"/>
              </w:rPr>
              <w:lastRenderedPageBreak/>
              <w:t>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w:t>
            </w:r>
            <w:r w:rsidRPr="00B138F3">
              <w:rPr>
                <w:rFonts w:ascii="GHEA Grapalat" w:hAnsi="GHEA Grapalat"/>
                <w:sz w:val="18"/>
                <w:szCs w:val="18"/>
              </w:rPr>
              <w:lastRenderedPageBreak/>
              <w:t>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при наличии печати, когда плательщик представляет Требование в бумажной форме</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w:t>
            </w:r>
            <w:r w:rsidRPr="00B138F3">
              <w:rPr>
                <w:rFonts w:ascii="GHEA Grapalat" w:hAnsi="GHEA Grapalat"/>
                <w:sz w:val="18"/>
                <w:szCs w:val="18"/>
              </w:rPr>
              <w:lastRenderedPageBreak/>
              <w:t xml:space="preserve">плательщика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штамп проставляется на </w:t>
            </w:r>
            <w:r w:rsidRPr="00B138F3">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817EC3" w:rsidRDefault="00817EC3" w:rsidP="00B46D58">
      <w:pPr>
        <w:pStyle w:val="BodyTextIndent3"/>
        <w:widowControl w:val="0"/>
        <w:spacing w:after="160" w:line="240" w:lineRule="auto"/>
        <w:jc w:val="right"/>
        <w:rPr>
          <w:rFonts w:ascii="GHEA Grapalat" w:hAnsi="GHEA Grapalat"/>
          <w:b/>
          <w:sz w:val="24"/>
          <w:szCs w:val="24"/>
        </w:rPr>
      </w:pPr>
    </w:p>
    <w:p w:rsidR="00071D1C" w:rsidRPr="00B138F3" w:rsidRDefault="00B2572B"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 xml:space="preserve">Приложение № </w:t>
      </w:r>
      <w:r w:rsidR="004A51CE" w:rsidRPr="00B138F3">
        <w:rPr>
          <w:rFonts w:ascii="GHEA Grapalat" w:hAnsi="GHEA Grapalat"/>
          <w:b/>
          <w:sz w:val="24"/>
          <w:szCs w:val="24"/>
        </w:rPr>
        <w:t>6</w:t>
      </w:r>
    </w:p>
    <w:p w:rsidR="008D352C" w:rsidRPr="00B138F3" w:rsidRDefault="00071D1C" w:rsidP="00A04B1C">
      <w:pPr>
        <w:pStyle w:val="BodyTextIndent3"/>
        <w:widowControl w:val="0"/>
        <w:spacing w:after="160" w:line="240" w:lineRule="auto"/>
        <w:jc w:val="right"/>
        <w:rPr>
          <w:rFonts w:ascii="GHEA Grapalat" w:hAnsi="GHEA Grapalat"/>
          <w:i/>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A04B1C">
        <w:rPr>
          <w:rFonts w:ascii="GHEA Grapalat" w:hAnsi="GHEA Grapalat"/>
          <w:sz w:val="24"/>
          <w:szCs w:val="24"/>
        </w:rPr>
        <w:t>"</w:t>
      </w:r>
      <w:r w:rsidR="00B11C97">
        <w:rPr>
          <w:rFonts w:ascii="GHEA Grapalat" w:hAnsi="GHEA Grapalat"/>
          <w:b/>
          <w:sz w:val="24"/>
          <w:szCs w:val="24"/>
        </w:rPr>
        <w:t xml:space="preserve">HHPK-GHAPDZB- </w:t>
      </w:r>
      <w:r w:rsidR="00147414">
        <w:rPr>
          <w:rFonts w:ascii="GHEA Grapalat" w:hAnsi="GHEA Grapalat"/>
          <w:b/>
          <w:sz w:val="24"/>
          <w:szCs w:val="24"/>
        </w:rPr>
        <w:t>09/21</w:t>
      </w:r>
      <w:r w:rsidR="00A04B1C">
        <w:rPr>
          <w:rFonts w:ascii="GHEA Grapalat" w:hAnsi="GHEA Grapalat"/>
          <w:sz w:val="24"/>
          <w:szCs w:val="24"/>
        </w:rPr>
        <w:t>"</w:t>
      </w: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2"/>
        <w:gridCol w:w="4600"/>
      </w:tblGrid>
      <w:tr w:rsidR="00F15CED" w:rsidRPr="00B138F3" w:rsidTr="00817EC3">
        <w:tc>
          <w:tcPr>
            <w:tcW w:w="4602" w:type="dxa"/>
          </w:tcPr>
          <w:p w:rsidR="00F15CED" w:rsidRPr="00817EC3" w:rsidRDefault="00F83E0A" w:rsidP="00B46D58">
            <w:pPr>
              <w:widowControl w:val="0"/>
              <w:spacing w:after="160"/>
              <w:rPr>
                <w:rFonts w:ascii="GHEA Grapalat" w:hAnsi="GHEA Grapalat" w:cs="Sylfaen"/>
                <w:lang w:val="hy-AM"/>
              </w:rPr>
            </w:pPr>
            <w:r w:rsidRPr="00B138F3">
              <w:rPr>
                <w:rFonts w:ascii="GHEA Grapalat" w:hAnsi="GHEA Grapalat"/>
                <w:lang w:val="en-US"/>
              </w:rPr>
              <w:tab/>
            </w:r>
            <w:r w:rsidR="00817EC3" w:rsidRPr="00B138F3">
              <w:rPr>
                <w:rFonts w:ascii="GHEA Grapalat" w:hAnsi="GHEA Grapalat"/>
              </w:rPr>
              <w:t>Г</w:t>
            </w:r>
            <w:r w:rsidR="00817EC3">
              <w:rPr>
                <w:rFonts w:ascii="GHEA Grapalat" w:hAnsi="GHEA Grapalat"/>
                <w:lang w:val="hy-AM"/>
              </w:rPr>
              <w:t>. Ереван</w:t>
            </w:r>
          </w:p>
        </w:tc>
        <w:tc>
          <w:tcPr>
            <w:tcW w:w="4600" w:type="dxa"/>
          </w:tcPr>
          <w:p w:rsidR="00F15CED" w:rsidRPr="00817EC3" w:rsidRDefault="00F15CED" w:rsidP="00817EC3">
            <w:pPr>
              <w:widowControl w:val="0"/>
              <w:spacing w:after="160"/>
              <w:jc w:val="right"/>
              <w:rPr>
                <w:rFonts w:ascii="GHEA Grapalat" w:hAnsi="GHEA Grapalat" w:cs="Sylfaen"/>
              </w:rPr>
            </w:pPr>
            <w:r w:rsidRPr="00B138F3">
              <w:rPr>
                <w:rFonts w:ascii="GHEA Grapalat" w:hAnsi="GHEA Grapalat"/>
              </w:rPr>
              <w:t>"</w:t>
            </w:r>
            <w:r w:rsidR="00F83E0A" w:rsidRPr="00817EC3">
              <w:rPr>
                <w:rFonts w:ascii="GHEA Grapalat" w:hAnsi="GHEA Grapalat"/>
              </w:rPr>
              <w:tab/>
            </w:r>
            <w:r w:rsidRPr="00B138F3">
              <w:rPr>
                <w:rFonts w:ascii="GHEA Grapalat" w:hAnsi="GHEA Grapalat"/>
              </w:rPr>
              <w:t xml:space="preserve">" </w:t>
            </w:r>
            <w:r w:rsidR="00F83E0A" w:rsidRPr="00817EC3">
              <w:rPr>
                <w:rFonts w:ascii="GHEA Grapalat" w:hAnsi="GHEA Grapalat"/>
              </w:rPr>
              <w:tab/>
            </w:r>
            <w:r w:rsidRPr="00817EC3">
              <w:rPr>
                <w:rFonts w:ascii="GHEA Grapalat" w:hAnsi="GHEA Grapalat"/>
              </w:rPr>
              <w:t xml:space="preserve"> </w:t>
            </w:r>
            <w:r w:rsidRPr="00B138F3">
              <w:rPr>
                <w:rFonts w:ascii="GHEA Grapalat" w:hAnsi="GHEA Grapalat"/>
              </w:rPr>
              <w:t>20</w:t>
            </w:r>
            <w:r w:rsidR="00817EC3">
              <w:rPr>
                <w:rFonts w:ascii="GHEA Grapalat" w:hAnsi="GHEA Grapalat"/>
                <w:lang w:val="hy-AM"/>
              </w:rPr>
              <w:t>21</w:t>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071D1C" w:rsidRPr="00B138F3" w:rsidRDefault="006B3AE3" w:rsidP="00B46D58">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Отказываться от товара в случае непоставки товара Продавцом в</w:t>
      </w:r>
      <w:r w:rsidR="005250C2" w:rsidRPr="00B138F3">
        <w:rPr>
          <w:rFonts w:ascii="Courier New" w:hAnsi="Courier New" w:cs="Courier New"/>
          <w:lang w:val="en-US"/>
        </w:rPr>
        <w:t> </w:t>
      </w:r>
      <w:r w:rsidRPr="00B138F3">
        <w:rPr>
          <w:rFonts w:ascii="GHEA Grapalat" w:hAnsi="GHEA Grapalat"/>
        </w:rPr>
        <w:t xml:space="preserve">установленный договором срок, если сроки поставки были нарушены более чем на </w:t>
      </w:r>
      <w:r w:rsidR="00FB3D31">
        <w:rPr>
          <w:rFonts w:ascii="GHEA Grapalat" w:hAnsi="GHEA Grapalat"/>
          <w:lang w:val="hy-AM"/>
        </w:rPr>
        <w:t xml:space="preserve">10 </w:t>
      </w:r>
      <w:r w:rsidRPr="00B138F3">
        <w:rPr>
          <w:rFonts w:ascii="GHEA Grapalat" w:hAnsi="GHEA Grapalat"/>
        </w:rPr>
        <w:t>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 xml:space="preserve">отказываться от исполнения договора и требовать возврата уплаченной за </w:t>
      </w:r>
      <w:r w:rsidRPr="00B138F3">
        <w:rPr>
          <w:rFonts w:ascii="GHEA Grapalat" w:hAnsi="GHEA Grapalat"/>
        </w:rPr>
        <w:lastRenderedPageBreak/>
        <w:t>товар суммы.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восполнения недопереданного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сроки поставки товара нарушены более чем на </w:t>
      </w:r>
      <w:r w:rsidR="00FB3D31">
        <w:rPr>
          <w:rFonts w:ascii="GHEA Grapalat" w:hAnsi="GHEA Grapalat"/>
          <w:lang w:val="hy-AM"/>
        </w:rPr>
        <w:t xml:space="preserve">10 </w:t>
      </w:r>
      <w:r w:rsidRPr="00B138F3">
        <w:rPr>
          <w:rFonts w:ascii="GHEA Grapalat" w:hAnsi="GHEA Grapalat"/>
        </w:rPr>
        <w:t>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В случае отказа в соответствии с договором от переданного Продавцом </w:t>
      </w:r>
      <w:r w:rsidRPr="00B138F3">
        <w:rPr>
          <w:rFonts w:ascii="GHEA Grapalat" w:hAnsi="GHEA Grapalat"/>
        </w:rPr>
        <w:lastRenderedPageBreak/>
        <w:t>товара обеспечивать ответственное хранение этого товара и незамедлительно уведомлять об этом Продавца.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также предусмотренную пунктом 6.5 договора пеню.</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 xml:space="preserve">Забирать обратно товар, принятый Покупателем в соответствии с пунктом 2.2.2 договора на ответственное хранение, или в разумный срок </w:t>
      </w:r>
      <w:r w:rsidRPr="00B138F3">
        <w:rPr>
          <w:rFonts w:ascii="GHEA Grapalat" w:hAnsi="GHEA Grapalat"/>
        </w:rPr>
        <w:lastRenderedPageBreak/>
        <w:t>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D043FA" w:rsidRPr="00B138F3">
        <w:rPr>
          <w:rStyle w:val="FootnoteReference"/>
          <w:rFonts w:ascii="GHEA Grapalat" w:hAnsi="GHEA Grapalat"/>
        </w:rPr>
        <w:footnoteReference w:customMarkFollows="1" w:id="11"/>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311468" w:rsidRPr="00734464" w:rsidRDefault="00311468" w:rsidP="00311468">
      <w:pPr>
        <w:widowControl w:val="0"/>
        <w:tabs>
          <w:tab w:val="left" w:pos="1134"/>
        </w:tabs>
        <w:ind w:firstLine="567"/>
        <w:jc w:val="both"/>
        <w:rPr>
          <w:rFonts w:ascii="GHEA Grapalat" w:hAnsi="GHEA Grapalat" w:cs="Sylfaen"/>
          <w:b/>
          <w:i/>
          <w:u w:val="single"/>
          <w:lang w:val="hy-AM"/>
        </w:rPr>
      </w:pPr>
      <w:r w:rsidRPr="00734464">
        <w:rPr>
          <w:rFonts w:ascii="GHEA Grapalat" w:hAnsi="GHEA Grapalat"/>
        </w:rPr>
        <w:t>3.3.</w:t>
      </w:r>
      <w:r w:rsidRPr="00734464">
        <w:rPr>
          <w:rFonts w:ascii="GHEA Grapalat" w:hAnsi="GHEA Grapalat"/>
        </w:rPr>
        <w:tab/>
      </w:r>
      <w:r w:rsidRPr="00734464">
        <w:rPr>
          <w:rFonts w:ascii="GHEA Grapalat" w:hAnsi="GHEA Grapalat"/>
          <w:b/>
        </w:rPr>
        <w:t>Покупатель платит наличными в драмах за поставленный ему товар, перечисляя средства на счет Продавца. Перевод средств осуществляется на основании протокола передачи в размерах и в сроки, указанные в договоре (соглашении) о графике платежей. Если запись составляется после 20 числа этого месяца, и средства указаны в графике платежей за этот месяц, платеж должен быть произведен в течение 30 рабочих дней, но не позднее 25 декабря этого года.</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9E45F3"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Для товаров, являющихся основным средством, гарантийным сроком устанавливается </w:t>
      </w:r>
      <w:r w:rsidR="00FB3D31">
        <w:rPr>
          <w:rFonts w:ascii="GHEA Grapalat" w:hAnsi="GHEA Grapalat"/>
          <w:lang w:val="hy-AM"/>
        </w:rPr>
        <w:t>365</w:t>
      </w:r>
      <w:r w:rsidRPr="00B138F3">
        <w:rPr>
          <w:rFonts w:ascii="GHEA Grapalat" w:hAnsi="GHEA Grapalat"/>
        </w:rPr>
        <w:t xml:space="preserve"> календарных дней со дня, следующего за днем принятия товара Покупателем.</w:t>
      </w:r>
      <w:r w:rsidR="00AA7117" w:rsidRPr="00B138F3">
        <w:rPr>
          <w:rFonts w:ascii="GHEA Grapalat" w:hAnsi="GHEA Grapalat"/>
        </w:rPr>
        <w:t xml:space="preserve"> </w:t>
      </w:r>
      <w:r w:rsidRPr="00B138F3">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p>
    <w:p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w:t>
      </w:r>
      <w:r w:rsidR="00FB3D31">
        <w:rPr>
          <w:rFonts w:ascii="GHEA Grapalat" w:hAnsi="GHEA Grapalat"/>
          <w:lang w:val="hy-AM"/>
        </w:rPr>
        <w:t>2</w:t>
      </w:r>
      <w:r>
        <w:rPr>
          <w:rFonts w:ascii="GHEA Grapalat" w:hAnsi="GHEA Grapalat"/>
        </w:rPr>
        <w:t xml:space="preserve">.1) и </w:t>
      </w:r>
      <w:r w:rsidR="00FB3D31">
        <w:rPr>
          <w:rFonts w:ascii="GHEA Grapalat" w:hAnsi="GHEA Grapalat"/>
          <w:lang w:val="hy-AM"/>
        </w:rPr>
        <w:t>2</w:t>
      </w:r>
      <w:r>
        <w:rPr>
          <w:rFonts w:ascii="GHEA Grapalat" w:hAnsi="GHEA Grapalat"/>
        </w:rPr>
        <w:t xml:space="preserve"> экземпляр акта приема-передачи (Приложение № </w:t>
      </w:r>
      <w:r w:rsidR="00FB3D31">
        <w:rPr>
          <w:rFonts w:ascii="GHEA Grapalat" w:hAnsi="GHEA Grapalat"/>
          <w:lang w:val="hy-AM"/>
        </w:rPr>
        <w:t>2</w:t>
      </w:r>
      <w:r>
        <w:rPr>
          <w:rFonts w:ascii="GHEA Grapalat" w:hAnsi="GHEA Grapalat"/>
        </w:rPr>
        <w:t xml:space="preserve">). </w:t>
      </w:r>
    </w:p>
    <w:p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 xml:space="preserve">Покупатель в течение </w:t>
      </w:r>
      <w:r w:rsidR="00FB3D31">
        <w:rPr>
          <w:rFonts w:ascii="GHEA Grapalat" w:hAnsi="GHEA Grapalat"/>
          <w:lang w:val="hy-AM"/>
        </w:rPr>
        <w:t>2</w:t>
      </w:r>
      <w:r w:rsidR="00371CF8">
        <w:rPr>
          <w:rFonts w:ascii="GHEA Grapalat" w:hAnsi="GHEA Grapalat"/>
        </w:rPr>
        <w:t xml:space="preserve">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B46D58">
      <w:pPr>
        <w:widowControl w:val="0"/>
        <w:tabs>
          <w:tab w:val="left" w:pos="1134"/>
        </w:tabs>
        <w:spacing w:after="160"/>
        <w:ind w:firstLine="567"/>
        <w:jc w:val="both"/>
        <w:rPr>
          <w:rFonts w:ascii="GHEA Grapalat" w:hAnsi="GHEA Grapalat"/>
        </w:rPr>
      </w:pPr>
    </w:p>
    <w:p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FootnoteReference"/>
          <w:rFonts w:ascii="GHEA Grapalat" w:hAnsi="GHEA Grapalat"/>
        </w:rPr>
        <w:footnoteReference w:customMarkFollows="1" w:id="12"/>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w:t>
      </w:r>
      <w:r w:rsidR="00DF0BD2" w:rsidRPr="00B138F3">
        <w:rPr>
          <w:rFonts w:ascii="GHEA Grapalat" w:hAnsi="GHEA Grapalat"/>
        </w:rPr>
        <w:lastRenderedPageBreak/>
        <w:t>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B46D58">
      <w:pPr>
        <w:rPr>
          <w:rFonts w:ascii="GHEA Grapalat" w:hAnsi="GHEA Grapalat"/>
          <w:lang w:val="hy-AM"/>
        </w:rPr>
      </w:pPr>
    </w:p>
    <w:p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0867B9" w:rsidRDefault="0094684E" w:rsidP="00B46D58">
      <w:pPr>
        <w:widowControl w:val="0"/>
        <w:spacing w:after="160"/>
        <w:jc w:val="center"/>
        <w:rPr>
          <w:rFonts w:ascii="GHEA Grapalat" w:hAnsi="GHEA Grapalat"/>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138F3">
        <w:rPr>
          <w:rStyle w:val="FootnoteReference"/>
          <w:rFonts w:ascii="GHEA Grapalat" w:hAnsi="GHEA Grapalat"/>
        </w:rPr>
        <w:footnoteReference w:customMarkFollows="1" w:id="13"/>
        <w:t>21</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w:t>
      </w:r>
      <w:r w:rsidRPr="00B138F3">
        <w:rPr>
          <w:rFonts w:ascii="GHEA Grapalat" w:hAnsi="GHEA Grapalat"/>
        </w:rPr>
        <w:lastRenderedPageBreak/>
        <w:t>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FootnoteReference"/>
          <w:rFonts w:ascii="GHEA Grapalat" w:hAnsi="GHEA Grapalat"/>
        </w:rPr>
        <w:footnoteReference w:customMarkFollows="1" w:id="14"/>
        <w:t>22</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 xml:space="preserve">Если договор осуществляется посредством заключения договора о </w:t>
      </w:r>
      <w:r w:rsidRPr="00B138F3">
        <w:rPr>
          <w:rFonts w:ascii="GHEA Grapalat" w:hAnsi="GHEA Grapalat"/>
        </w:rPr>
        <w:lastRenderedPageBreak/>
        <w:t>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FootnoteReference"/>
          <w:rFonts w:ascii="GHEA Grapalat" w:hAnsi="GHEA Grapalat"/>
        </w:rPr>
        <w:footnoteReference w:customMarkFollows="1" w:id="15"/>
        <w:t>23</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B138F3">
        <w:rPr>
          <w:rFonts w:ascii="GHEA Grapalat" w:hAnsi="GHEA Grapalat"/>
        </w:rPr>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lastRenderedPageBreak/>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 xml:space="preserve">_ страницах, заключается в двух экземплярах, имеющих равную юридическую силу, каждой стороне предоставляется по одному экземпляру. Приложения </w:t>
      </w:r>
      <w:r w:rsidR="00311468" w:rsidRPr="00311468">
        <w:rPr>
          <w:rFonts w:ascii="GHEA Grapalat" w:hAnsi="GHEA Grapalat"/>
        </w:rPr>
        <w:t xml:space="preserve">N 1, N 1.1, N 2 </w:t>
      </w:r>
      <w:r w:rsidR="00311468">
        <w:rPr>
          <w:rFonts w:ascii="GHEA Grapalat" w:hAnsi="GHEA Grapalat"/>
          <w:lang w:val="hy-AM"/>
        </w:rPr>
        <w:t>и</w:t>
      </w:r>
      <w:r w:rsidR="00311468" w:rsidRPr="00311468">
        <w:rPr>
          <w:rFonts w:ascii="GHEA Grapalat" w:hAnsi="GHEA Grapalat"/>
        </w:rPr>
        <w:t xml:space="preserve"> N 2.1 </w:t>
      </w:r>
      <w:r w:rsidRPr="00311468">
        <w:rPr>
          <w:rFonts w:ascii="GHEA Grapalat" w:hAnsi="GHEA Grapalat"/>
        </w:rPr>
        <w:t>к</w:t>
      </w:r>
      <w:r w:rsidR="00E95CE6" w:rsidRPr="00311468">
        <w:rPr>
          <w:rFonts w:ascii="Calibri" w:hAnsi="Calibri" w:cs="Calibri"/>
        </w:rPr>
        <w:t> </w:t>
      </w:r>
      <w:r w:rsidRPr="00311468">
        <w:rPr>
          <w:rFonts w:ascii="GHEA Grapalat" w:hAnsi="GHEA Grapalat"/>
        </w:rPr>
        <w:t>договору</w:t>
      </w:r>
      <w:r w:rsidRPr="00B138F3">
        <w:rPr>
          <w:rFonts w:ascii="GHEA Grapalat" w:hAnsi="GHEA Grapalat"/>
        </w:rPr>
        <w:t xml:space="preserve"> считаются неотъемлемой частью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071D1C" w:rsidRPr="00FB3D31" w:rsidRDefault="00071D1C" w:rsidP="00B46D58">
      <w:pPr>
        <w:widowControl w:val="0"/>
        <w:tabs>
          <w:tab w:val="left" w:pos="1276"/>
        </w:tabs>
        <w:spacing w:after="160"/>
        <w:ind w:firstLine="567"/>
        <w:jc w:val="both"/>
        <w:rPr>
          <w:rFonts w:ascii="GHEA Grapalat" w:hAnsi="GHEA Grapalat"/>
          <w:b/>
        </w:rPr>
      </w:pPr>
      <w:r w:rsidRPr="00FB3D31">
        <w:rPr>
          <w:rFonts w:ascii="GHEA Grapalat" w:hAnsi="GHEA Grapalat"/>
          <w:b/>
        </w:rPr>
        <w:t>8.1</w:t>
      </w:r>
      <w:r w:rsidR="003A734A" w:rsidRPr="00FB3D31">
        <w:rPr>
          <w:rFonts w:ascii="GHEA Grapalat" w:hAnsi="GHEA Grapalat"/>
          <w:b/>
        </w:rPr>
        <w:t>5.</w:t>
      </w:r>
      <w:r w:rsidR="003A734A" w:rsidRPr="00FB3D31">
        <w:rPr>
          <w:rFonts w:ascii="GHEA Grapalat" w:hAnsi="GHEA Grapalat"/>
          <w:b/>
        </w:rPr>
        <w:tab/>
      </w:r>
      <w:r w:rsidRPr="00FB3D31">
        <w:rPr>
          <w:rFonts w:ascii="GHEA Grapalat" w:hAnsi="GHEA Grapalat"/>
          <w:b/>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w:t>
      </w:r>
      <w:r w:rsidR="003839FF" w:rsidRPr="00FB3D31">
        <w:rPr>
          <w:rFonts w:ascii="GHEA Grapalat" w:hAnsi="GHEA Grapalat"/>
          <w:b/>
        </w:rPr>
        <w:t>двадцатипя</w:t>
      </w:r>
      <w:r w:rsidRPr="00FB3D31">
        <w:rPr>
          <w:rFonts w:ascii="GHEA Grapalat" w:hAnsi="GHEA Grapalat"/>
          <w:b/>
        </w:rPr>
        <w:t xml:space="preserve">тикратный размер базовой единицы закупок, то Покупателем будет заключенo соглашение в случае, если </w:t>
      </w:r>
      <w:r w:rsidR="009673B8" w:rsidRPr="00FB3D31">
        <w:rPr>
          <w:rFonts w:ascii="GHEA Grapalat" w:hAnsi="GHEA Grapalat"/>
          <w:b/>
        </w:rPr>
        <w:t xml:space="preserve">представленные </w:t>
      </w:r>
      <w:r w:rsidRPr="00FB3D31">
        <w:rPr>
          <w:rFonts w:ascii="GHEA Grapalat" w:hAnsi="GHEA Grapalat"/>
          <w:b/>
        </w:rPr>
        <w:t xml:space="preserve">Продавцом в виде неустойки </w:t>
      </w:r>
      <w:r w:rsidR="009673B8" w:rsidRPr="00FB3D31">
        <w:rPr>
          <w:rFonts w:ascii="GHEA Grapalat" w:hAnsi="GHEA Grapalat"/>
          <w:b/>
        </w:rPr>
        <w:t xml:space="preserve">обеспечения квалификации и </w:t>
      </w:r>
      <w:r w:rsidRPr="00FB3D31">
        <w:rPr>
          <w:rFonts w:ascii="GHEA Grapalat" w:hAnsi="GHEA Grapalat"/>
          <w:b/>
        </w:rPr>
        <w:t>договора в размере предусмот</w:t>
      </w:r>
      <w:r w:rsidR="008707D8" w:rsidRPr="00FB3D31">
        <w:rPr>
          <w:rFonts w:ascii="GHEA Grapalat" w:hAnsi="GHEA Grapalat"/>
          <w:b/>
        </w:rPr>
        <w:t>ренных финансовых средств заменяю</w:t>
      </w:r>
      <w:r w:rsidRPr="00FB3D31">
        <w:rPr>
          <w:rFonts w:ascii="GHEA Grapalat" w:hAnsi="GHEA Grapalat"/>
          <w:b/>
        </w:rPr>
        <w:t xml:space="preserve">тся гарантией или наличными деньгами, с учетом требований абзаца "б" подпункта </w:t>
      </w:r>
      <w:r w:rsidR="000B33B2" w:rsidRPr="00FB3D31">
        <w:rPr>
          <w:rFonts w:ascii="GHEA Grapalat" w:hAnsi="GHEA Grapalat"/>
          <w:b/>
        </w:rPr>
        <w:t xml:space="preserve">17 </w:t>
      </w:r>
      <w:r w:rsidRPr="00FB3D31">
        <w:rPr>
          <w:rFonts w:ascii="GHEA Grapalat" w:hAnsi="GHEA Grapalat"/>
          <w:b/>
        </w:rPr>
        <w:t xml:space="preserve">пункта 32 Приложения № </w:t>
      </w:r>
      <w:r w:rsidR="006E50E4" w:rsidRPr="00FB3D31">
        <w:rPr>
          <w:rFonts w:ascii="GHEA Grapalat" w:hAnsi="GHEA Grapalat"/>
          <w:b/>
        </w:rPr>
        <w:t>1</w:t>
      </w:r>
      <w:r w:rsidR="006E50E4" w:rsidRPr="00FB3D31">
        <w:rPr>
          <w:rFonts w:ascii="GHEA Grapalat" w:hAnsi="GHEA Grapalat"/>
          <w:b/>
          <w:lang w:val="hy-AM"/>
        </w:rPr>
        <w:t xml:space="preserve"> </w:t>
      </w:r>
      <w:r w:rsidRPr="00FB3D31">
        <w:rPr>
          <w:rFonts w:ascii="GHEA Grapalat" w:hAnsi="GHEA Grapalat"/>
          <w:b/>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FB3D31">
        <w:rPr>
          <w:rFonts w:ascii="GHEA Grapalat" w:hAnsi="GHEA Grapalat"/>
          <w:b/>
        </w:rPr>
        <w:t xml:space="preserve">обеспечений квалификации и </w:t>
      </w:r>
      <w:r w:rsidRPr="00FB3D31">
        <w:rPr>
          <w:rFonts w:ascii="GHEA Grapalat" w:hAnsi="GHEA Grapalat"/>
          <w:b/>
        </w:rPr>
        <w:t xml:space="preserve">договора </w:t>
      </w:r>
      <w:r w:rsidR="00CD7A4F" w:rsidRPr="00FB3D31">
        <w:rPr>
          <w:rFonts w:ascii="GHEA Grapalat" w:hAnsi="GHEA Grapalat"/>
          <w:b/>
        </w:rPr>
        <w:t xml:space="preserve">представленных </w:t>
      </w:r>
      <w:r w:rsidRPr="00FB3D31">
        <w:rPr>
          <w:rFonts w:ascii="GHEA Grapalat" w:hAnsi="GHEA Grapalat"/>
          <w:b/>
        </w:rPr>
        <w:t xml:space="preserve">в виде неустойки, также представляет Покупателю </w:t>
      </w:r>
      <w:r w:rsidR="00CD7A4F" w:rsidRPr="00FB3D31">
        <w:rPr>
          <w:rFonts w:ascii="GHEA Grapalat" w:hAnsi="GHEA Grapalat"/>
          <w:b/>
        </w:rPr>
        <w:t xml:space="preserve">новые обеспечения </w:t>
      </w:r>
      <w:r w:rsidRPr="00FB3D31">
        <w:rPr>
          <w:rFonts w:ascii="GHEA Grapalat" w:hAnsi="GHEA Grapalat"/>
          <w:b/>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FB3D31">
        <w:rPr>
          <w:rStyle w:val="FootnoteReference"/>
          <w:rFonts w:ascii="GHEA Grapalat" w:hAnsi="GHEA Grapalat"/>
          <w:b/>
        </w:rPr>
        <w:footnoteReference w:customMarkFollows="1" w:id="16"/>
        <w:t>24</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rsidTr="0016519F">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382B60" w:rsidRDefault="00382B60" w:rsidP="00B46D58">
      <w:pPr>
        <w:widowControl w:val="0"/>
        <w:spacing w:after="160"/>
        <w:ind w:firstLine="567"/>
        <w:jc w:val="both"/>
        <w:rPr>
          <w:rFonts w:ascii="GHEA Grapalat" w:hAnsi="GHEA Grapalat"/>
          <w:i/>
          <w:lang w:val="hy-AM"/>
        </w:rPr>
      </w:pP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 xml:space="preserve">противоречащие </w:t>
      </w:r>
      <w:r w:rsidRPr="00B138F3">
        <w:rPr>
          <w:rFonts w:ascii="GHEA Grapalat" w:hAnsi="GHEA Grapalat"/>
          <w:i/>
        </w:rPr>
        <w:lastRenderedPageBreak/>
        <w:t>законодательству Республики Армения положения.</w:t>
      </w:r>
    </w:p>
    <w:p w:rsidR="00071D1C" w:rsidRPr="00B138F3" w:rsidRDefault="00071D1C" w:rsidP="00B46D58">
      <w:pPr>
        <w:widowControl w:val="0"/>
        <w:spacing w:after="160"/>
        <w:rPr>
          <w:rFonts w:ascii="GHEA Grapalat" w:hAnsi="GHEA Grapalat"/>
        </w:rPr>
      </w:pPr>
    </w:p>
    <w:p w:rsidR="00071D1C" w:rsidRPr="00382B60" w:rsidRDefault="00071D1C" w:rsidP="00B46D58">
      <w:pPr>
        <w:widowControl w:val="0"/>
        <w:spacing w:after="160"/>
        <w:jc w:val="right"/>
        <w:rPr>
          <w:rFonts w:ascii="GHEA Grapalat" w:hAnsi="GHEA Grapalat"/>
        </w:rPr>
        <w:sectPr w:rsidR="00071D1C" w:rsidRPr="00382B60" w:rsidSect="00817EC3">
          <w:footerReference w:type="default" r:id="rId10"/>
          <w:footnotePr>
            <w:pos w:val="beneathText"/>
          </w:footnotePr>
          <w:pgSz w:w="11906" w:h="16838" w:code="9"/>
          <w:pgMar w:top="450" w:right="1286" w:bottom="1418" w:left="1418"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FootnoteReference"/>
          <w:rFonts w:ascii="GHEA Grapalat" w:hAnsi="GHEA Grapalat"/>
        </w:rPr>
        <w:footnoteReference w:customMarkFollows="1" w:id="17"/>
        <w:t>*</w:t>
      </w:r>
    </w:p>
    <w:p w:rsidR="00071D1C"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6200" w:type="dxa"/>
        <w:tblInd w:w="-1175" w:type="dxa"/>
        <w:tblLook w:val="04A0" w:firstRow="1" w:lastRow="0" w:firstColumn="1" w:lastColumn="0" w:noHBand="0" w:noVBand="1"/>
      </w:tblPr>
      <w:tblGrid>
        <w:gridCol w:w="584"/>
        <w:gridCol w:w="1483"/>
        <w:gridCol w:w="2336"/>
        <w:gridCol w:w="3258"/>
        <w:gridCol w:w="1270"/>
        <w:gridCol w:w="1360"/>
        <w:gridCol w:w="1036"/>
        <w:gridCol w:w="1760"/>
        <w:gridCol w:w="1325"/>
        <w:gridCol w:w="1788"/>
      </w:tblGrid>
      <w:tr w:rsidR="00FB686C" w:rsidTr="003A31A1">
        <w:trPr>
          <w:trHeight w:val="20"/>
        </w:trPr>
        <w:tc>
          <w:tcPr>
            <w:tcW w:w="16200" w:type="dxa"/>
            <w:gridSpan w:val="10"/>
            <w:tcBorders>
              <w:top w:val="single" w:sz="4" w:space="0" w:color="auto"/>
              <w:left w:val="single" w:sz="4" w:space="0" w:color="auto"/>
              <w:bottom w:val="single" w:sz="4" w:space="0" w:color="auto"/>
              <w:right w:val="single" w:sz="4" w:space="0" w:color="auto"/>
            </w:tcBorders>
            <w:shd w:val="clear" w:color="000000" w:fill="FFFFFF"/>
            <w:vAlign w:val="center"/>
            <w:hideMark/>
          </w:tcPr>
          <w:p w:rsidR="00FB686C" w:rsidRDefault="00FB686C">
            <w:pPr>
              <w:jc w:val="center"/>
              <w:rPr>
                <w:rFonts w:ascii="GHEA Grapalat" w:hAnsi="GHEA Grapalat" w:cs="Calibri"/>
                <w:sz w:val="22"/>
                <w:szCs w:val="22"/>
              </w:rPr>
            </w:pPr>
            <w:r>
              <w:rPr>
                <w:rFonts w:ascii="GHEA Grapalat" w:hAnsi="GHEA Grapalat" w:cs="Calibri"/>
                <w:sz w:val="22"/>
                <w:szCs w:val="22"/>
              </w:rPr>
              <w:t>Товар</w:t>
            </w:r>
          </w:p>
        </w:tc>
      </w:tr>
      <w:tr w:rsidR="00FB686C" w:rsidTr="002237FC">
        <w:trPr>
          <w:trHeight w:val="20"/>
        </w:trPr>
        <w:tc>
          <w:tcPr>
            <w:tcW w:w="584"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FB686C" w:rsidRDefault="00FB686C">
            <w:pPr>
              <w:jc w:val="center"/>
              <w:rPr>
                <w:rFonts w:ascii="GHEA Grapalat" w:hAnsi="GHEA Grapalat" w:cs="Calibri"/>
                <w:sz w:val="22"/>
                <w:szCs w:val="22"/>
              </w:rPr>
            </w:pPr>
            <w:r>
              <w:rPr>
                <w:rFonts w:ascii="GHEA Grapalat" w:hAnsi="GHEA Grapalat" w:cs="Calibri"/>
                <w:sz w:val="22"/>
                <w:szCs w:val="22"/>
              </w:rPr>
              <w:t>N/N</w:t>
            </w:r>
          </w:p>
        </w:tc>
        <w:tc>
          <w:tcPr>
            <w:tcW w:w="1483" w:type="dxa"/>
            <w:vMerge w:val="restart"/>
            <w:tcBorders>
              <w:top w:val="nil"/>
              <w:left w:val="single" w:sz="4" w:space="0" w:color="auto"/>
              <w:bottom w:val="single" w:sz="4" w:space="0" w:color="000000"/>
              <w:right w:val="single" w:sz="4" w:space="0" w:color="auto"/>
            </w:tcBorders>
            <w:shd w:val="clear" w:color="000000" w:fill="FFFFFF"/>
            <w:vAlign w:val="center"/>
            <w:hideMark/>
          </w:tcPr>
          <w:p w:rsidR="00FB686C" w:rsidRDefault="00FB686C">
            <w:pPr>
              <w:jc w:val="center"/>
              <w:rPr>
                <w:rFonts w:ascii="GHEA Grapalat" w:hAnsi="GHEA Grapalat" w:cs="Calibri"/>
                <w:sz w:val="22"/>
                <w:szCs w:val="22"/>
              </w:rPr>
            </w:pPr>
            <w:r>
              <w:rPr>
                <w:rFonts w:ascii="GHEA Grapalat" w:hAnsi="GHEA Grapalat" w:cs="Calibri"/>
                <w:sz w:val="22"/>
                <w:szCs w:val="22"/>
              </w:rPr>
              <w:t>GMA код (CPV)</w:t>
            </w:r>
          </w:p>
        </w:tc>
        <w:tc>
          <w:tcPr>
            <w:tcW w:w="233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FB686C" w:rsidRDefault="00FB686C">
            <w:pPr>
              <w:jc w:val="center"/>
              <w:rPr>
                <w:rFonts w:ascii="GHEA Grapalat" w:hAnsi="GHEA Grapalat" w:cs="Calibri"/>
                <w:sz w:val="22"/>
                <w:szCs w:val="22"/>
              </w:rPr>
            </w:pPr>
            <w:r>
              <w:rPr>
                <w:rFonts w:ascii="GHEA Grapalat" w:hAnsi="GHEA Grapalat" w:cs="Calibri"/>
                <w:sz w:val="22"/>
                <w:szCs w:val="22"/>
              </w:rPr>
              <w:t>Наименование</w:t>
            </w:r>
          </w:p>
        </w:tc>
        <w:tc>
          <w:tcPr>
            <w:tcW w:w="3258" w:type="dxa"/>
            <w:vMerge w:val="restart"/>
            <w:tcBorders>
              <w:top w:val="nil"/>
              <w:left w:val="single" w:sz="4" w:space="0" w:color="auto"/>
              <w:bottom w:val="single" w:sz="4" w:space="0" w:color="000000"/>
              <w:right w:val="single" w:sz="4" w:space="0" w:color="auto"/>
            </w:tcBorders>
            <w:shd w:val="clear" w:color="000000" w:fill="FFFFFF"/>
            <w:vAlign w:val="center"/>
            <w:hideMark/>
          </w:tcPr>
          <w:p w:rsidR="00FB686C" w:rsidRDefault="00FB686C">
            <w:pPr>
              <w:jc w:val="center"/>
              <w:rPr>
                <w:rFonts w:ascii="GHEA Grapalat" w:hAnsi="GHEA Grapalat" w:cs="Calibri"/>
                <w:sz w:val="22"/>
                <w:szCs w:val="22"/>
              </w:rPr>
            </w:pPr>
            <w:r>
              <w:rPr>
                <w:rFonts w:ascii="GHEA Grapalat" w:hAnsi="GHEA Grapalat" w:cs="Calibri"/>
                <w:sz w:val="22"/>
                <w:szCs w:val="22"/>
              </w:rPr>
              <w:t>Техническая характеристика товара</w:t>
            </w:r>
          </w:p>
        </w:tc>
        <w:tc>
          <w:tcPr>
            <w:tcW w:w="127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FB686C" w:rsidRDefault="00FB686C">
            <w:pPr>
              <w:jc w:val="center"/>
              <w:rPr>
                <w:rFonts w:ascii="GHEA Grapalat" w:hAnsi="GHEA Grapalat" w:cs="Calibri"/>
                <w:sz w:val="22"/>
                <w:szCs w:val="22"/>
              </w:rPr>
            </w:pPr>
            <w:r>
              <w:rPr>
                <w:rFonts w:ascii="GHEA Grapalat" w:hAnsi="GHEA Grapalat" w:cs="Calibri"/>
                <w:sz w:val="22"/>
                <w:szCs w:val="22"/>
              </w:rPr>
              <w:t>Единица измерения</w:t>
            </w:r>
          </w:p>
        </w:tc>
        <w:tc>
          <w:tcPr>
            <w:tcW w:w="136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FB686C" w:rsidRDefault="00FB686C">
            <w:pPr>
              <w:jc w:val="center"/>
              <w:rPr>
                <w:rFonts w:ascii="GHEA Grapalat" w:hAnsi="GHEA Grapalat" w:cs="Calibri"/>
                <w:sz w:val="22"/>
                <w:szCs w:val="22"/>
              </w:rPr>
            </w:pPr>
            <w:r>
              <w:rPr>
                <w:rFonts w:ascii="GHEA Grapalat" w:hAnsi="GHEA Grapalat" w:cs="Calibri"/>
                <w:sz w:val="22"/>
                <w:szCs w:val="22"/>
              </w:rPr>
              <w:t>Цена единицы</w:t>
            </w:r>
          </w:p>
        </w:tc>
        <w:tc>
          <w:tcPr>
            <w:tcW w:w="103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FB686C" w:rsidRDefault="00FB686C">
            <w:pPr>
              <w:jc w:val="center"/>
              <w:rPr>
                <w:rFonts w:ascii="GHEA Grapalat" w:hAnsi="GHEA Grapalat" w:cs="Calibri"/>
                <w:sz w:val="22"/>
                <w:szCs w:val="22"/>
              </w:rPr>
            </w:pPr>
            <w:r>
              <w:rPr>
                <w:rFonts w:ascii="GHEA Grapalat" w:hAnsi="GHEA Grapalat" w:cs="Calibri"/>
                <w:sz w:val="22"/>
                <w:szCs w:val="22"/>
              </w:rPr>
              <w:t>Общая цена</w:t>
            </w:r>
          </w:p>
        </w:tc>
        <w:tc>
          <w:tcPr>
            <w:tcW w:w="176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FB686C" w:rsidRDefault="00FB686C">
            <w:pPr>
              <w:jc w:val="center"/>
              <w:rPr>
                <w:rFonts w:ascii="GHEA Grapalat" w:hAnsi="GHEA Grapalat" w:cs="Calibri"/>
                <w:sz w:val="22"/>
                <w:szCs w:val="22"/>
              </w:rPr>
            </w:pPr>
            <w:r>
              <w:rPr>
                <w:rFonts w:ascii="GHEA Grapalat" w:hAnsi="GHEA Grapalat" w:cs="Calibri"/>
                <w:sz w:val="22"/>
                <w:szCs w:val="22"/>
              </w:rPr>
              <w:t>Общее количество</w:t>
            </w:r>
          </w:p>
        </w:tc>
        <w:tc>
          <w:tcPr>
            <w:tcW w:w="3113" w:type="dxa"/>
            <w:gridSpan w:val="2"/>
            <w:tcBorders>
              <w:top w:val="single" w:sz="4" w:space="0" w:color="auto"/>
              <w:left w:val="nil"/>
              <w:bottom w:val="single" w:sz="4" w:space="0" w:color="auto"/>
              <w:right w:val="single" w:sz="4" w:space="0" w:color="auto"/>
            </w:tcBorders>
            <w:shd w:val="clear" w:color="000000" w:fill="FFFFFF"/>
            <w:vAlign w:val="center"/>
            <w:hideMark/>
          </w:tcPr>
          <w:p w:rsidR="00FB686C" w:rsidRDefault="00FB686C">
            <w:pPr>
              <w:jc w:val="center"/>
              <w:rPr>
                <w:rFonts w:ascii="GHEA Grapalat" w:hAnsi="GHEA Grapalat" w:cs="Calibri"/>
                <w:sz w:val="22"/>
                <w:szCs w:val="22"/>
              </w:rPr>
            </w:pPr>
            <w:r>
              <w:rPr>
                <w:rFonts w:ascii="GHEA Grapalat" w:hAnsi="GHEA Grapalat" w:cs="Calibri"/>
                <w:sz w:val="22"/>
                <w:szCs w:val="22"/>
              </w:rPr>
              <w:t xml:space="preserve"> исполнения</w:t>
            </w:r>
          </w:p>
        </w:tc>
      </w:tr>
      <w:tr w:rsidR="00FB686C" w:rsidTr="002237FC">
        <w:trPr>
          <w:trHeight w:val="20"/>
        </w:trPr>
        <w:tc>
          <w:tcPr>
            <w:tcW w:w="584" w:type="dxa"/>
            <w:vMerge/>
            <w:tcBorders>
              <w:top w:val="nil"/>
              <w:left w:val="single" w:sz="4" w:space="0" w:color="auto"/>
              <w:bottom w:val="single" w:sz="4" w:space="0" w:color="000000"/>
              <w:right w:val="single" w:sz="4" w:space="0" w:color="auto"/>
            </w:tcBorders>
            <w:vAlign w:val="center"/>
            <w:hideMark/>
          </w:tcPr>
          <w:p w:rsidR="00FB686C" w:rsidRDefault="00FB686C">
            <w:pPr>
              <w:rPr>
                <w:rFonts w:ascii="GHEA Grapalat" w:hAnsi="GHEA Grapalat" w:cs="Calibri"/>
                <w:sz w:val="22"/>
                <w:szCs w:val="22"/>
              </w:rPr>
            </w:pPr>
          </w:p>
        </w:tc>
        <w:tc>
          <w:tcPr>
            <w:tcW w:w="1483" w:type="dxa"/>
            <w:vMerge/>
            <w:tcBorders>
              <w:top w:val="nil"/>
              <w:left w:val="single" w:sz="4" w:space="0" w:color="auto"/>
              <w:bottom w:val="single" w:sz="4" w:space="0" w:color="000000"/>
              <w:right w:val="single" w:sz="4" w:space="0" w:color="auto"/>
            </w:tcBorders>
            <w:vAlign w:val="center"/>
            <w:hideMark/>
          </w:tcPr>
          <w:p w:rsidR="00FB686C" w:rsidRDefault="00FB686C">
            <w:pPr>
              <w:rPr>
                <w:rFonts w:ascii="GHEA Grapalat" w:hAnsi="GHEA Grapalat" w:cs="Calibri"/>
                <w:sz w:val="22"/>
                <w:szCs w:val="22"/>
              </w:rPr>
            </w:pPr>
          </w:p>
        </w:tc>
        <w:tc>
          <w:tcPr>
            <w:tcW w:w="2336" w:type="dxa"/>
            <w:vMerge/>
            <w:tcBorders>
              <w:top w:val="nil"/>
              <w:left w:val="single" w:sz="4" w:space="0" w:color="auto"/>
              <w:bottom w:val="single" w:sz="4" w:space="0" w:color="000000"/>
              <w:right w:val="single" w:sz="4" w:space="0" w:color="auto"/>
            </w:tcBorders>
            <w:vAlign w:val="center"/>
            <w:hideMark/>
          </w:tcPr>
          <w:p w:rsidR="00FB686C" w:rsidRDefault="00FB686C">
            <w:pPr>
              <w:rPr>
                <w:rFonts w:ascii="GHEA Grapalat" w:hAnsi="GHEA Grapalat" w:cs="Calibri"/>
                <w:sz w:val="22"/>
                <w:szCs w:val="22"/>
              </w:rPr>
            </w:pPr>
          </w:p>
        </w:tc>
        <w:tc>
          <w:tcPr>
            <w:tcW w:w="3258" w:type="dxa"/>
            <w:vMerge/>
            <w:tcBorders>
              <w:top w:val="nil"/>
              <w:left w:val="single" w:sz="4" w:space="0" w:color="auto"/>
              <w:bottom w:val="single" w:sz="4" w:space="0" w:color="000000"/>
              <w:right w:val="single" w:sz="4" w:space="0" w:color="auto"/>
            </w:tcBorders>
            <w:vAlign w:val="center"/>
            <w:hideMark/>
          </w:tcPr>
          <w:p w:rsidR="00FB686C" w:rsidRDefault="00FB686C">
            <w:pPr>
              <w:rPr>
                <w:rFonts w:ascii="GHEA Grapalat" w:hAnsi="GHEA Grapalat" w:cs="Calibri"/>
                <w:sz w:val="22"/>
                <w:szCs w:val="22"/>
              </w:rPr>
            </w:pPr>
          </w:p>
        </w:tc>
        <w:tc>
          <w:tcPr>
            <w:tcW w:w="1270" w:type="dxa"/>
            <w:vMerge/>
            <w:tcBorders>
              <w:top w:val="nil"/>
              <w:left w:val="single" w:sz="4" w:space="0" w:color="auto"/>
              <w:bottom w:val="single" w:sz="4" w:space="0" w:color="000000"/>
              <w:right w:val="single" w:sz="4" w:space="0" w:color="auto"/>
            </w:tcBorders>
            <w:vAlign w:val="center"/>
            <w:hideMark/>
          </w:tcPr>
          <w:p w:rsidR="00FB686C" w:rsidRDefault="00FB686C">
            <w:pPr>
              <w:rPr>
                <w:rFonts w:ascii="GHEA Grapalat" w:hAnsi="GHEA Grapalat" w:cs="Calibri"/>
                <w:sz w:val="22"/>
                <w:szCs w:val="22"/>
              </w:rPr>
            </w:pPr>
          </w:p>
        </w:tc>
        <w:tc>
          <w:tcPr>
            <w:tcW w:w="1360" w:type="dxa"/>
            <w:vMerge/>
            <w:tcBorders>
              <w:top w:val="nil"/>
              <w:left w:val="single" w:sz="4" w:space="0" w:color="auto"/>
              <w:bottom w:val="single" w:sz="4" w:space="0" w:color="000000"/>
              <w:right w:val="single" w:sz="4" w:space="0" w:color="auto"/>
            </w:tcBorders>
            <w:vAlign w:val="center"/>
            <w:hideMark/>
          </w:tcPr>
          <w:p w:rsidR="00FB686C" w:rsidRDefault="00FB686C">
            <w:pPr>
              <w:rPr>
                <w:rFonts w:ascii="GHEA Grapalat" w:hAnsi="GHEA Grapalat" w:cs="Calibri"/>
                <w:sz w:val="22"/>
                <w:szCs w:val="22"/>
              </w:rPr>
            </w:pPr>
          </w:p>
        </w:tc>
        <w:tc>
          <w:tcPr>
            <w:tcW w:w="1036" w:type="dxa"/>
            <w:vMerge/>
            <w:tcBorders>
              <w:top w:val="nil"/>
              <w:left w:val="single" w:sz="4" w:space="0" w:color="auto"/>
              <w:bottom w:val="single" w:sz="4" w:space="0" w:color="000000"/>
              <w:right w:val="single" w:sz="4" w:space="0" w:color="auto"/>
            </w:tcBorders>
            <w:vAlign w:val="center"/>
            <w:hideMark/>
          </w:tcPr>
          <w:p w:rsidR="00FB686C" w:rsidRDefault="00FB686C">
            <w:pPr>
              <w:rPr>
                <w:rFonts w:ascii="GHEA Grapalat" w:hAnsi="GHEA Grapalat" w:cs="Calibri"/>
                <w:sz w:val="22"/>
                <w:szCs w:val="22"/>
              </w:rPr>
            </w:pPr>
          </w:p>
        </w:tc>
        <w:tc>
          <w:tcPr>
            <w:tcW w:w="1760" w:type="dxa"/>
            <w:vMerge/>
            <w:tcBorders>
              <w:top w:val="nil"/>
              <w:left w:val="single" w:sz="4" w:space="0" w:color="auto"/>
              <w:bottom w:val="single" w:sz="4" w:space="0" w:color="000000"/>
              <w:right w:val="single" w:sz="4" w:space="0" w:color="auto"/>
            </w:tcBorders>
            <w:vAlign w:val="center"/>
            <w:hideMark/>
          </w:tcPr>
          <w:p w:rsidR="00FB686C" w:rsidRDefault="00FB686C">
            <w:pPr>
              <w:rPr>
                <w:rFonts w:ascii="GHEA Grapalat" w:hAnsi="GHEA Grapalat" w:cs="Calibri"/>
                <w:sz w:val="22"/>
                <w:szCs w:val="22"/>
              </w:rPr>
            </w:pPr>
          </w:p>
        </w:tc>
        <w:tc>
          <w:tcPr>
            <w:tcW w:w="1325" w:type="dxa"/>
            <w:tcBorders>
              <w:top w:val="nil"/>
              <w:left w:val="nil"/>
              <w:bottom w:val="nil"/>
              <w:right w:val="single" w:sz="4" w:space="0" w:color="auto"/>
            </w:tcBorders>
            <w:shd w:val="clear" w:color="000000" w:fill="FFFFFF"/>
            <w:vAlign w:val="center"/>
            <w:hideMark/>
          </w:tcPr>
          <w:p w:rsidR="00FB686C" w:rsidRDefault="00FB686C">
            <w:pPr>
              <w:jc w:val="center"/>
              <w:rPr>
                <w:rFonts w:ascii="GHEA Grapalat" w:hAnsi="GHEA Grapalat" w:cs="Calibri"/>
                <w:sz w:val="22"/>
                <w:szCs w:val="22"/>
              </w:rPr>
            </w:pPr>
            <w:r>
              <w:rPr>
                <w:rFonts w:ascii="GHEA Grapalat" w:hAnsi="GHEA Grapalat" w:cs="Calibri"/>
                <w:sz w:val="22"/>
                <w:szCs w:val="22"/>
              </w:rPr>
              <w:t>Адрес</w:t>
            </w:r>
          </w:p>
        </w:tc>
        <w:tc>
          <w:tcPr>
            <w:tcW w:w="1788" w:type="dxa"/>
            <w:tcBorders>
              <w:top w:val="nil"/>
              <w:left w:val="nil"/>
              <w:bottom w:val="nil"/>
              <w:right w:val="single" w:sz="4" w:space="0" w:color="auto"/>
            </w:tcBorders>
            <w:shd w:val="clear" w:color="000000" w:fill="FFFFFF"/>
            <w:vAlign w:val="center"/>
            <w:hideMark/>
          </w:tcPr>
          <w:p w:rsidR="00FB686C" w:rsidRDefault="00FB686C">
            <w:pPr>
              <w:jc w:val="center"/>
              <w:rPr>
                <w:rFonts w:ascii="GHEA Grapalat" w:hAnsi="GHEA Grapalat" w:cs="Calibri"/>
                <w:sz w:val="22"/>
                <w:szCs w:val="22"/>
              </w:rPr>
            </w:pPr>
            <w:r>
              <w:rPr>
                <w:rFonts w:ascii="GHEA Grapalat" w:hAnsi="GHEA Grapalat" w:cs="Calibri"/>
                <w:sz w:val="22"/>
                <w:szCs w:val="22"/>
              </w:rPr>
              <w:t>срок</w:t>
            </w:r>
          </w:p>
        </w:tc>
      </w:tr>
      <w:tr w:rsidR="00C1178A" w:rsidTr="00147414">
        <w:trPr>
          <w:trHeight w:val="20"/>
        </w:trPr>
        <w:tc>
          <w:tcPr>
            <w:tcW w:w="584" w:type="dxa"/>
            <w:tcBorders>
              <w:top w:val="nil"/>
              <w:left w:val="single" w:sz="4" w:space="0" w:color="auto"/>
              <w:bottom w:val="single" w:sz="4" w:space="0" w:color="auto"/>
              <w:right w:val="single" w:sz="4" w:space="0" w:color="auto"/>
            </w:tcBorders>
            <w:shd w:val="clear" w:color="000000" w:fill="FFFFFF"/>
            <w:vAlign w:val="center"/>
          </w:tcPr>
          <w:p w:rsidR="00C1178A" w:rsidRPr="007A627D" w:rsidRDefault="00C1178A" w:rsidP="00C1178A">
            <w:pPr>
              <w:pStyle w:val="BodyTextIndent2"/>
              <w:spacing w:line="240" w:lineRule="auto"/>
              <w:ind w:firstLine="0"/>
              <w:jc w:val="center"/>
              <w:rPr>
                <w:rFonts w:ascii="GHEA Grapalat" w:hAnsi="GHEA Grapalat" w:cs="Sylfaen"/>
                <w:lang w:val="en-AU"/>
              </w:rPr>
            </w:pPr>
            <w:r w:rsidRPr="007A627D">
              <w:rPr>
                <w:rFonts w:ascii="GHEA Grapalat" w:hAnsi="GHEA Grapalat" w:cs="Sylfaen"/>
                <w:lang w:val="en-AU"/>
              </w:rPr>
              <w:t>1</w:t>
            </w:r>
          </w:p>
        </w:tc>
        <w:tc>
          <w:tcPr>
            <w:tcW w:w="1483" w:type="dxa"/>
            <w:tcBorders>
              <w:top w:val="nil"/>
              <w:left w:val="nil"/>
              <w:bottom w:val="single" w:sz="8" w:space="0" w:color="auto"/>
              <w:right w:val="single" w:sz="8" w:space="0" w:color="auto"/>
            </w:tcBorders>
            <w:shd w:val="clear" w:color="000000" w:fill="FFFFFF"/>
            <w:noWrap/>
            <w:vAlign w:val="center"/>
          </w:tcPr>
          <w:p w:rsidR="00C1178A" w:rsidRPr="00845ABF" w:rsidRDefault="00C1178A" w:rsidP="00C1178A">
            <w:pPr>
              <w:rPr>
                <w:rFonts w:ascii="Calibri" w:hAnsi="Calibri" w:cs="Calibri"/>
                <w:sz w:val="22"/>
                <w:szCs w:val="22"/>
              </w:rPr>
            </w:pPr>
            <w:r>
              <w:rPr>
                <w:rFonts w:ascii="Calibri" w:hAnsi="Calibri" w:cs="Calibri"/>
                <w:sz w:val="22"/>
                <w:szCs w:val="22"/>
              </w:rPr>
              <w:t>38431160/3</w:t>
            </w:r>
          </w:p>
        </w:tc>
        <w:tc>
          <w:tcPr>
            <w:tcW w:w="2336" w:type="dxa"/>
            <w:tcBorders>
              <w:top w:val="nil"/>
              <w:left w:val="single" w:sz="4" w:space="0" w:color="auto"/>
              <w:bottom w:val="single" w:sz="4" w:space="0" w:color="auto"/>
              <w:right w:val="single" w:sz="4" w:space="0" w:color="auto"/>
            </w:tcBorders>
            <w:shd w:val="clear" w:color="auto" w:fill="auto"/>
          </w:tcPr>
          <w:p w:rsidR="00C1178A" w:rsidRPr="002D747A" w:rsidRDefault="00C1178A" w:rsidP="00C1178A">
            <w:r w:rsidRPr="002D747A">
              <w:t>хроматографы</w:t>
            </w:r>
          </w:p>
        </w:tc>
        <w:tc>
          <w:tcPr>
            <w:tcW w:w="3258" w:type="dxa"/>
            <w:tcBorders>
              <w:top w:val="nil"/>
              <w:left w:val="nil"/>
              <w:bottom w:val="single" w:sz="4" w:space="0" w:color="auto"/>
              <w:right w:val="single" w:sz="4" w:space="0" w:color="auto"/>
            </w:tcBorders>
            <w:shd w:val="clear" w:color="auto" w:fill="auto"/>
            <w:vAlign w:val="center"/>
          </w:tcPr>
          <w:p w:rsidR="00C1178A" w:rsidRPr="00B115C0" w:rsidRDefault="00C1178A" w:rsidP="00C1178A">
            <w:pPr>
              <w:spacing w:before="120" w:after="120"/>
              <w:rPr>
                <w:rFonts w:ascii="Calibri" w:hAnsi="Calibri" w:cs="Calibri"/>
                <w:color w:val="000000"/>
                <w:lang w:val="hy-AM"/>
              </w:rPr>
            </w:pPr>
            <w:r w:rsidRPr="00B115C0">
              <w:rPr>
                <w:rFonts w:ascii="Calibri" w:hAnsi="Calibri" w:cs="Calibri"/>
                <w:color w:val="000000"/>
                <w:lang w:val="hy-AM"/>
              </w:rPr>
              <w:t>Газовый хроматограф</w:t>
            </w:r>
          </w:p>
          <w:p w:rsidR="00C1178A" w:rsidRPr="00B115C0" w:rsidRDefault="00C1178A" w:rsidP="00C1178A">
            <w:pPr>
              <w:rPr>
                <w:rFonts w:ascii="Calibri" w:hAnsi="Calibri" w:cs="Calibri"/>
                <w:color w:val="000000"/>
                <w:lang w:val="hy-AM"/>
              </w:rPr>
            </w:pPr>
            <w:r w:rsidRPr="00B115C0">
              <w:rPr>
                <w:rFonts w:ascii="Calibri" w:hAnsi="Calibri" w:cs="Calibri"/>
                <w:color w:val="000000"/>
                <w:lang w:val="hy-AM"/>
              </w:rPr>
              <w:t xml:space="preserve">• Возможность установки двух и более детекторов </w:t>
            </w:r>
            <w:r w:rsidRPr="00B115C0">
              <w:rPr>
                <w:rFonts w:ascii="Calibri" w:hAnsi="Calibri" w:cs="Calibri"/>
                <w:color w:val="000000"/>
              </w:rPr>
              <w:t>и с испарителями</w:t>
            </w:r>
          </w:p>
          <w:p w:rsidR="00C1178A" w:rsidRPr="00B115C0" w:rsidRDefault="00C1178A" w:rsidP="00C1178A">
            <w:pPr>
              <w:rPr>
                <w:rFonts w:ascii="Calibri" w:hAnsi="Calibri" w:cs="Calibri"/>
                <w:color w:val="000000"/>
                <w:lang w:val="hy-AM"/>
              </w:rPr>
            </w:pPr>
            <w:r w:rsidRPr="00B115C0">
              <w:rPr>
                <w:rFonts w:ascii="Calibri" w:hAnsi="Calibri" w:cs="Calibri"/>
                <w:color w:val="000000"/>
                <w:lang w:val="hy-AM"/>
              </w:rPr>
              <w:t xml:space="preserve">• </w:t>
            </w:r>
            <w:r w:rsidRPr="00B115C0">
              <w:rPr>
                <w:rFonts w:ascii="Calibri" w:hAnsi="Calibri" w:cs="Calibri"/>
                <w:color w:val="000000"/>
              </w:rPr>
              <w:t>Наличие</w:t>
            </w:r>
            <w:r w:rsidRPr="00B115C0">
              <w:rPr>
                <w:rFonts w:ascii="Calibri" w:hAnsi="Calibri" w:cs="Calibri"/>
                <w:color w:val="000000"/>
                <w:lang w:val="hy-AM"/>
              </w:rPr>
              <w:t xml:space="preserve"> 2 </w:t>
            </w:r>
            <w:r w:rsidRPr="00B115C0">
              <w:rPr>
                <w:rFonts w:ascii="Calibri" w:hAnsi="Calibri" w:cs="Calibri"/>
                <w:color w:val="000000"/>
              </w:rPr>
              <w:t>пла</w:t>
            </w:r>
            <w:r w:rsidRPr="00B115C0">
              <w:rPr>
                <w:rFonts w:ascii="Calibri" w:hAnsi="Calibri" w:cs="Calibri"/>
                <w:color w:val="000000"/>
                <w:lang w:val="hy-AM"/>
              </w:rPr>
              <w:t>м</w:t>
            </w:r>
            <w:r w:rsidRPr="00B115C0">
              <w:rPr>
                <w:rFonts w:ascii="Calibri" w:hAnsi="Calibri" w:cs="Calibri"/>
                <w:color w:val="000000"/>
              </w:rPr>
              <w:t>е</w:t>
            </w:r>
            <w:r w:rsidRPr="00B115C0">
              <w:rPr>
                <w:rFonts w:ascii="Calibri" w:hAnsi="Calibri" w:cs="Calibri"/>
                <w:color w:val="000000"/>
                <w:lang w:val="hy-AM"/>
              </w:rPr>
              <w:t>нн</w:t>
            </w:r>
            <w:r w:rsidRPr="00B115C0">
              <w:rPr>
                <w:rFonts w:ascii="Calibri" w:hAnsi="Calibri" w:cs="Calibri"/>
                <w:color w:val="000000"/>
              </w:rPr>
              <w:t xml:space="preserve">о ионизационного детектора </w:t>
            </w:r>
            <w:r w:rsidRPr="00B115C0">
              <w:rPr>
                <w:rFonts w:ascii="GHEA Grapalat" w:hAnsi="GHEA Grapalat" w:cs="Calibri"/>
                <w:sz w:val="22"/>
                <w:szCs w:val="22"/>
                <w:lang w:val="hy-AM"/>
              </w:rPr>
              <w:t xml:space="preserve">(FID) </w:t>
            </w:r>
            <w:r w:rsidRPr="00B115C0">
              <w:rPr>
                <w:rFonts w:ascii="Calibri" w:hAnsi="Calibri" w:cs="Calibri"/>
                <w:color w:val="000000"/>
              </w:rPr>
              <w:t xml:space="preserve">и </w:t>
            </w:r>
            <w:r w:rsidRPr="00B115C0">
              <w:rPr>
                <w:rFonts w:ascii="Calibri" w:hAnsi="Calibri" w:cs="Calibri"/>
                <w:color w:val="000000"/>
                <w:lang w:val="hy-AM"/>
              </w:rPr>
              <w:t xml:space="preserve">2 </w:t>
            </w:r>
            <w:r w:rsidRPr="00B115C0">
              <w:rPr>
                <w:rFonts w:ascii="Calibri" w:hAnsi="Calibri" w:cs="Calibri"/>
                <w:color w:val="000000"/>
              </w:rPr>
              <w:t>испарителями</w:t>
            </w:r>
            <w:r w:rsidRPr="00B115C0">
              <w:rPr>
                <w:rFonts w:ascii="Calibri" w:hAnsi="Calibri" w:cs="Calibri"/>
                <w:color w:val="000000"/>
                <w:lang w:val="hy-AM"/>
              </w:rPr>
              <w:t>:</w:t>
            </w:r>
          </w:p>
          <w:p w:rsidR="00C1178A" w:rsidRPr="00B115C0" w:rsidRDefault="00C1178A" w:rsidP="00C1178A">
            <w:pPr>
              <w:rPr>
                <w:rFonts w:ascii="Calibri" w:hAnsi="Calibri" w:cs="Calibri"/>
                <w:color w:val="000000"/>
                <w:lang w:val="hy-AM"/>
              </w:rPr>
            </w:pPr>
            <w:r w:rsidRPr="00B115C0">
              <w:rPr>
                <w:rFonts w:ascii="Calibri" w:hAnsi="Calibri" w:cs="Calibri"/>
                <w:color w:val="000000"/>
                <w:lang w:val="hy-AM"/>
              </w:rPr>
              <w:t>- Максимальная рабочая температура до 450 ° C</w:t>
            </w:r>
          </w:p>
          <w:p w:rsidR="00C1178A" w:rsidRPr="00B115C0" w:rsidRDefault="00C1178A" w:rsidP="00C1178A">
            <w:pPr>
              <w:rPr>
                <w:rFonts w:ascii="Calibri" w:hAnsi="Calibri" w:cs="Calibri"/>
                <w:color w:val="000000"/>
                <w:lang w:val="hy-AM"/>
              </w:rPr>
            </w:pPr>
            <w:r w:rsidRPr="00B115C0">
              <w:rPr>
                <w:rFonts w:ascii="Calibri" w:hAnsi="Calibri" w:cs="Calibri"/>
                <w:color w:val="000000"/>
                <w:lang w:val="hy-AM"/>
              </w:rPr>
              <w:t>- Масштабирование: 0,1 °C</w:t>
            </w:r>
          </w:p>
          <w:p w:rsidR="00C1178A" w:rsidRPr="00B115C0" w:rsidRDefault="00C1178A" w:rsidP="00C1178A">
            <w:pPr>
              <w:rPr>
                <w:rFonts w:ascii="Calibri" w:hAnsi="Calibri" w:cs="Calibri"/>
                <w:color w:val="000000"/>
                <w:lang w:val="hy-AM"/>
              </w:rPr>
            </w:pPr>
            <w:r w:rsidRPr="00B115C0">
              <w:rPr>
                <w:rFonts w:ascii="Calibri" w:hAnsi="Calibri" w:cs="Calibri"/>
                <w:color w:val="000000"/>
                <w:lang w:val="hy-AM"/>
              </w:rPr>
              <w:t xml:space="preserve">- Предел обнаружения не более  </w:t>
            </w:r>
            <w:r w:rsidRPr="00B115C0">
              <w:rPr>
                <w:rFonts w:ascii="GHEA Grapalat" w:eastAsia="Calibri" w:hAnsi="GHEA Grapalat" w:cs="Calibri"/>
                <w:sz w:val="22"/>
                <w:szCs w:val="22"/>
                <w:lang w:val="af-ZA" w:eastAsia="en-US"/>
              </w:rPr>
              <w:t>1.4pg/s</w:t>
            </w:r>
            <w:r w:rsidRPr="00B115C0">
              <w:rPr>
                <w:rFonts w:ascii="Calibri" w:hAnsi="Calibri" w:cs="Calibri"/>
                <w:color w:val="000000"/>
                <w:lang w:val="hy-AM"/>
              </w:rPr>
              <w:t xml:space="preserve"> </w:t>
            </w:r>
            <w:r w:rsidRPr="00B115C0">
              <w:rPr>
                <w:rFonts w:ascii="Calibri" w:hAnsi="Calibri" w:cs="Calibri"/>
                <w:color w:val="000000"/>
              </w:rPr>
              <w:t xml:space="preserve"> </w:t>
            </w:r>
            <w:r w:rsidRPr="00B115C0">
              <w:rPr>
                <w:rFonts w:ascii="Calibri" w:hAnsi="Calibri" w:cs="Calibri"/>
                <w:color w:val="000000"/>
                <w:lang w:val="hy-AM"/>
              </w:rPr>
              <w:t>додек</w:t>
            </w:r>
            <w:r w:rsidRPr="00B115C0">
              <w:rPr>
                <w:rFonts w:ascii="Calibri" w:hAnsi="Calibri" w:cs="Calibri"/>
                <w:color w:val="000000"/>
              </w:rPr>
              <w:t>ан,</w:t>
            </w:r>
            <w:r w:rsidRPr="00B115C0">
              <w:rPr>
                <w:rFonts w:ascii="Calibri" w:hAnsi="Calibri" w:cs="Calibri"/>
                <w:color w:val="000000"/>
                <w:lang w:val="hy-AM"/>
              </w:rPr>
              <w:t xml:space="preserve"> или эквивалент</w:t>
            </w:r>
          </w:p>
          <w:p w:rsidR="00C1178A" w:rsidRPr="00B115C0" w:rsidRDefault="00C1178A" w:rsidP="00C1178A">
            <w:pPr>
              <w:rPr>
                <w:rFonts w:ascii="Calibri" w:hAnsi="Calibri" w:cs="Calibri"/>
                <w:color w:val="000000"/>
                <w:lang w:val="hy-AM"/>
              </w:rPr>
            </w:pPr>
            <w:r w:rsidRPr="00B115C0">
              <w:rPr>
                <w:rFonts w:ascii="Calibri" w:hAnsi="Calibri" w:cs="Calibri"/>
                <w:color w:val="000000"/>
                <w:lang w:val="hy-AM"/>
              </w:rPr>
              <w:t>- Возможность записи данных с частотой не менее 300 Гц</w:t>
            </w:r>
          </w:p>
          <w:p w:rsidR="00C1178A" w:rsidRPr="00B115C0" w:rsidRDefault="00C1178A" w:rsidP="00C1178A">
            <w:pPr>
              <w:rPr>
                <w:rFonts w:ascii="Calibri" w:hAnsi="Calibri" w:cs="Calibri"/>
                <w:color w:val="000000"/>
                <w:lang w:val="hy-AM"/>
              </w:rPr>
            </w:pPr>
            <w:r w:rsidRPr="00B115C0">
              <w:rPr>
                <w:rFonts w:ascii="Calibri" w:hAnsi="Calibri" w:cs="Calibri"/>
                <w:color w:val="000000"/>
                <w:lang w:val="hy-AM"/>
              </w:rPr>
              <w:lastRenderedPageBreak/>
              <w:t>• Электронное пневматическое управление (EPS) для всех детекторов скважин or или эквивалентных</w:t>
            </w:r>
          </w:p>
          <w:p w:rsidR="00C1178A" w:rsidRPr="00B115C0" w:rsidRDefault="00C1178A" w:rsidP="00C1178A">
            <w:pPr>
              <w:rPr>
                <w:rFonts w:ascii="Calibri" w:hAnsi="Calibri" w:cs="Calibri"/>
                <w:color w:val="000000"/>
                <w:lang w:val="hy-AM"/>
              </w:rPr>
            </w:pPr>
            <w:r w:rsidRPr="00B115C0">
              <w:rPr>
                <w:rFonts w:ascii="Calibri" w:hAnsi="Calibri" w:cs="Calibri"/>
                <w:color w:val="000000"/>
                <w:lang w:val="hy-AM"/>
              </w:rPr>
              <w:t xml:space="preserve">Коэффициент расхода не менее </w:t>
            </w:r>
            <w:r w:rsidRPr="00B115C0">
              <w:rPr>
                <w:rFonts w:ascii="Calibri" w:hAnsi="Calibri" w:cs="Calibri"/>
                <w:color w:val="000000"/>
              </w:rPr>
              <w:t>7000:</w:t>
            </w:r>
            <w:r w:rsidRPr="00B115C0">
              <w:rPr>
                <w:rFonts w:ascii="Calibri" w:hAnsi="Calibri" w:cs="Calibri"/>
                <w:color w:val="000000"/>
                <w:lang w:val="hy-AM"/>
              </w:rPr>
              <w:t>1.</w:t>
            </w:r>
          </w:p>
          <w:p w:rsidR="00C1178A" w:rsidRPr="00B115C0" w:rsidRDefault="00C1178A" w:rsidP="00C1178A">
            <w:pPr>
              <w:rPr>
                <w:rFonts w:ascii="Calibri" w:hAnsi="Calibri" w:cs="Calibri"/>
                <w:color w:val="000000"/>
                <w:lang w:val="hy-AM"/>
              </w:rPr>
            </w:pPr>
            <w:r w:rsidRPr="00B115C0">
              <w:rPr>
                <w:rFonts w:ascii="Calibri" w:hAnsi="Calibri" w:cs="Calibri"/>
                <w:color w:val="000000"/>
                <w:lang w:val="hy-AM"/>
              </w:rPr>
              <w:t xml:space="preserve">Общий диапазон расхода от 5 до </w:t>
            </w:r>
            <w:r w:rsidRPr="00B115C0">
              <w:rPr>
                <w:rFonts w:ascii="Calibri" w:hAnsi="Calibri" w:cs="Calibri"/>
                <w:color w:val="000000"/>
              </w:rPr>
              <w:t>500</w:t>
            </w:r>
            <w:r w:rsidRPr="00B115C0">
              <w:rPr>
                <w:rFonts w:ascii="Calibri" w:hAnsi="Calibri" w:cs="Calibri"/>
                <w:color w:val="000000"/>
                <w:lang w:val="hy-AM"/>
              </w:rPr>
              <w:t xml:space="preserve"> мл/мин</w:t>
            </w:r>
            <w:r w:rsidRPr="00B115C0">
              <w:rPr>
                <w:rFonts w:ascii="Calibri" w:hAnsi="Calibri" w:cs="Calibri"/>
                <w:color w:val="000000"/>
              </w:rPr>
              <w:t xml:space="preserve"> и шире</w:t>
            </w:r>
            <w:r w:rsidRPr="00B115C0">
              <w:rPr>
                <w:rFonts w:ascii="Calibri" w:hAnsi="Calibri" w:cs="Calibri"/>
                <w:color w:val="000000"/>
                <w:lang w:val="hy-AM"/>
              </w:rPr>
              <w:t>, масштаб 0,1 мл/мин.</w:t>
            </w:r>
          </w:p>
          <w:p w:rsidR="00C1178A" w:rsidRPr="00B115C0" w:rsidRDefault="00C1178A" w:rsidP="00C1178A">
            <w:pPr>
              <w:spacing w:before="120"/>
              <w:rPr>
                <w:rFonts w:ascii="Calibri" w:hAnsi="Calibri" w:cs="Calibri"/>
                <w:color w:val="000000"/>
              </w:rPr>
            </w:pPr>
            <w:r w:rsidRPr="00B115C0">
              <w:rPr>
                <w:rFonts w:ascii="Calibri" w:hAnsi="Calibri" w:cs="Calibri"/>
                <w:color w:val="000000"/>
                <w:lang w:val="hy-AM"/>
              </w:rPr>
              <w:t>Предназначен для всех капиллярных колонн (внутренний диаметр от 50 до 530 мкм)</w:t>
            </w:r>
            <w:r w:rsidRPr="00B115C0">
              <w:rPr>
                <w:rFonts w:ascii="Calibri" w:hAnsi="Calibri" w:cs="Calibri"/>
                <w:color w:val="000000"/>
              </w:rPr>
              <w:t xml:space="preserve">, </w:t>
            </w:r>
          </w:p>
          <w:p w:rsidR="00C1178A" w:rsidRPr="00B115C0" w:rsidRDefault="00C1178A" w:rsidP="00C1178A">
            <w:pPr>
              <w:spacing w:before="120"/>
              <w:rPr>
                <w:rFonts w:ascii="Calibri" w:hAnsi="Calibri" w:cs="Calibri"/>
                <w:color w:val="000000"/>
              </w:rPr>
            </w:pPr>
            <w:r w:rsidRPr="00B115C0">
              <w:rPr>
                <w:rFonts w:ascii="Calibri" w:hAnsi="Calibri" w:cs="Calibri"/>
                <w:color w:val="000000"/>
              </w:rPr>
              <w:t>К</w:t>
            </w:r>
            <w:r w:rsidRPr="00B115C0">
              <w:rPr>
                <w:rFonts w:ascii="Calibri" w:hAnsi="Calibri" w:cs="Calibri"/>
                <w:color w:val="000000"/>
                <w:lang w:val="hy-AM"/>
              </w:rPr>
              <w:t>апиллярны</w:t>
            </w:r>
            <w:r w:rsidRPr="00B115C0">
              <w:rPr>
                <w:rFonts w:ascii="Calibri" w:hAnsi="Calibri" w:cs="Calibri"/>
                <w:color w:val="000000"/>
              </w:rPr>
              <w:t>е</w:t>
            </w:r>
            <w:r w:rsidRPr="00B115C0">
              <w:rPr>
                <w:rFonts w:ascii="Calibri" w:hAnsi="Calibri" w:cs="Calibri"/>
                <w:color w:val="000000"/>
                <w:lang w:val="hy-AM"/>
              </w:rPr>
              <w:t xml:space="preserve"> коло</w:t>
            </w:r>
            <w:r w:rsidRPr="00B115C0">
              <w:rPr>
                <w:rFonts w:ascii="Calibri" w:hAnsi="Calibri" w:cs="Calibri"/>
                <w:color w:val="000000"/>
              </w:rPr>
              <w:t xml:space="preserve">нки </w:t>
            </w:r>
            <w:r w:rsidRPr="00B115C0">
              <w:rPr>
                <w:rFonts w:ascii="Calibri" w:hAnsi="Calibri" w:cs="Calibri"/>
                <w:color w:val="000000"/>
                <w:lang w:val="hy-AM"/>
              </w:rPr>
              <w:t xml:space="preserve">1 шт. </w:t>
            </w:r>
            <w:r w:rsidRPr="00B115C0">
              <w:rPr>
                <w:rFonts w:ascii="Calibri" w:hAnsi="Calibri" w:cs="Calibri"/>
                <w:color w:val="000000"/>
              </w:rPr>
              <w:t>DB-5 н</w:t>
            </w:r>
            <w:r w:rsidRPr="00B115C0">
              <w:rPr>
                <w:rFonts w:ascii="Calibri" w:hAnsi="Calibri" w:cs="Calibri"/>
                <w:color w:val="000000"/>
                <w:lang w:val="hy-AM"/>
              </w:rPr>
              <w:t>еполярного 30м X0,25 мм X0,25 м</w:t>
            </w:r>
            <w:r w:rsidRPr="00B115C0">
              <w:rPr>
                <w:rFonts w:ascii="Calibri" w:hAnsi="Calibri" w:cs="Calibri"/>
                <w:color w:val="000000"/>
              </w:rPr>
              <w:t>к</w:t>
            </w:r>
            <w:r w:rsidRPr="00B115C0">
              <w:rPr>
                <w:rFonts w:ascii="Calibri" w:hAnsi="Calibri" w:cs="Calibri"/>
                <w:color w:val="000000"/>
                <w:lang w:val="hy-AM"/>
              </w:rPr>
              <w:t>м</w:t>
            </w:r>
            <w:r w:rsidRPr="00B115C0">
              <w:rPr>
                <w:rFonts w:ascii="Calibri" w:hAnsi="Calibri" w:cs="Calibri"/>
                <w:color w:val="000000"/>
              </w:rPr>
              <w:t xml:space="preserve"> и</w:t>
            </w:r>
            <w:r w:rsidRPr="00B115C0">
              <w:rPr>
                <w:rFonts w:ascii="Calibri" w:hAnsi="Calibri" w:cs="Calibri"/>
                <w:color w:val="000000"/>
                <w:lang w:val="hy-AM"/>
              </w:rPr>
              <w:t xml:space="preserve"> 1 шт. </w:t>
            </w:r>
            <w:r w:rsidRPr="00B115C0">
              <w:rPr>
                <w:rFonts w:ascii="Calibri" w:hAnsi="Calibri" w:cs="Calibri"/>
                <w:color w:val="000000"/>
              </w:rPr>
              <w:t xml:space="preserve">DB-35 средняя полярного </w:t>
            </w:r>
            <w:r w:rsidRPr="00B115C0">
              <w:rPr>
                <w:rFonts w:ascii="Calibri" w:hAnsi="Calibri" w:cs="Calibri"/>
                <w:color w:val="000000"/>
                <w:lang w:val="hy-AM"/>
              </w:rPr>
              <w:t xml:space="preserve"> 30м X0,25 мм X0,25 м</w:t>
            </w:r>
            <w:r w:rsidRPr="00B115C0">
              <w:rPr>
                <w:rFonts w:ascii="Calibri" w:hAnsi="Calibri" w:cs="Calibri"/>
                <w:color w:val="000000"/>
              </w:rPr>
              <w:t>к</w:t>
            </w:r>
            <w:r w:rsidRPr="00B115C0">
              <w:rPr>
                <w:rFonts w:ascii="Calibri" w:hAnsi="Calibri" w:cs="Calibri"/>
                <w:color w:val="000000"/>
                <w:lang w:val="hy-AM"/>
              </w:rPr>
              <w:t>м или эквивалентны</w:t>
            </w:r>
            <w:r w:rsidRPr="00B115C0">
              <w:rPr>
                <w:rFonts w:ascii="Calibri" w:hAnsi="Calibri" w:cs="Calibri"/>
                <w:color w:val="000000"/>
              </w:rPr>
              <w:t xml:space="preserve">. </w:t>
            </w:r>
          </w:p>
          <w:p w:rsidR="00C1178A" w:rsidRPr="00B115C0" w:rsidRDefault="00C1178A" w:rsidP="00C1178A">
            <w:pPr>
              <w:spacing w:before="240"/>
              <w:rPr>
                <w:rFonts w:ascii="Calibri" w:hAnsi="Calibri" w:cs="Calibri"/>
                <w:color w:val="000000"/>
                <w:lang w:val="hy-AM"/>
              </w:rPr>
            </w:pPr>
            <w:r w:rsidRPr="00B115C0">
              <w:rPr>
                <w:rFonts w:ascii="Calibri" w:hAnsi="Calibri" w:cs="Calibri"/>
                <w:color w:val="000000"/>
                <w:lang w:val="hy-AM"/>
              </w:rPr>
              <w:t>Максимальная температура системы впрыска не менее 400 ° C.</w:t>
            </w:r>
          </w:p>
          <w:p w:rsidR="00C1178A" w:rsidRPr="00B115C0" w:rsidRDefault="00C1178A" w:rsidP="00C1178A">
            <w:pPr>
              <w:rPr>
                <w:rFonts w:ascii="Calibri" w:hAnsi="Calibri" w:cs="Calibri"/>
                <w:color w:val="000000"/>
              </w:rPr>
            </w:pPr>
            <w:r w:rsidRPr="00B115C0">
              <w:rPr>
                <w:rFonts w:ascii="Calibri" w:hAnsi="Calibri" w:cs="Calibri"/>
                <w:color w:val="000000"/>
                <w:lang w:val="hy-AM"/>
              </w:rPr>
              <w:t xml:space="preserve">• </w:t>
            </w:r>
            <w:r w:rsidRPr="00B115C0">
              <w:rPr>
                <w:rFonts w:ascii="Calibri" w:hAnsi="Calibri" w:cs="Calibri"/>
                <w:color w:val="000000"/>
              </w:rPr>
              <w:t xml:space="preserve">Термостат колонок </w:t>
            </w:r>
          </w:p>
          <w:p w:rsidR="00C1178A" w:rsidRPr="00B115C0" w:rsidRDefault="00C1178A" w:rsidP="00C1178A">
            <w:pPr>
              <w:rPr>
                <w:rFonts w:ascii="Calibri" w:hAnsi="Calibri" w:cs="Calibri"/>
                <w:color w:val="000000"/>
                <w:lang w:val="hy-AM"/>
              </w:rPr>
            </w:pPr>
            <w:r w:rsidRPr="00B115C0">
              <w:rPr>
                <w:rFonts w:ascii="Calibri" w:hAnsi="Calibri" w:cs="Calibri"/>
                <w:color w:val="000000"/>
                <w:lang w:val="hy-AM"/>
              </w:rPr>
              <w:t>-</w:t>
            </w:r>
            <w:r w:rsidRPr="00B115C0">
              <w:rPr>
                <w:rFonts w:ascii="Calibri" w:hAnsi="Calibri" w:cs="Calibri"/>
                <w:color w:val="000000"/>
              </w:rPr>
              <w:t xml:space="preserve"> </w:t>
            </w:r>
            <w:r w:rsidRPr="00B115C0">
              <w:rPr>
                <w:rFonts w:ascii="Calibri" w:hAnsi="Calibri" w:cs="Calibri"/>
                <w:color w:val="000000"/>
                <w:lang w:val="hy-AM"/>
              </w:rPr>
              <w:t>Рабочая температура</w:t>
            </w:r>
            <w:r w:rsidRPr="00B115C0">
              <w:rPr>
                <w:rFonts w:ascii="Calibri" w:hAnsi="Calibri" w:cs="Calibri"/>
                <w:color w:val="000000"/>
              </w:rPr>
              <w:t xml:space="preserve"> -</w:t>
            </w:r>
            <w:r w:rsidRPr="00B115C0">
              <w:rPr>
                <w:rFonts w:ascii="Calibri" w:hAnsi="Calibri" w:cs="Calibri"/>
                <w:color w:val="000000"/>
                <w:lang w:val="hy-AM"/>
              </w:rPr>
              <w:t xml:space="preserve"> до 450 ° C</w:t>
            </w:r>
          </w:p>
          <w:p w:rsidR="00C1178A" w:rsidRPr="00B115C0" w:rsidRDefault="00C1178A" w:rsidP="00C1178A">
            <w:pPr>
              <w:rPr>
                <w:rFonts w:ascii="Calibri" w:hAnsi="Calibri" w:cs="Calibri"/>
                <w:color w:val="000000"/>
                <w:lang w:val="hy-AM"/>
              </w:rPr>
            </w:pPr>
            <w:r w:rsidRPr="00B115C0">
              <w:rPr>
                <w:rFonts w:ascii="Calibri" w:hAnsi="Calibri" w:cs="Calibri"/>
                <w:color w:val="000000"/>
                <w:lang w:val="hy-AM"/>
              </w:rPr>
              <w:t xml:space="preserve">Охлаждение от </w:t>
            </w:r>
            <w:r w:rsidRPr="00B115C0">
              <w:rPr>
                <w:rFonts w:ascii="Calibri" w:hAnsi="Calibri" w:cs="Calibri"/>
                <w:color w:val="000000"/>
              </w:rPr>
              <w:t>+</w:t>
            </w:r>
            <w:r w:rsidRPr="00B115C0">
              <w:rPr>
                <w:rFonts w:ascii="Calibri" w:hAnsi="Calibri" w:cs="Calibri"/>
                <w:color w:val="000000"/>
                <w:lang w:val="hy-AM"/>
              </w:rPr>
              <w:t>50 до 450 ° C</w:t>
            </w:r>
          </w:p>
          <w:p w:rsidR="00C1178A" w:rsidRPr="00B115C0" w:rsidRDefault="00C1178A" w:rsidP="00C1178A">
            <w:pPr>
              <w:rPr>
                <w:rFonts w:ascii="Calibri" w:hAnsi="Calibri" w:cs="Calibri"/>
                <w:color w:val="000000"/>
                <w:lang w:val="hy-AM"/>
              </w:rPr>
            </w:pPr>
            <w:r w:rsidRPr="00B115C0">
              <w:rPr>
                <w:rFonts w:ascii="Calibri" w:hAnsi="Calibri" w:cs="Calibri"/>
                <w:color w:val="000000"/>
                <w:lang w:val="hy-AM"/>
              </w:rPr>
              <w:lastRenderedPageBreak/>
              <w:t>Воспроизводимость времени хранения не более 0,008% или 0,0008 минут.</w:t>
            </w:r>
          </w:p>
          <w:p w:rsidR="00C1178A" w:rsidRPr="00B115C0" w:rsidRDefault="00C1178A" w:rsidP="00C1178A">
            <w:pPr>
              <w:rPr>
                <w:rFonts w:ascii="Calibri" w:hAnsi="Calibri" w:cs="Calibri"/>
                <w:color w:val="000000"/>
                <w:lang w:val="hy-AM"/>
              </w:rPr>
            </w:pPr>
            <w:r w:rsidRPr="00B115C0">
              <w:rPr>
                <w:rFonts w:ascii="Calibri" w:hAnsi="Calibri" w:cs="Calibri"/>
                <w:color w:val="000000"/>
                <w:lang w:val="hy-AM"/>
              </w:rPr>
              <w:t>Воспроизводимость поверхности - &lt;1% RSD</w:t>
            </w:r>
          </w:p>
          <w:p w:rsidR="00C1178A" w:rsidRPr="00B115C0" w:rsidRDefault="00C1178A" w:rsidP="00C1178A">
            <w:pPr>
              <w:rPr>
                <w:rFonts w:ascii="Calibri" w:hAnsi="Calibri" w:cs="Calibri"/>
                <w:color w:val="000000"/>
                <w:lang w:val="hy-AM"/>
              </w:rPr>
            </w:pPr>
            <w:r w:rsidRPr="00B115C0">
              <w:rPr>
                <w:rFonts w:ascii="Calibri" w:hAnsi="Calibri" w:cs="Calibri"/>
                <w:color w:val="000000"/>
                <w:lang w:val="hy-AM"/>
              </w:rPr>
              <w:t>Точность регулировки температуры не более 0,1°С.</w:t>
            </w:r>
          </w:p>
          <w:p w:rsidR="00C1178A" w:rsidRPr="00B115C0" w:rsidRDefault="00C1178A" w:rsidP="00C1178A">
            <w:pPr>
              <w:rPr>
                <w:rFonts w:ascii="Calibri" w:hAnsi="Calibri" w:cs="Calibri"/>
                <w:color w:val="000000"/>
                <w:lang w:val="hy-AM"/>
              </w:rPr>
            </w:pPr>
            <w:r w:rsidRPr="00B115C0">
              <w:rPr>
                <w:rFonts w:ascii="Calibri" w:hAnsi="Calibri" w:cs="Calibri"/>
                <w:color w:val="000000"/>
                <w:lang w:val="hy-AM"/>
              </w:rPr>
              <w:t xml:space="preserve">Поддерживает не менее </w:t>
            </w:r>
            <w:r w:rsidRPr="00B115C0">
              <w:rPr>
                <w:rFonts w:ascii="Calibri" w:hAnsi="Calibri" w:cs="Calibri"/>
                <w:color w:val="000000"/>
              </w:rPr>
              <w:t>2</w:t>
            </w:r>
            <w:r w:rsidRPr="00B115C0">
              <w:rPr>
                <w:rFonts w:ascii="Calibri" w:hAnsi="Calibri" w:cs="Calibri"/>
                <w:color w:val="000000"/>
                <w:lang w:val="hy-AM"/>
              </w:rPr>
              <w:t xml:space="preserve">0 программ нагрева с не менее чем </w:t>
            </w:r>
            <w:r w:rsidRPr="00B115C0">
              <w:rPr>
                <w:rFonts w:ascii="Calibri" w:hAnsi="Calibri" w:cs="Calibri"/>
                <w:color w:val="000000"/>
              </w:rPr>
              <w:t>2</w:t>
            </w:r>
            <w:r w:rsidRPr="00B115C0">
              <w:rPr>
                <w:rFonts w:ascii="Calibri" w:hAnsi="Calibri" w:cs="Calibri"/>
                <w:color w:val="000000"/>
                <w:lang w:val="hy-AM"/>
              </w:rPr>
              <w:t>1 платформо</w:t>
            </w:r>
            <w:r w:rsidRPr="00B115C0">
              <w:rPr>
                <w:rFonts w:ascii="Calibri" w:hAnsi="Calibri" w:cs="Calibri"/>
                <w:color w:val="000000"/>
              </w:rPr>
              <w:t xml:space="preserve"> можно больше</w:t>
            </w:r>
            <w:r w:rsidRPr="00B115C0">
              <w:rPr>
                <w:rFonts w:ascii="Calibri" w:hAnsi="Calibri" w:cs="Calibri"/>
                <w:color w:val="000000"/>
                <w:lang w:val="hy-AM"/>
              </w:rPr>
              <w:t>. Допускаются отрицательные значения.</w:t>
            </w:r>
          </w:p>
          <w:p w:rsidR="00C1178A" w:rsidRPr="00B115C0" w:rsidRDefault="00C1178A" w:rsidP="00C1178A">
            <w:pPr>
              <w:rPr>
                <w:rFonts w:ascii="Calibri" w:hAnsi="Calibri" w:cs="Calibri"/>
                <w:color w:val="000000"/>
                <w:lang w:val="hy-AM"/>
              </w:rPr>
            </w:pPr>
            <w:r w:rsidRPr="00B115C0">
              <w:rPr>
                <w:rFonts w:ascii="Calibri" w:hAnsi="Calibri" w:cs="Calibri"/>
                <w:color w:val="000000"/>
                <w:lang w:val="hy-AM"/>
              </w:rPr>
              <w:t xml:space="preserve">Максимальное значение повышения температуры </w:t>
            </w:r>
            <w:r w:rsidRPr="00B115C0">
              <w:rPr>
                <w:rFonts w:ascii="Calibri" w:hAnsi="Calibri" w:cs="Calibri"/>
                <w:color w:val="000000"/>
              </w:rPr>
              <w:t xml:space="preserve">печи </w:t>
            </w:r>
            <w:r w:rsidRPr="00B115C0">
              <w:rPr>
                <w:rFonts w:ascii="Calibri" w:hAnsi="Calibri" w:cs="Calibri"/>
                <w:color w:val="000000"/>
                <w:lang w:val="hy-AM"/>
              </w:rPr>
              <w:t xml:space="preserve"> составляет + 120 ° C / мин.</w:t>
            </w:r>
          </w:p>
          <w:p w:rsidR="00C1178A" w:rsidRPr="00B115C0" w:rsidRDefault="00C1178A" w:rsidP="00C1178A">
            <w:pPr>
              <w:rPr>
                <w:rFonts w:ascii="Calibri" w:hAnsi="Calibri" w:cs="Calibri"/>
                <w:color w:val="000000"/>
                <w:lang w:val="hy-AM"/>
              </w:rPr>
            </w:pPr>
            <w:r w:rsidRPr="00B115C0">
              <w:rPr>
                <w:rFonts w:ascii="Calibri" w:hAnsi="Calibri" w:cs="Calibri"/>
                <w:color w:val="000000"/>
                <w:lang w:val="hy-AM"/>
              </w:rPr>
              <w:t>Максимальное время непрерывной работы 999,99 минут (или 16,7 часа)</w:t>
            </w:r>
          </w:p>
          <w:p w:rsidR="00C1178A" w:rsidRPr="00B115C0" w:rsidRDefault="00C1178A" w:rsidP="00C1178A">
            <w:pPr>
              <w:rPr>
                <w:rFonts w:ascii="Calibri" w:hAnsi="Calibri" w:cs="Calibri"/>
                <w:color w:val="000000"/>
                <w:lang w:val="hy-AM"/>
              </w:rPr>
            </w:pPr>
            <w:r w:rsidRPr="00B115C0">
              <w:rPr>
                <w:rFonts w:ascii="Calibri" w:hAnsi="Calibri" w:cs="Calibri"/>
                <w:color w:val="000000"/>
                <w:lang w:val="hy-AM"/>
              </w:rPr>
              <w:t>Время замораживания в печи - не более 450 °C до 50 °C, не более 6 минут</w:t>
            </w:r>
          </w:p>
          <w:p w:rsidR="00C1178A" w:rsidRPr="00B115C0" w:rsidRDefault="00C1178A" w:rsidP="00C1178A">
            <w:pPr>
              <w:rPr>
                <w:rFonts w:ascii="Calibri" w:hAnsi="Calibri" w:cs="Calibri"/>
                <w:color w:val="000000"/>
                <w:lang w:val="hy-AM"/>
              </w:rPr>
            </w:pPr>
            <w:r w:rsidRPr="00B115C0">
              <w:rPr>
                <w:rFonts w:ascii="Calibri" w:hAnsi="Calibri" w:cs="Calibri"/>
                <w:color w:val="000000"/>
                <w:lang w:val="hy-AM"/>
              </w:rPr>
              <w:t>Встроенный дисплей с возможностью управления</w:t>
            </w:r>
          </w:p>
          <w:p w:rsidR="00C1178A" w:rsidRPr="00B115C0" w:rsidRDefault="00C1178A" w:rsidP="00C1178A">
            <w:pPr>
              <w:spacing w:before="120"/>
              <w:rPr>
                <w:rFonts w:ascii="Calibri" w:hAnsi="Calibri" w:cs="Calibri"/>
                <w:color w:val="000000"/>
                <w:lang w:val="hy-AM"/>
              </w:rPr>
            </w:pPr>
            <w:r w:rsidRPr="00B115C0">
              <w:rPr>
                <w:rFonts w:ascii="Calibri" w:hAnsi="Calibri" w:cs="Calibri"/>
                <w:color w:val="000000"/>
                <w:lang w:val="hy-AM"/>
              </w:rPr>
              <w:t>Автоматизированная система впрыска</w:t>
            </w:r>
            <w:r w:rsidRPr="00B115C0">
              <w:rPr>
                <w:rFonts w:ascii="Calibri" w:hAnsi="Calibri" w:cs="Calibri"/>
                <w:color w:val="000000"/>
              </w:rPr>
              <w:t xml:space="preserve"> </w:t>
            </w:r>
            <w:r w:rsidRPr="00B115C0">
              <w:rPr>
                <w:rFonts w:ascii="GHEA Grapalat" w:hAnsi="GHEA Grapalat" w:cs="Calibri"/>
                <w:sz w:val="22"/>
                <w:szCs w:val="22"/>
                <w:lang w:val="hy-AM"/>
              </w:rPr>
              <w:t xml:space="preserve">(Automatic Liquid Sampler) </w:t>
            </w:r>
            <w:r w:rsidRPr="00B115C0">
              <w:rPr>
                <w:rFonts w:ascii="Calibri" w:hAnsi="Calibri" w:cs="Calibri"/>
                <w:color w:val="000000"/>
                <w:lang w:val="hy-AM"/>
              </w:rPr>
              <w:t xml:space="preserve"> - 1 шт.</w:t>
            </w:r>
          </w:p>
          <w:p w:rsidR="00C1178A" w:rsidRPr="00B115C0" w:rsidRDefault="00C1178A" w:rsidP="00C1178A">
            <w:pPr>
              <w:rPr>
                <w:rFonts w:ascii="Calibri" w:hAnsi="Calibri" w:cs="Calibri"/>
                <w:color w:val="000000"/>
                <w:lang w:val="hy-AM"/>
              </w:rPr>
            </w:pPr>
            <w:r w:rsidRPr="00B115C0">
              <w:rPr>
                <w:rFonts w:ascii="Calibri" w:hAnsi="Calibri" w:cs="Calibri"/>
                <w:color w:val="000000"/>
                <w:lang w:val="hy-AM"/>
              </w:rPr>
              <w:t>Объем шприца не более 10 мкл</w:t>
            </w:r>
            <w:r w:rsidRPr="00B115C0">
              <w:rPr>
                <w:rFonts w:ascii="Calibri" w:hAnsi="Calibri" w:cs="Calibri"/>
                <w:color w:val="000000"/>
              </w:rPr>
              <w:t>, возможность</w:t>
            </w:r>
            <w:r w:rsidRPr="00B115C0">
              <w:rPr>
                <w:rFonts w:ascii="Calibri" w:hAnsi="Calibri" w:cs="Calibri"/>
                <w:color w:val="000000"/>
                <w:lang w:val="hy-AM"/>
              </w:rPr>
              <w:t xml:space="preserve"> 5</w:t>
            </w:r>
            <w:r w:rsidRPr="00B115C0">
              <w:rPr>
                <w:rFonts w:ascii="Calibri" w:hAnsi="Calibri" w:cs="Calibri"/>
                <w:color w:val="000000"/>
              </w:rPr>
              <w:t xml:space="preserve"> и</w:t>
            </w:r>
            <w:r w:rsidRPr="00B115C0">
              <w:rPr>
                <w:rFonts w:ascii="Calibri" w:hAnsi="Calibri" w:cs="Calibri"/>
                <w:color w:val="000000"/>
                <w:lang w:val="hy-AM"/>
              </w:rPr>
              <w:t xml:space="preserve"> 0,5 мкл.</w:t>
            </w:r>
          </w:p>
          <w:p w:rsidR="00C1178A" w:rsidRPr="00B115C0" w:rsidRDefault="00C1178A" w:rsidP="00C1178A">
            <w:pPr>
              <w:rPr>
                <w:rFonts w:ascii="Sylfaen" w:hAnsi="Sylfaen" w:cs="Calibri"/>
                <w:color w:val="000000"/>
                <w:lang w:val="hy-AM"/>
              </w:rPr>
            </w:pPr>
            <w:r w:rsidRPr="00B115C0">
              <w:rPr>
                <w:rFonts w:ascii="Calibri" w:hAnsi="Calibri" w:cs="Calibri"/>
                <w:color w:val="000000"/>
                <w:lang w:val="hy-AM"/>
              </w:rPr>
              <w:lastRenderedPageBreak/>
              <w:t>Максимальный объем впрыска не менее 5 мкл</w:t>
            </w:r>
          </w:p>
          <w:p w:rsidR="00C1178A" w:rsidRPr="00B115C0" w:rsidRDefault="00C1178A" w:rsidP="00C1178A">
            <w:pPr>
              <w:rPr>
                <w:rFonts w:ascii="Calibri" w:hAnsi="Calibri" w:cs="Calibri"/>
                <w:color w:val="000000"/>
                <w:lang w:val="hy-AM"/>
              </w:rPr>
            </w:pPr>
            <w:r w:rsidRPr="00B115C0">
              <w:rPr>
                <w:rFonts w:ascii="Calibri" w:hAnsi="Calibri" w:cs="Calibri"/>
                <w:color w:val="000000"/>
                <w:lang w:val="hy-AM"/>
              </w:rPr>
              <w:t>Минимальный объем инъекции не более 0,01 мкл.</w:t>
            </w:r>
          </w:p>
          <w:p w:rsidR="00C1178A" w:rsidRPr="00B115C0" w:rsidRDefault="00C1178A" w:rsidP="00C1178A">
            <w:pPr>
              <w:rPr>
                <w:rFonts w:ascii="Calibri" w:hAnsi="Calibri" w:cs="Calibri"/>
                <w:color w:val="000000"/>
                <w:lang w:val="hy-AM"/>
              </w:rPr>
            </w:pPr>
            <w:r w:rsidRPr="00B115C0">
              <w:rPr>
                <w:rFonts w:ascii="Calibri" w:hAnsi="Calibri" w:cs="Calibri"/>
                <w:color w:val="000000"/>
                <w:lang w:val="hy-AM"/>
              </w:rPr>
              <w:t>Остаточное количество (переход) не более 0,001%</w:t>
            </w:r>
          </w:p>
          <w:p w:rsidR="00C1178A" w:rsidRPr="00B115C0" w:rsidRDefault="00C1178A" w:rsidP="00C1178A">
            <w:pPr>
              <w:rPr>
                <w:rFonts w:ascii="Calibri" w:hAnsi="Calibri" w:cs="Calibri"/>
                <w:color w:val="000000"/>
                <w:lang w:val="hy-AM"/>
              </w:rPr>
            </w:pPr>
            <w:r w:rsidRPr="00B115C0">
              <w:rPr>
                <w:rFonts w:ascii="Calibri" w:hAnsi="Calibri" w:cs="Calibri"/>
                <w:color w:val="000000"/>
                <w:lang w:val="hy-AM"/>
              </w:rPr>
              <w:t>Масштабирование не более 0,01 мкл</w:t>
            </w:r>
          </w:p>
          <w:p w:rsidR="00C1178A" w:rsidRPr="00B115C0" w:rsidRDefault="00C1178A" w:rsidP="00C1178A">
            <w:pPr>
              <w:rPr>
                <w:rFonts w:ascii="Calibri" w:hAnsi="Calibri" w:cs="Calibri"/>
                <w:color w:val="000000"/>
                <w:lang w:val="hy-AM"/>
              </w:rPr>
            </w:pPr>
            <w:r w:rsidRPr="00B115C0">
              <w:rPr>
                <w:rFonts w:ascii="Calibri" w:hAnsi="Calibri" w:cs="Calibri"/>
                <w:color w:val="000000"/>
                <w:lang w:val="hy-AM"/>
              </w:rPr>
              <w:t>Образцы во флаконах не менее 8 штук по 2 мл.</w:t>
            </w:r>
          </w:p>
          <w:p w:rsidR="00C1178A" w:rsidRPr="00B115C0" w:rsidRDefault="00C1178A" w:rsidP="00C1178A">
            <w:pPr>
              <w:rPr>
                <w:rFonts w:ascii="Calibri" w:hAnsi="Calibri" w:cs="Calibri"/>
                <w:color w:val="000000"/>
                <w:lang w:val="hy-AM"/>
              </w:rPr>
            </w:pPr>
            <w:r w:rsidRPr="00B115C0">
              <w:rPr>
                <w:rFonts w:ascii="Calibri" w:hAnsi="Calibri" w:cs="Calibri"/>
                <w:color w:val="000000"/>
                <w:lang w:val="hy-AM"/>
              </w:rPr>
              <w:t>С полным программным управлением</w:t>
            </w:r>
          </w:p>
          <w:p w:rsidR="00C1178A" w:rsidRPr="00B115C0" w:rsidRDefault="00C1178A" w:rsidP="00C1178A">
            <w:pPr>
              <w:rPr>
                <w:rFonts w:ascii="Calibri" w:hAnsi="Calibri" w:cs="Calibri"/>
                <w:color w:val="000000"/>
                <w:lang w:val="hy-AM"/>
              </w:rPr>
            </w:pPr>
            <w:r w:rsidRPr="00B115C0">
              <w:rPr>
                <w:rFonts w:ascii="Calibri" w:hAnsi="Calibri" w:cs="Calibri"/>
                <w:color w:val="000000"/>
                <w:lang w:val="hy-AM"/>
              </w:rPr>
              <w:t>Управление программным обеспечением</w:t>
            </w:r>
          </w:p>
          <w:p w:rsidR="00C1178A" w:rsidRPr="00B115C0" w:rsidRDefault="00C1178A" w:rsidP="00C1178A">
            <w:pPr>
              <w:rPr>
                <w:rFonts w:ascii="Calibri" w:hAnsi="Calibri" w:cs="Calibri"/>
                <w:color w:val="000000"/>
                <w:lang w:val="hy-AM"/>
              </w:rPr>
            </w:pPr>
            <w:r w:rsidRPr="00B115C0">
              <w:rPr>
                <w:rFonts w:ascii="Calibri" w:hAnsi="Calibri" w:cs="Calibri"/>
                <w:color w:val="000000"/>
                <w:lang w:val="hy-AM"/>
              </w:rPr>
              <w:t>Система должна управляться единым программным комплексом.</w:t>
            </w:r>
          </w:p>
          <w:p w:rsidR="00C1178A" w:rsidRPr="00B115C0" w:rsidRDefault="00C1178A" w:rsidP="00C1178A">
            <w:pPr>
              <w:rPr>
                <w:rFonts w:ascii="inherit" w:hAnsi="inherit" w:cs="Courier New"/>
                <w:color w:val="202124"/>
                <w:sz w:val="42"/>
                <w:szCs w:val="42"/>
                <w:lang w:eastAsia="en-US"/>
              </w:rPr>
            </w:pPr>
            <w:r w:rsidRPr="00B115C0">
              <w:rPr>
                <w:rFonts w:ascii="Calibri" w:hAnsi="Calibri" w:cs="Calibri"/>
                <w:color w:val="000000"/>
                <w:lang w:val="hy-AM"/>
              </w:rPr>
              <w:t>Наличие полного компьютера (в комплект входит компьютер - не менее Core i5 или аналог, монитор - не менее 19 дюймов, клавиатура</w:t>
            </w:r>
            <w:r w:rsidRPr="00B115C0">
              <w:rPr>
                <w:rFonts w:ascii="Calibri" w:hAnsi="Calibri" w:cs="Calibri"/>
                <w:color w:val="000000"/>
              </w:rPr>
              <w:t>,</w:t>
            </w:r>
            <w:r w:rsidRPr="00B115C0">
              <w:rPr>
                <w:rFonts w:ascii="Calibri" w:hAnsi="Calibri" w:cs="Calibri"/>
                <w:color w:val="000000"/>
                <w:lang w:val="hy-AM"/>
              </w:rPr>
              <w:t xml:space="preserve"> мыш, лазерный принтер</w:t>
            </w:r>
            <w:r w:rsidRPr="00B115C0">
              <w:rPr>
                <w:rFonts w:ascii="Calibri" w:hAnsi="Calibri" w:cs="Calibri"/>
                <w:color w:val="000000"/>
              </w:rPr>
              <w:t>)</w:t>
            </w:r>
          </w:p>
          <w:p w:rsidR="00C1178A" w:rsidRPr="00B115C0" w:rsidRDefault="00C1178A" w:rsidP="00C1178A">
            <w:pPr>
              <w:rPr>
                <w:rFonts w:ascii="Calibri" w:hAnsi="Calibri" w:cs="Calibri"/>
                <w:color w:val="000000"/>
                <w:lang w:val="hy-AM"/>
              </w:rPr>
            </w:pPr>
            <w:r w:rsidRPr="00B115C0">
              <w:rPr>
                <w:rFonts w:ascii="Calibri" w:hAnsi="Calibri" w:cs="Calibri"/>
                <w:color w:val="000000"/>
                <w:lang w:val="hy-AM"/>
              </w:rPr>
              <w:t>Регулировка устройства, выпуск должны производиться сертифицированным специалистом.</w:t>
            </w:r>
          </w:p>
          <w:p w:rsidR="00C1178A" w:rsidRPr="00B115C0" w:rsidRDefault="00C1178A" w:rsidP="00C1178A">
            <w:pPr>
              <w:spacing w:before="240"/>
              <w:rPr>
                <w:rFonts w:ascii="Calibri" w:hAnsi="Calibri" w:cs="Calibri"/>
                <w:color w:val="000000"/>
                <w:lang w:val="hy-AM"/>
              </w:rPr>
            </w:pPr>
            <w:r w:rsidRPr="00B115C0">
              <w:rPr>
                <w:rFonts w:ascii="Calibri" w:hAnsi="Calibri" w:cs="Calibri"/>
                <w:color w:val="000000"/>
                <w:lang w:val="hy-AM"/>
              </w:rPr>
              <w:t>Поставщик предоставляет:</w:t>
            </w:r>
          </w:p>
          <w:p w:rsidR="00C1178A" w:rsidRPr="00B115C0" w:rsidRDefault="00C1178A" w:rsidP="00C1178A">
            <w:pPr>
              <w:numPr>
                <w:ilvl w:val="0"/>
                <w:numId w:val="31"/>
              </w:numPr>
              <w:spacing w:before="120" w:after="120" w:line="276" w:lineRule="auto"/>
              <w:rPr>
                <w:rFonts w:ascii="Calibri" w:hAnsi="Calibri" w:cs="Calibri"/>
                <w:color w:val="000000"/>
                <w:lang w:val="hy-AM"/>
              </w:rPr>
            </w:pPr>
            <w:r w:rsidRPr="00B115C0">
              <w:rPr>
                <w:rFonts w:ascii="Calibri" w:hAnsi="Calibri" w:cs="Calibri"/>
                <w:color w:val="000000"/>
                <w:lang w:val="hy-AM"/>
              </w:rPr>
              <w:lastRenderedPageBreak/>
              <w:t xml:space="preserve">Генератор водорода производительностью не менее </w:t>
            </w:r>
            <w:r w:rsidRPr="00B115C0">
              <w:rPr>
                <w:rFonts w:ascii="Calibri" w:hAnsi="Calibri" w:cs="Calibri"/>
                <w:color w:val="000000"/>
              </w:rPr>
              <w:t>15</w:t>
            </w:r>
            <w:r w:rsidRPr="00B115C0">
              <w:rPr>
                <w:rFonts w:ascii="Calibri" w:hAnsi="Calibri" w:cs="Calibri"/>
                <w:color w:val="000000"/>
                <w:lang w:val="hy-AM"/>
              </w:rPr>
              <w:t>0 мл / мин, чистота водорода не менее 99,995%, расход деионизированной воды в сутки 80-130 мл, картридж сушильный</w:t>
            </w:r>
            <w:r w:rsidRPr="00B115C0">
              <w:rPr>
                <w:rFonts w:ascii="Calibri" w:hAnsi="Calibri" w:cs="Calibri"/>
                <w:color w:val="000000"/>
              </w:rPr>
              <w:t xml:space="preserve"> и шланг для подключения к ГХ</w:t>
            </w:r>
            <w:r w:rsidRPr="00B115C0">
              <w:rPr>
                <w:rFonts w:ascii="Calibri" w:hAnsi="Calibri" w:cs="Calibri"/>
                <w:color w:val="000000"/>
                <w:lang w:val="hy-AM"/>
              </w:rPr>
              <w:t>.</w:t>
            </w:r>
            <w:r w:rsidRPr="00B115C0">
              <w:rPr>
                <w:rFonts w:ascii="Calibri" w:hAnsi="Calibri" w:cs="Calibri"/>
                <w:color w:val="000000"/>
              </w:rPr>
              <w:t xml:space="preserve"> -1 штука</w:t>
            </w:r>
          </w:p>
          <w:p w:rsidR="00C1178A" w:rsidRPr="00B115C0" w:rsidRDefault="00C1178A" w:rsidP="00C1178A">
            <w:pPr>
              <w:numPr>
                <w:ilvl w:val="0"/>
                <w:numId w:val="31"/>
              </w:numPr>
              <w:spacing w:before="120" w:after="120" w:line="276" w:lineRule="auto"/>
              <w:rPr>
                <w:rFonts w:ascii="Calibri" w:hAnsi="Calibri" w:cs="Calibri"/>
                <w:color w:val="000000"/>
                <w:lang w:val="hy-AM"/>
              </w:rPr>
            </w:pPr>
            <w:r w:rsidRPr="00B115C0">
              <w:rPr>
                <w:rFonts w:ascii="Calibri" w:hAnsi="Calibri" w:cs="Calibri"/>
                <w:color w:val="000000"/>
                <w:lang w:val="hy-AM"/>
              </w:rPr>
              <w:t xml:space="preserve">Компрессор чистого воздуха в не менее </w:t>
            </w:r>
            <w:r w:rsidRPr="00B115C0">
              <w:rPr>
                <w:rFonts w:ascii="Calibri" w:hAnsi="Calibri" w:cs="Calibri"/>
                <w:color w:val="000000"/>
              </w:rPr>
              <w:t>2</w:t>
            </w:r>
            <w:r w:rsidRPr="00B115C0">
              <w:rPr>
                <w:rFonts w:ascii="Calibri" w:hAnsi="Calibri" w:cs="Calibri"/>
                <w:color w:val="000000"/>
                <w:lang w:val="hy-AM"/>
              </w:rPr>
              <w:t xml:space="preserve"> бар, подача безмасляного воздуха</w:t>
            </w:r>
            <w:r w:rsidRPr="00B115C0">
              <w:rPr>
                <w:rFonts w:ascii="Calibri" w:hAnsi="Calibri" w:cs="Calibri"/>
                <w:color w:val="000000"/>
              </w:rPr>
              <w:t xml:space="preserve"> и шланг для подключения к ГХ</w:t>
            </w:r>
            <w:r w:rsidRPr="00B115C0">
              <w:rPr>
                <w:rFonts w:ascii="Calibri" w:hAnsi="Calibri" w:cs="Calibri"/>
                <w:color w:val="000000"/>
                <w:lang w:val="hy-AM"/>
              </w:rPr>
              <w:t>.</w:t>
            </w:r>
            <w:r w:rsidRPr="00B115C0">
              <w:rPr>
                <w:rFonts w:ascii="Calibri" w:hAnsi="Calibri" w:cs="Calibri"/>
                <w:color w:val="000000"/>
              </w:rPr>
              <w:t xml:space="preserve"> -1 штука</w:t>
            </w:r>
          </w:p>
          <w:p w:rsidR="00C1178A" w:rsidRPr="00B115C0" w:rsidRDefault="00C1178A" w:rsidP="00C1178A">
            <w:pPr>
              <w:numPr>
                <w:ilvl w:val="0"/>
                <w:numId w:val="31"/>
              </w:numPr>
              <w:spacing w:before="120" w:after="120" w:line="276" w:lineRule="auto"/>
              <w:rPr>
                <w:rFonts w:ascii="Calibri" w:hAnsi="Calibri" w:cs="Calibri"/>
                <w:color w:val="000000"/>
                <w:lang w:val="hy-AM"/>
              </w:rPr>
            </w:pPr>
            <w:r w:rsidRPr="00B115C0">
              <w:rPr>
                <w:rFonts w:ascii="Calibri" w:hAnsi="Calibri" w:cs="Calibri"/>
                <w:lang w:val="hy-AM"/>
              </w:rPr>
              <w:t xml:space="preserve">Генератор азота производительностью не менее 20 мл / ч, чистотой азота не менее 99,9995%, давлением азота на </w:t>
            </w:r>
            <w:r w:rsidRPr="00B115C0">
              <w:rPr>
                <w:rFonts w:ascii="Calibri" w:hAnsi="Calibri" w:cs="Calibri"/>
                <w:lang w:val="hy-AM"/>
              </w:rPr>
              <w:lastRenderedPageBreak/>
              <w:t>выходе не менее 400 кПа</w:t>
            </w:r>
            <w:r w:rsidRPr="00B115C0">
              <w:rPr>
                <w:rFonts w:ascii="Calibri" w:hAnsi="Calibri" w:cs="Calibri"/>
              </w:rPr>
              <w:t xml:space="preserve"> </w:t>
            </w:r>
            <w:r w:rsidRPr="00B115C0">
              <w:rPr>
                <w:rFonts w:ascii="Calibri" w:hAnsi="Calibri" w:cs="Calibri"/>
                <w:color w:val="000000"/>
              </w:rPr>
              <w:t>и шланг для подключения к ГХ</w:t>
            </w:r>
            <w:r w:rsidRPr="00B115C0">
              <w:rPr>
                <w:rFonts w:ascii="Calibri" w:hAnsi="Calibri" w:cs="Calibri"/>
                <w:color w:val="000000"/>
                <w:lang w:val="hy-AM"/>
              </w:rPr>
              <w:t>.</w:t>
            </w:r>
            <w:r w:rsidRPr="00B115C0">
              <w:rPr>
                <w:rFonts w:ascii="Calibri" w:hAnsi="Calibri" w:cs="Calibri"/>
                <w:lang w:val="hy-AM"/>
              </w:rPr>
              <w:t>.</w:t>
            </w:r>
            <w:r w:rsidRPr="00B115C0">
              <w:rPr>
                <w:rFonts w:ascii="Calibri" w:hAnsi="Calibri" w:cs="Calibri"/>
                <w:color w:val="000000"/>
              </w:rPr>
              <w:t xml:space="preserve"> 1 штука</w:t>
            </w:r>
          </w:p>
          <w:p w:rsidR="00C1178A" w:rsidRPr="00B115C0" w:rsidRDefault="00C1178A" w:rsidP="00C1178A">
            <w:pPr>
              <w:numPr>
                <w:ilvl w:val="0"/>
                <w:numId w:val="31"/>
              </w:numPr>
              <w:spacing w:after="200" w:line="276" w:lineRule="auto"/>
              <w:rPr>
                <w:rFonts w:ascii="Calibri" w:hAnsi="Calibri" w:cs="Calibri"/>
                <w:color w:val="000000"/>
                <w:lang w:val="hy-AM"/>
              </w:rPr>
            </w:pPr>
            <w:r w:rsidRPr="00B115C0">
              <w:rPr>
                <w:rFonts w:ascii="Calibri" w:hAnsi="Calibri" w:cs="Calibri"/>
                <w:color w:val="000000"/>
              </w:rPr>
              <w:t xml:space="preserve">Дополнительных ремонтный комплект  рассходников </w:t>
            </w:r>
            <w:r w:rsidRPr="00B115C0">
              <w:rPr>
                <w:rFonts w:ascii="Calibri" w:hAnsi="Calibri" w:cs="Calibri"/>
                <w:color w:val="000000"/>
                <w:lang w:val="hy-AM"/>
              </w:rPr>
              <w:t xml:space="preserve">: Ферула 10шт, Септа </w:t>
            </w:r>
            <w:r w:rsidRPr="00B115C0">
              <w:rPr>
                <w:rFonts w:ascii="Calibri" w:hAnsi="Calibri" w:cs="Calibri"/>
                <w:color w:val="000000"/>
              </w:rPr>
              <w:t>50</w:t>
            </w:r>
            <w:r w:rsidRPr="00B115C0">
              <w:rPr>
                <w:rFonts w:ascii="Calibri" w:hAnsi="Calibri" w:cs="Calibri"/>
                <w:color w:val="000000"/>
                <w:lang w:val="hy-AM"/>
              </w:rPr>
              <w:t>0шт,</w:t>
            </w:r>
            <w:r w:rsidRPr="00B115C0">
              <w:rPr>
                <w:rFonts w:ascii="Calibri" w:hAnsi="Calibri" w:cs="Calibri"/>
                <w:color w:val="000000"/>
              </w:rPr>
              <w:t xml:space="preserve"> виаллы с кришкой 100 шт </w:t>
            </w:r>
            <w:r w:rsidRPr="00B115C0">
              <w:rPr>
                <w:rFonts w:ascii="Calibri" w:hAnsi="Calibri" w:cs="Calibri"/>
                <w:color w:val="000000"/>
                <w:lang w:val="hy-AM"/>
              </w:rPr>
              <w:t>филамент-1</w:t>
            </w:r>
            <w:r w:rsidRPr="00B115C0">
              <w:rPr>
                <w:rFonts w:ascii="Calibri" w:hAnsi="Calibri" w:cs="Calibri"/>
                <w:color w:val="000000"/>
              </w:rPr>
              <w:t>уп</w:t>
            </w:r>
            <w:r w:rsidRPr="00B115C0">
              <w:rPr>
                <w:rFonts w:ascii="Calibri" w:hAnsi="Calibri" w:cs="Calibri"/>
                <w:color w:val="000000"/>
                <w:lang w:val="hy-AM"/>
              </w:rPr>
              <w:t>, зажимы</w:t>
            </w:r>
            <w:r w:rsidRPr="00B115C0">
              <w:rPr>
                <w:rFonts w:ascii="Calibri" w:hAnsi="Calibri" w:cs="Calibri"/>
                <w:color w:val="000000"/>
              </w:rPr>
              <w:t xml:space="preserve"> колонки</w:t>
            </w:r>
            <w:r w:rsidRPr="00B115C0">
              <w:rPr>
                <w:rFonts w:ascii="Calibri" w:hAnsi="Calibri" w:cs="Calibri"/>
                <w:color w:val="000000"/>
                <w:lang w:val="hy-AM"/>
              </w:rPr>
              <w:t xml:space="preserve">, перчатки-50 шт., </w:t>
            </w:r>
            <w:r w:rsidRPr="00B115C0">
              <w:rPr>
                <w:rFonts w:ascii="Calibri" w:hAnsi="Calibri" w:cs="Calibri"/>
                <w:color w:val="000000"/>
              </w:rPr>
              <w:t>микрошприц 0,2-10 мкл-4 шт.</w:t>
            </w:r>
          </w:p>
          <w:p w:rsidR="00C1178A" w:rsidRPr="00B115C0" w:rsidRDefault="00C1178A" w:rsidP="00C1178A">
            <w:pPr>
              <w:spacing w:before="120"/>
              <w:rPr>
                <w:rFonts w:ascii="Calibri" w:hAnsi="Calibri" w:cs="Calibri"/>
                <w:color w:val="000000"/>
              </w:rPr>
            </w:pPr>
            <w:r w:rsidRPr="00B115C0">
              <w:rPr>
                <w:rFonts w:ascii="Calibri" w:hAnsi="Calibri" w:cs="Calibri"/>
                <w:color w:val="000000"/>
                <w:lang w:val="hy-AM"/>
              </w:rPr>
              <w:t xml:space="preserve">Вкладка методов определения синтетических, полусинтетических, растительных </w:t>
            </w:r>
            <w:r w:rsidRPr="00B115C0">
              <w:rPr>
                <w:rFonts w:ascii="Calibri" w:hAnsi="Calibri" w:cs="Calibri"/>
                <w:color w:val="000000"/>
              </w:rPr>
              <w:t xml:space="preserve">наркотических средств </w:t>
            </w:r>
            <w:r w:rsidRPr="00B115C0">
              <w:rPr>
                <w:rFonts w:ascii="Calibri" w:hAnsi="Calibri" w:cs="Calibri"/>
                <w:color w:val="000000"/>
                <w:lang w:val="hy-AM"/>
              </w:rPr>
              <w:t>, психоактивных веществ, в том числе установка</w:t>
            </w:r>
            <w:r w:rsidRPr="00B115C0">
              <w:rPr>
                <w:rFonts w:ascii="Calibri" w:hAnsi="Calibri" w:cs="Calibri"/>
                <w:color w:val="000000"/>
              </w:rPr>
              <w:t xml:space="preserve"> к</w:t>
            </w:r>
            <w:r w:rsidRPr="00B115C0">
              <w:rPr>
                <w:rFonts w:ascii="Calibri" w:hAnsi="Calibri" w:cs="Calibri"/>
                <w:color w:val="000000"/>
                <w:lang w:val="hy-AM"/>
              </w:rPr>
              <w:t>апиллярны</w:t>
            </w:r>
            <w:r w:rsidRPr="00B115C0">
              <w:rPr>
                <w:rFonts w:ascii="Calibri" w:hAnsi="Calibri" w:cs="Calibri"/>
                <w:color w:val="000000"/>
              </w:rPr>
              <w:t>е</w:t>
            </w:r>
            <w:r w:rsidRPr="00B115C0">
              <w:rPr>
                <w:rFonts w:ascii="Calibri" w:hAnsi="Calibri" w:cs="Calibri"/>
                <w:color w:val="000000"/>
                <w:lang w:val="hy-AM"/>
              </w:rPr>
              <w:t xml:space="preserve"> коло</w:t>
            </w:r>
            <w:r w:rsidRPr="00B115C0">
              <w:rPr>
                <w:rFonts w:ascii="Calibri" w:hAnsi="Calibri" w:cs="Calibri"/>
                <w:color w:val="000000"/>
              </w:rPr>
              <w:t xml:space="preserve">нки </w:t>
            </w:r>
            <w:r w:rsidRPr="00B115C0">
              <w:rPr>
                <w:rFonts w:ascii="Calibri" w:hAnsi="Calibri" w:cs="Calibri"/>
                <w:color w:val="000000"/>
                <w:lang w:val="hy-AM"/>
              </w:rPr>
              <w:t xml:space="preserve">1 шт. </w:t>
            </w:r>
            <w:r w:rsidRPr="00B115C0">
              <w:rPr>
                <w:rFonts w:ascii="Calibri" w:hAnsi="Calibri" w:cs="Calibri"/>
                <w:color w:val="000000"/>
              </w:rPr>
              <w:t xml:space="preserve">DB-5 </w:t>
            </w:r>
            <w:r w:rsidRPr="00B115C0">
              <w:rPr>
                <w:rFonts w:ascii="Calibri" w:hAnsi="Calibri" w:cs="Calibri"/>
                <w:color w:val="000000"/>
                <w:lang w:val="hy-AM"/>
              </w:rPr>
              <w:t>или эквивалентных</w:t>
            </w:r>
            <w:r w:rsidRPr="00B115C0">
              <w:rPr>
                <w:rFonts w:ascii="Calibri" w:hAnsi="Calibri" w:cs="Calibri"/>
                <w:color w:val="000000"/>
              </w:rPr>
              <w:t xml:space="preserve"> н</w:t>
            </w:r>
            <w:r w:rsidRPr="00B115C0">
              <w:rPr>
                <w:rFonts w:ascii="Calibri" w:hAnsi="Calibri" w:cs="Calibri"/>
                <w:color w:val="000000"/>
                <w:lang w:val="hy-AM"/>
              </w:rPr>
              <w:t>еполярного 30м X0,25 мм X0,25 м</w:t>
            </w:r>
            <w:r w:rsidRPr="00B115C0">
              <w:rPr>
                <w:rFonts w:ascii="Calibri" w:hAnsi="Calibri" w:cs="Calibri"/>
                <w:color w:val="000000"/>
              </w:rPr>
              <w:t>к</w:t>
            </w:r>
            <w:r w:rsidRPr="00B115C0">
              <w:rPr>
                <w:rFonts w:ascii="Calibri" w:hAnsi="Calibri" w:cs="Calibri"/>
                <w:color w:val="000000"/>
                <w:lang w:val="hy-AM"/>
              </w:rPr>
              <w:t>м</w:t>
            </w:r>
            <w:r w:rsidRPr="00B115C0">
              <w:rPr>
                <w:rFonts w:ascii="Calibri" w:hAnsi="Calibri" w:cs="Calibri"/>
                <w:color w:val="000000"/>
              </w:rPr>
              <w:t xml:space="preserve"> и</w:t>
            </w:r>
            <w:r w:rsidRPr="00B115C0">
              <w:rPr>
                <w:rFonts w:ascii="Calibri" w:hAnsi="Calibri" w:cs="Calibri"/>
                <w:color w:val="000000"/>
                <w:lang w:val="hy-AM"/>
              </w:rPr>
              <w:t xml:space="preserve"> 1 шт. </w:t>
            </w:r>
            <w:r w:rsidRPr="00B115C0">
              <w:rPr>
                <w:rFonts w:ascii="Calibri" w:hAnsi="Calibri" w:cs="Calibri"/>
                <w:color w:val="000000"/>
              </w:rPr>
              <w:t xml:space="preserve">DB-35 средняя полярного </w:t>
            </w:r>
            <w:r w:rsidRPr="00B115C0">
              <w:rPr>
                <w:rFonts w:ascii="Calibri" w:hAnsi="Calibri" w:cs="Calibri"/>
                <w:color w:val="000000"/>
                <w:lang w:val="hy-AM"/>
              </w:rPr>
              <w:t xml:space="preserve"> 30м X0,25 мм X0,25 м</w:t>
            </w:r>
            <w:r w:rsidRPr="00B115C0">
              <w:rPr>
                <w:rFonts w:ascii="Calibri" w:hAnsi="Calibri" w:cs="Calibri"/>
                <w:color w:val="000000"/>
              </w:rPr>
              <w:t>к</w:t>
            </w:r>
            <w:r w:rsidRPr="00B115C0">
              <w:rPr>
                <w:rFonts w:ascii="Calibri" w:hAnsi="Calibri" w:cs="Calibri"/>
                <w:color w:val="000000"/>
                <w:lang w:val="hy-AM"/>
              </w:rPr>
              <w:t>м</w:t>
            </w:r>
            <w:r w:rsidRPr="00B115C0">
              <w:rPr>
                <w:rFonts w:ascii="Calibri" w:hAnsi="Calibri" w:cs="Calibri"/>
                <w:color w:val="000000"/>
              </w:rPr>
              <w:t xml:space="preserve">. </w:t>
            </w:r>
          </w:p>
          <w:p w:rsidR="00C1178A" w:rsidRPr="00B115C0" w:rsidRDefault="00C1178A" w:rsidP="00C1178A">
            <w:pPr>
              <w:spacing w:before="120"/>
              <w:rPr>
                <w:rFonts w:ascii="Calibri" w:hAnsi="Calibri" w:cs="Calibri"/>
                <w:color w:val="000000"/>
                <w:lang w:val="hy-AM"/>
              </w:rPr>
            </w:pPr>
            <w:r w:rsidRPr="00B115C0">
              <w:rPr>
                <w:rFonts w:ascii="Calibri" w:hAnsi="Calibri" w:cs="Calibri"/>
                <w:color w:val="000000"/>
                <w:lang w:val="hy-AM"/>
              </w:rPr>
              <w:lastRenderedPageBreak/>
              <w:t xml:space="preserve">Обучение синтетических, полусинтетических, растительных </w:t>
            </w:r>
            <w:r w:rsidRPr="00B115C0">
              <w:rPr>
                <w:rFonts w:ascii="Calibri" w:hAnsi="Calibri" w:cs="Calibri"/>
                <w:color w:val="000000"/>
              </w:rPr>
              <w:t xml:space="preserve">наркотических средств </w:t>
            </w:r>
            <w:r w:rsidRPr="00B115C0">
              <w:rPr>
                <w:rFonts w:ascii="Calibri" w:hAnsi="Calibri" w:cs="Calibri"/>
                <w:color w:val="000000"/>
                <w:lang w:val="hy-AM"/>
              </w:rPr>
              <w:t>, психоактивных веществ и токсико-кримин</w:t>
            </w:r>
            <w:r w:rsidRPr="00B115C0">
              <w:rPr>
                <w:rFonts w:ascii="Calibri" w:hAnsi="Calibri" w:cs="Calibri"/>
                <w:color w:val="000000"/>
              </w:rPr>
              <w:t>а</w:t>
            </w:r>
            <w:r w:rsidRPr="00B115C0">
              <w:rPr>
                <w:rFonts w:ascii="Calibri" w:hAnsi="Calibri" w:cs="Calibri"/>
                <w:color w:val="000000"/>
                <w:lang w:val="hy-AM"/>
              </w:rPr>
              <w:t>лический экспертизе ГХ у сертифицированного специалиста до</w:t>
            </w:r>
            <w:r w:rsidRPr="00B115C0">
              <w:rPr>
                <w:rFonts w:ascii="Calibri" w:hAnsi="Calibri" w:cs="Calibri"/>
                <w:color w:val="000000"/>
              </w:rPr>
              <w:t xml:space="preserve"> 10 </w:t>
            </w:r>
            <w:r w:rsidRPr="00B115C0">
              <w:rPr>
                <w:rFonts w:ascii="Calibri" w:hAnsi="Calibri" w:cs="Calibri"/>
                <w:color w:val="000000"/>
                <w:lang w:val="hy-AM"/>
              </w:rPr>
              <w:t>дневное (5 часов в день)</w:t>
            </w:r>
          </w:p>
          <w:p w:rsidR="00C1178A" w:rsidRPr="00B115C0" w:rsidRDefault="00C1178A" w:rsidP="00C1178A">
            <w:pPr>
              <w:spacing w:before="120" w:after="120"/>
              <w:rPr>
                <w:rFonts w:ascii="Calibri" w:hAnsi="Calibri" w:cs="Calibri"/>
                <w:color w:val="000000"/>
              </w:rPr>
            </w:pPr>
            <w:r w:rsidRPr="00B115C0">
              <w:rPr>
                <w:rFonts w:ascii="Calibri" w:hAnsi="Calibri" w:cs="Calibri"/>
                <w:color w:val="000000"/>
                <w:lang w:val="hy-AM"/>
              </w:rPr>
              <w:t>Год выпуска выше от</w:t>
            </w:r>
            <w:r w:rsidRPr="00B115C0">
              <w:rPr>
                <w:rFonts w:ascii="Calibri" w:hAnsi="Calibri" w:cs="Calibri"/>
                <w:color w:val="000000"/>
              </w:rPr>
              <w:t xml:space="preserve"> </w:t>
            </w:r>
            <w:r w:rsidRPr="00B115C0">
              <w:rPr>
                <w:rFonts w:ascii="Calibri" w:hAnsi="Calibri" w:cs="Calibri"/>
                <w:color w:val="000000"/>
                <w:lang w:val="hy-AM"/>
              </w:rPr>
              <w:t>2021</w:t>
            </w:r>
            <w:r w:rsidRPr="00B115C0">
              <w:rPr>
                <w:rFonts w:ascii="Calibri" w:hAnsi="Calibri" w:cs="Calibri"/>
                <w:color w:val="000000"/>
              </w:rPr>
              <w:t xml:space="preserve"> </w:t>
            </w:r>
            <w:r w:rsidRPr="00B115C0">
              <w:rPr>
                <w:rFonts w:ascii="Calibri" w:hAnsi="Calibri" w:cs="Calibri"/>
                <w:color w:val="000000"/>
                <w:lang w:val="hy-AM"/>
              </w:rPr>
              <w:t>года</w:t>
            </w:r>
            <w:r w:rsidRPr="00B115C0">
              <w:rPr>
                <w:rFonts w:ascii="Calibri" w:hAnsi="Calibri" w:cs="Calibri"/>
                <w:color w:val="000000"/>
              </w:rPr>
              <w:t xml:space="preserve"> и шире</w:t>
            </w:r>
            <w:r w:rsidRPr="00B115C0">
              <w:rPr>
                <w:rFonts w:ascii="Calibri" w:hAnsi="Calibri" w:cs="Calibri"/>
                <w:color w:val="000000"/>
                <w:lang w:val="hy-AM"/>
              </w:rPr>
              <w:t>.</w:t>
            </w:r>
          </w:p>
          <w:p w:rsidR="00C1178A" w:rsidRPr="00B115C0" w:rsidRDefault="00C1178A" w:rsidP="00C1178A">
            <w:pPr>
              <w:rPr>
                <w:rFonts w:ascii="GHEA Grapalat" w:hAnsi="GHEA Grapalat" w:cs="Calibri"/>
                <w:color w:val="000000"/>
                <w:sz w:val="18"/>
                <w:szCs w:val="18"/>
              </w:rPr>
            </w:pPr>
            <w:r w:rsidRPr="00B115C0">
              <w:rPr>
                <w:rFonts w:ascii="Calibri" w:hAnsi="Calibri" w:cs="Calibri"/>
                <w:color w:val="000000"/>
                <w:lang w:val="hy-AM"/>
              </w:rPr>
              <w:t xml:space="preserve">Гарантия не менее </w:t>
            </w:r>
            <w:r w:rsidRPr="00B115C0">
              <w:rPr>
                <w:rFonts w:ascii="Calibri" w:hAnsi="Calibri" w:cs="Calibri"/>
                <w:color w:val="000000"/>
              </w:rPr>
              <w:t>1</w:t>
            </w:r>
            <w:r w:rsidRPr="00B115C0">
              <w:rPr>
                <w:rFonts w:ascii="Calibri" w:hAnsi="Calibri" w:cs="Calibri"/>
                <w:color w:val="000000"/>
                <w:lang w:val="hy-AM"/>
              </w:rPr>
              <w:t xml:space="preserve"> года.</w:t>
            </w:r>
          </w:p>
        </w:tc>
        <w:tc>
          <w:tcPr>
            <w:tcW w:w="1270" w:type="dxa"/>
            <w:tcBorders>
              <w:top w:val="nil"/>
              <w:left w:val="nil"/>
              <w:bottom w:val="single" w:sz="4" w:space="0" w:color="auto"/>
              <w:right w:val="single" w:sz="4" w:space="0" w:color="auto"/>
            </w:tcBorders>
            <w:shd w:val="clear" w:color="000000" w:fill="FFFFFF"/>
            <w:vAlign w:val="center"/>
          </w:tcPr>
          <w:p w:rsidR="00C1178A" w:rsidRPr="000E0268" w:rsidRDefault="00C1178A" w:rsidP="00C1178A">
            <w:pPr>
              <w:jc w:val="center"/>
              <w:rPr>
                <w:rFonts w:ascii="GHEA Grapalat" w:hAnsi="GHEA Grapalat" w:cs="Calibri"/>
                <w:sz w:val="22"/>
                <w:szCs w:val="22"/>
                <w:lang w:val="en-US"/>
              </w:rPr>
            </w:pPr>
            <w:r>
              <w:rPr>
                <w:rFonts w:ascii="GHEA Grapalat" w:hAnsi="GHEA Grapalat" w:cs="Calibri"/>
                <w:sz w:val="22"/>
                <w:szCs w:val="22"/>
                <w:lang w:val="en-US"/>
              </w:rPr>
              <w:lastRenderedPageBreak/>
              <w:t>шт</w:t>
            </w:r>
          </w:p>
        </w:tc>
        <w:tc>
          <w:tcPr>
            <w:tcW w:w="1360" w:type="dxa"/>
            <w:tcBorders>
              <w:top w:val="nil"/>
              <w:left w:val="nil"/>
              <w:bottom w:val="single" w:sz="4" w:space="0" w:color="auto"/>
              <w:right w:val="single" w:sz="4" w:space="0" w:color="auto"/>
            </w:tcBorders>
            <w:shd w:val="clear" w:color="000000" w:fill="FFFFFF"/>
            <w:noWrap/>
            <w:vAlign w:val="center"/>
          </w:tcPr>
          <w:p w:rsidR="00C1178A" w:rsidRDefault="00C1178A" w:rsidP="00C1178A">
            <w:pPr>
              <w:jc w:val="center"/>
              <w:rPr>
                <w:rFonts w:ascii="Sylfaen" w:hAnsi="Sylfaen" w:cs="Calibri"/>
                <w:sz w:val="20"/>
                <w:szCs w:val="20"/>
              </w:rPr>
            </w:pPr>
          </w:p>
        </w:tc>
        <w:tc>
          <w:tcPr>
            <w:tcW w:w="1036" w:type="dxa"/>
            <w:tcBorders>
              <w:top w:val="nil"/>
              <w:left w:val="nil"/>
              <w:bottom w:val="single" w:sz="4" w:space="0" w:color="auto"/>
              <w:right w:val="single" w:sz="4" w:space="0" w:color="auto"/>
            </w:tcBorders>
            <w:shd w:val="clear" w:color="auto" w:fill="auto"/>
            <w:vAlign w:val="center"/>
          </w:tcPr>
          <w:p w:rsidR="00C1178A" w:rsidRDefault="00C1178A" w:rsidP="00C1178A">
            <w:pPr>
              <w:jc w:val="center"/>
              <w:rPr>
                <w:rFonts w:ascii="GHEA Grapalat" w:hAnsi="GHEA Grapalat" w:cs="Calibri"/>
                <w:color w:val="000000"/>
                <w:sz w:val="22"/>
                <w:szCs w:val="22"/>
              </w:rPr>
            </w:pPr>
          </w:p>
        </w:tc>
        <w:tc>
          <w:tcPr>
            <w:tcW w:w="1760" w:type="dxa"/>
            <w:tcBorders>
              <w:top w:val="nil"/>
              <w:left w:val="nil"/>
              <w:bottom w:val="single" w:sz="4" w:space="0" w:color="auto"/>
              <w:right w:val="single" w:sz="4" w:space="0" w:color="auto"/>
            </w:tcBorders>
            <w:shd w:val="clear" w:color="000000" w:fill="FFFFFF"/>
            <w:noWrap/>
            <w:vAlign w:val="center"/>
          </w:tcPr>
          <w:p w:rsidR="00C1178A" w:rsidRDefault="00C1178A" w:rsidP="00C1178A">
            <w:pPr>
              <w:jc w:val="center"/>
              <w:rPr>
                <w:rFonts w:ascii="GHEA Grapalat" w:hAnsi="GHEA Grapalat" w:cs="Calibri"/>
                <w:color w:val="000000"/>
                <w:sz w:val="18"/>
                <w:szCs w:val="18"/>
              </w:rPr>
            </w:pPr>
            <w:r>
              <w:rPr>
                <w:rFonts w:ascii="GHEA Grapalat" w:hAnsi="GHEA Grapalat" w:cs="Calibri"/>
                <w:color w:val="000000"/>
                <w:sz w:val="18"/>
                <w:szCs w:val="18"/>
              </w:rPr>
              <w:t>1</w:t>
            </w:r>
          </w:p>
        </w:tc>
        <w:tc>
          <w:tcPr>
            <w:tcW w:w="1325" w:type="dxa"/>
            <w:tcBorders>
              <w:top w:val="single" w:sz="4" w:space="0" w:color="auto"/>
              <w:left w:val="nil"/>
              <w:bottom w:val="single" w:sz="4" w:space="0" w:color="auto"/>
              <w:right w:val="single" w:sz="4" w:space="0" w:color="auto"/>
            </w:tcBorders>
            <w:shd w:val="clear" w:color="000000" w:fill="FFFFFF"/>
            <w:vAlign w:val="center"/>
            <w:hideMark/>
          </w:tcPr>
          <w:p w:rsidR="00C1178A" w:rsidRDefault="00C1178A" w:rsidP="00C1178A">
            <w:pPr>
              <w:jc w:val="center"/>
              <w:rPr>
                <w:rFonts w:ascii="GHEA Grapalat" w:hAnsi="GHEA Grapalat" w:cs="Calibri"/>
                <w:sz w:val="22"/>
                <w:szCs w:val="22"/>
              </w:rPr>
            </w:pPr>
            <w:r>
              <w:rPr>
                <w:rFonts w:ascii="GHEA Grapalat" w:hAnsi="GHEA Grapalat" w:cs="Calibri"/>
                <w:sz w:val="22"/>
                <w:szCs w:val="22"/>
              </w:rPr>
              <w:t>г. Ереван, Аршакуняц 23</w:t>
            </w:r>
          </w:p>
        </w:tc>
        <w:tc>
          <w:tcPr>
            <w:tcW w:w="1788" w:type="dxa"/>
            <w:tcBorders>
              <w:top w:val="single" w:sz="4" w:space="0" w:color="auto"/>
              <w:left w:val="nil"/>
              <w:bottom w:val="single" w:sz="4" w:space="0" w:color="auto"/>
              <w:right w:val="single" w:sz="4" w:space="0" w:color="auto"/>
            </w:tcBorders>
            <w:shd w:val="clear" w:color="auto" w:fill="auto"/>
            <w:hideMark/>
          </w:tcPr>
          <w:p w:rsidR="00C1178A" w:rsidRDefault="00C1178A" w:rsidP="00C1178A">
            <w:r w:rsidRPr="002C6A9F">
              <w:rPr>
                <w:rFonts w:ascii="GHEA Grapalat" w:hAnsi="GHEA Grapalat" w:cs="Calibri"/>
                <w:sz w:val="22"/>
                <w:szCs w:val="22"/>
              </w:rPr>
              <w:t xml:space="preserve">после вступления в силу договора на </w:t>
            </w:r>
            <w:r>
              <w:rPr>
                <w:rFonts w:ascii="GHEA Grapalat" w:hAnsi="GHEA Grapalat" w:cs="Calibri"/>
                <w:sz w:val="22"/>
                <w:szCs w:val="22"/>
                <w:lang w:val="en-US"/>
              </w:rPr>
              <w:t>9</w:t>
            </w:r>
            <w:r w:rsidRPr="002C6A9F">
              <w:rPr>
                <w:rFonts w:ascii="GHEA Grapalat" w:hAnsi="GHEA Grapalat" w:cs="Calibri"/>
                <w:sz w:val="22"/>
                <w:szCs w:val="22"/>
                <w:lang w:val="en-US"/>
              </w:rPr>
              <w:t>0</w:t>
            </w:r>
            <w:r w:rsidRPr="002C6A9F">
              <w:rPr>
                <w:rFonts w:ascii="GHEA Grapalat" w:hAnsi="GHEA Grapalat" w:cs="Calibri"/>
                <w:sz w:val="22"/>
                <w:szCs w:val="22"/>
              </w:rPr>
              <w:t xml:space="preserve"> календарный день включительно</w:t>
            </w:r>
          </w:p>
        </w:tc>
      </w:tr>
      <w:tr w:rsidR="00C1178A" w:rsidTr="00147414">
        <w:trPr>
          <w:trHeight w:val="20"/>
        </w:trPr>
        <w:tc>
          <w:tcPr>
            <w:tcW w:w="584" w:type="dxa"/>
            <w:tcBorders>
              <w:top w:val="nil"/>
              <w:left w:val="single" w:sz="4" w:space="0" w:color="auto"/>
              <w:bottom w:val="single" w:sz="4" w:space="0" w:color="auto"/>
              <w:right w:val="single" w:sz="4" w:space="0" w:color="auto"/>
            </w:tcBorders>
            <w:shd w:val="clear" w:color="000000" w:fill="FFFFFF"/>
            <w:vAlign w:val="center"/>
          </w:tcPr>
          <w:p w:rsidR="00C1178A" w:rsidRPr="007A627D" w:rsidRDefault="00C1178A" w:rsidP="00C1178A">
            <w:pPr>
              <w:pStyle w:val="BodyTextIndent2"/>
              <w:spacing w:line="240" w:lineRule="auto"/>
              <w:ind w:firstLine="0"/>
              <w:jc w:val="center"/>
              <w:rPr>
                <w:rFonts w:ascii="GHEA Grapalat" w:hAnsi="GHEA Grapalat" w:cs="Sylfaen"/>
                <w:lang w:val="en-AU"/>
              </w:rPr>
            </w:pPr>
            <w:r w:rsidRPr="007A627D">
              <w:rPr>
                <w:rFonts w:ascii="GHEA Grapalat" w:hAnsi="GHEA Grapalat" w:cs="Sylfaen"/>
                <w:lang w:val="en-AU"/>
              </w:rPr>
              <w:lastRenderedPageBreak/>
              <w:t>2</w:t>
            </w:r>
          </w:p>
        </w:tc>
        <w:tc>
          <w:tcPr>
            <w:tcW w:w="1483" w:type="dxa"/>
            <w:tcBorders>
              <w:top w:val="nil"/>
              <w:left w:val="nil"/>
              <w:bottom w:val="single" w:sz="8" w:space="0" w:color="auto"/>
              <w:right w:val="single" w:sz="8" w:space="0" w:color="auto"/>
            </w:tcBorders>
            <w:shd w:val="clear" w:color="000000" w:fill="FFFFFF"/>
            <w:noWrap/>
            <w:vAlign w:val="center"/>
          </w:tcPr>
          <w:p w:rsidR="00C1178A" w:rsidRDefault="00C1178A" w:rsidP="00C1178A">
            <w:pPr>
              <w:jc w:val="center"/>
              <w:rPr>
                <w:rFonts w:ascii="Calibri" w:hAnsi="Calibri" w:cs="Calibri"/>
                <w:sz w:val="22"/>
                <w:szCs w:val="22"/>
              </w:rPr>
            </w:pPr>
            <w:r>
              <w:rPr>
                <w:rFonts w:ascii="Calibri" w:hAnsi="Calibri" w:cs="Calibri"/>
                <w:sz w:val="22"/>
                <w:szCs w:val="22"/>
              </w:rPr>
              <w:t>38430000/3</w:t>
            </w:r>
          </w:p>
        </w:tc>
        <w:tc>
          <w:tcPr>
            <w:tcW w:w="2336" w:type="dxa"/>
            <w:tcBorders>
              <w:top w:val="nil"/>
              <w:left w:val="single" w:sz="4" w:space="0" w:color="auto"/>
              <w:bottom w:val="single" w:sz="4" w:space="0" w:color="auto"/>
              <w:right w:val="single" w:sz="4" w:space="0" w:color="auto"/>
            </w:tcBorders>
            <w:shd w:val="clear" w:color="auto" w:fill="auto"/>
          </w:tcPr>
          <w:p w:rsidR="00C1178A" w:rsidRPr="002D747A" w:rsidRDefault="00C1178A" w:rsidP="00C1178A">
            <w:r w:rsidRPr="002D747A">
              <w:t>Обнаружение и аналитическое оборудование</w:t>
            </w:r>
          </w:p>
        </w:tc>
        <w:tc>
          <w:tcPr>
            <w:tcW w:w="3258" w:type="dxa"/>
            <w:tcBorders>
              <w:top w:val="nil"/>
              <w:left w:val="nil"/>
              <w:bottom w:val="single" w:sz="4" w:space="0" w:color="auto"/>
              <w:right w:val="single" w:sz="4" w:space="0" w:color="auto"/>
            </w:tcBorders>
            <w:shd w:val="clear" w:color="auto" w:fill="auto"/>
            <w:vAlign w:val="center"/>
          </w:tcPr>
          <w:p w:rsidR="00C1178A" w:rsidRPr="00B115C0" w:rsidRDefault="00C1178A" w:rsidP="00C1178A">
            <w:pPr>
              <w:rPr>
                <w:rFonts w:ascii="GHEA Grapalat" w:hAnsi="GHEA Grapalat" w:cs="Calibri"/>
                <w:color w:val="000000"/>
                <w:sz w:val="18"/>
                <w:szCs w:val="18"/>
              </w:rPr>
            </w:pPr>
            <w:r w:rsidRPr="00B115C0">
              <w:rPr>
                <w:rFonts w:ascii="GHEA Grapalat" w:hAnsi="GHEA Grapalat" w:cs="Calibri"/>
                <w:color w:val="000000"/>
                <w:sz w:val="18"/>
                <w:szCs w:val="18"/>
              </w:rPr>
              <w:t>Поле зрения, мм — 14×18, Пространственное разрешение системы оптического ввода изображения, мкм:</w:t>
            </w:r>
          </w:p>
          <w:p w:rsidR="00C1178A" w:rsidRPr="00B115C0" w:rsidRDefault="00C1178A" w:rsidP="00C1178A">
            <w:pPr>
              <w:rPr>
                <w:rFonts w:ascii="GHEA Grapalat" w:hAnsi="GHEA Grapalat" w:cs="Calibri"/>
                <w:color w:val="000000"/>
                <w:sz w:val="18"/>
                <w:szCs w:val="18"/>
              </w:rPr>
            </w:pPr>
            <w:r w:rsidRPr="00B115C0">
              <w:rPr>
                <w:rFonts w:ascii="GHEA Grapalat" w:hAnsi="GHEA Grapalat" w:cs="Calibri"/>
                <w:color w:val="000000"/>
                <w:sz w:val="18"/>
                <w:szCs w:val="18"/>
              </w:rPr>
              <w:t xml:space="preserve">    при формате кадра 1024×1280 пикселов — 14</w:t>
            </w:r>
          </w:p>
          <w:p w:rsidR="00C1178A" w:rsidRPr="00B115C0" w:rsidRDefault="00C1178A" w:rsidP="00C1178A">
            <w:pPr>
              <w:rPr>
                <w:rFonts w:ascii="GHEA Grapalat" w:hAnsi="GHEA Grapalat" w:cs="Calibri"/>
                <w:color w:val="000000"/>
                <w:sz w:val="18"/>
                <w:szCs w:val="18"/>
              </w:rPr>
            </w:pPr>
            <w:r w:rsidRPr="00B115C0">
              <w:rPr>
                <w:rFonts w:ascii="GHEA Grapalat" w:hAnsi="GHEA Grapalat" w:cs="Calibri"/>
                <w:color w:val="000000"/>
                <w:sz w:val="18"/>
                <w:szCs w:val="18"/>
              </w:rPr>
              <w:t xml:space="preserve">    при формате кадра 512×640 пикселов — 28</w:t>
            </w:r>
          </w:p>
          <w:p w:rsidR="00C1178A" w:rsidRPr="00B115C0" w:rsidRDefault="00C1178A" w:rsidP="00C1178A">
            <w:pPr>
              <w:rPr>
                <w:rFonts w:ascii="GHEA Grapalat" w:hAnsi="GHEA Grapalat" w:cs="Calibri"/>
                <w:color w:val="000000"/>
                <w:sz w:val="18"/>
                <w:szCs w:val="18"/>
              </w:rPr>
            </w:pPr>
            <w:r w:rsidRPr="00B115C0">
              <w:rPr>
                <w:rFonts w:ascii="GHEA Grapalat" w:hAnsi="GHEA Grapalat" w:cs="Calibri"/>
                <w:color w:val="000000"/>
                <w:sz w:val="18"/>
                <w:szCs w:val="18"/>
              </w:rPr>
              <w:t xml:space="preserve">Интерфейс связи — USB, Операционная система — Microsoft Windows 10, Габаритные размеры (длина×ширина×высота), мм — 59×113×50, </w:t>
            </w:r>
          </w:p>
          <w:p w:rsidR="00C1178A" w:rsidRPr="00B115C0" w:rsidRDefault="00C1178A" w:rsidP="00C1178A">
            <w:pPr>
              <w:rPr>
                <w:rFonts w:ascii="GHEA Grapalat" w:hAnsi="GHEA Grapalat" w:cs="Calibri"/>
                <w:color w:val="000000"/>
                <w:sz w:val="18"/>
                <w:szCs w:val="18"/>
                <w:lang w:val="en-US"/>
              </w:rPr>
            </w:pPr>
            <w:r w:rsidRPr="00B115C0">
              <w:rPr>
                <w:rFonts w:ascii="GHEA Grapalat" w:hAnsi="GHEA Grapalat" w:cs="Calibri"/>
                <w:color w:val="000000"/>
                <w:sz w:val="18"/>
                <w:szCs w:val="18"/>
              </w:rPr>
              <w:t>Масса, кг — 0,49, Напряжение питания от USB-порта, В — 5, Потребляемая мощность, Вт, не более — 2,5</w:t>
            </w:r>
            <w:r>
              <w:rPr>
                <w:rFonts w:ascii="GHEA Grapalat" w:hAnsi="GHEA Grapalat" w:cs="Calibri"/>
                <w:color w:val="000000"/>
                <w:sz w:val="18"/>
                <w:szCs w:val="18"/>
                <w:lang w:val="en-US"/>
              </w:rPr>
              <w:t xml:space="preserve"> Regula 4197 </w:t>
            </w:r>
            <w:r w:rsidRPr="00B115C0">
              <w:rPr>
                <w:rFonts w:ascii="GHEA Grapalat" w:hAnsi="GHEA Grapalat" w:cs="Calibri"/>
                <w:color w:val="000000"/>
                <w:sz w:val="18"/>
                <w:szCs w:val="18"/>
                <w:lang w:val="en-US"/>
              </w:rPr>
              <w:t>или эквивалент</w:t>
            </w:r>
          </w:p>
        </w:tc>
        <w:tc>
          <w:tcPr>
            <w:tcW w:w="1270" w:type="dxa"/>
            <w:tcBorders>
              <w:top w:val="nil"/>
              <w:left w:val="nil"/>
              <w:bottom w:val="single" w:sz="4" w:space="0" w:color="auto"/>
              <w:right w:val="single" w:sz="4" w:space="0" w:color="auto"/>
            </w:tcBorders>
            <w:shd w:val="clear" w:color="000000" w:fill="FFFFFF"/>
          </w:tcPr>
          <w:p w:rsidR="00C1178A" w:rsidRDefault="00C1178A" w:rsidP="00C1178A">
            <w:r w:rsidRPr="00477E3D">
              <w:rPr>
                <w:rFonts w:ascii="GHEA Grapalat" w:hAnsi="GHEA Grapalat" w:cs="Calibri"/>
                <w:sz w:val="22"/>
                <w:szCs w:val="22"/>
                <w:lang w:val="en-US"/>
              </w:rPr>
              <w:t>шт</w:t>
            </w:r>
          </w:p>
        </w:tc>
        <w:tc>
          <w:tcPr>
            <w:tcW w:w="1360" w:type="dxa"/>
            <w:tcBorders>
              <w:top w:val="nil"/>
              <w:left w:val="nil"/>
              <w:bottom w:val="single" w:sz="4" w:space="0" w:color="auto"/>
              <w:right w:val="single" w:sz="4" w:space="0" w:color="auto"/>
            </w:tcBorders>
            <w:shd w:val="clear" w:color="000000" w:fill="FFFFFF"/>
            <w:noWrap/>
            <w:vAlign w:val="center"/>
          </w:tcPr>
          <w:p w:rsidR="00C1178A" w:rsidRDefault="00C1178A" w:rsidP="00C1178A">
            <w:pPr>
              <w:jc w:val="center"/>
              <w:rPr>
                <w:rFonts w:ascii="Sylfaen" w:hAnsi="Sylfaen" w:cs="Calibri"/>
                <w:sz w:val="20"/>
                <w:szCs w:val="20"/>
              </w:rPr>
            </w:pPr>
          </w:p>
        </w:tc>
        <w:tc>
          <w:tcPr>
            <w:tcW w:w="1036" w:type="dxa"/>
            <w:tcBorders>
              <w:top w:val="nil"/>
              <w:left w:val="nil"/>
              <w:bottom w:val="single" w:sz="4" w:space="0" w:color="auto"/>
              <w:right w:val="single" w:sz="4" w:space="0" w:color="auto"/>
            </w:tcBorders>
            <w:shd w:val="clear" w:color="auto" w:fill="auto"/>
            <w:vAlign w:val="center"/>
          </w:tcPr>
          <w:p w:rsidR="00C1178A" w:rsidRDefault="00C1178A" w:rsidP="00C1178A">
            <w:pPr>
              <w:jc w:val="center"/>
              <w:rPr>
                <w:rFonts w:ascii="GHEA Grapalat" w:hAnsi="GHEA Grapalat" w:cs="Calibri"/>
                <w:color w:val="000000"/>
                <w:sz w:val="22"/>
                <w:szCs w:val="22"/>
              </w:rPr>
            </w:pPr>
          </w:p>
        </w:tc>
        <w:tc>
          <w:tcPr>
            <w:tcW w:w="1760" w:type="dxa"/>
            <w:tcBorders>
              <w:top w:val="nil"/>
              <w:left w:val="nil"/>
              <w:bottom w:val="single" w:sz="4" w:space="0" w:color="auto"/>
              <w:right w:val="single" w:sz="4" w:space="0" w:color="auto"/>
            </w:tcBorders>
            <w:shd w:val="clear" w:color="000000" w:fill="FFFFFF"/>
            <w:noWrap/>
            <w:vAlign w:val="center"/>
          </w:tcPr>
          <w:p w:rsidR="00C1178A" w:rsidRPr="00ED7B2A" w:rsidRDefault="00C1178A" w:rsidP="00C1178A">
            <w:pPr>
              <w:jc w:val="center"/>
              <w:rPr>
                <w:rFonts w:ascii="GHEA Grapalat" w:hAnsi="GHEA Grapalat" w:cs="Sylfaen"/>
                <w:sz w:val="20"/>
                <w:szCs w:val="20"/>
                <w:lang w:val="en-AU"/>
              </w:rPr>
            </w:pPr>
            <w:r w:rsidRPr="00ED7B2A">
              <w:rPr>
                <w:rFonts w:ascii="GHEA Grapalat" w:hAnsi="GHEA Grapalat" w:cs="Sylfaen"/>
                <w:sz w:val="20"/>
                <w:szCs w:val="20"/>
                <w:lang w:val="en-AU"/>
              </w:rPr>
              <w:t>1</w:t>
            </w:r>
          </w:p>
        </w:tc>
        <w:tc>
          <w:tcPr>
            <w:tcW w:w="1325" w:type="dxa"/>
            <w:tcBorders>
              <w:top w:val="single" w:sz="4" w:space="0" w:color="auto"/>
              <w:left w:val="nil"/>
              <w:bottom w:val="single" w:sz="4" w:space="0" w:color="auto"/>
              <w:right w:val="single" w:sz="4" w:space="0" w:color="auto"/>
            </w:tcBorders>
            <w:shd w:val="clear" w:color="000000" w:fill="FFFFFF"/>
            <w:vAlign w:val="center"/>
          </w:tcPr>
          <w:p w:rsidR="00C1178A" w:rsidRDefault="00C1178A" w:rsidP="00C1178A">
            <w:pPr>
              <w:jc w:val="center"/>
              <w:rPr>
                <w:rFonts w:ascii="GHEA Grapalat" w:hAnsi="GHEA Grapalat" w:cs="Calibri"/>
                <w:sz w:val="22"/>
                <w:szCs w:val="22"/>
              </w:rPr>
            </w:pPr>
            <w:r>
              <w:rPr>
                <w:rFonts w:ascii="GHEA Grapalat" w:hAnsi="GHEA Grapalat" w:cs="Calibri"/>
                <w:sz w:val="22"/>
                <w:szCs w:val="22"/>
              </w:rPr>
              <w:t>г. Ереван, Аршакуняц 23</w:t>
            </w:r>
          </w:p>
        </w:tc>
        <w:tc>
          <w:tcPr>
            <w:tcW w:w="1788" w:type="dxa"/>
            <w:tcBorders>
              <w:top w:val="single" w:sz="4" w:space="0" w:color="auto"/>
              <w:left w:val="nil"/>
              <w:bottom w:val="single" w:sz="4" w:space="0" w:color="auto"/>
              <w:right w:val="single" w:sz="4" w:space="0" w:color="auto"/>
            </w:tcBorders>
            <w:shd w:val="clear" w:color="auto" w:fill="auto"/>
          </w:tcPr>
          <w:p w:rsidR="00C1178A" w:rsidRDefault="00C1178A" w:rsidP="00C1178A">
            <w:r w:rsidRPr="00A61DFB">
              <w:rPr>
                <w:rFonts w:ascii="GHEA Grapalat" w:hAnsi="GHEA Grapalat" w:cs="Calibri"/>
                <w:sz w:val="22"/>
                <w:szCs w:val="22"/>
              </w:rPr>
              <w:t xml:space="preserve">после вступления в силу договора на </w:t>
            </w:r>
            <w:r w:rsidRPr="00A61DFB">
              <w:rPr>
                <w:rFonts w:ascii="GHEA Grapalat" w:hAnsi="GHEA Grapalat" w:cs="Calibri"/>
                <w:sz w:val="22"/>
                <w:szCs w:val="22"/>
                <w:lang w:val="en-US"/>
              </w:rPr>
              <w:t>90</w:t>
            </w:r>
            <w:r w:rsidRPr="00A61DFB">
              <w:rPr>
                <w:rFonts w:ascii="GHEA Grapalat" w:hAnsi="GHEA Grapalat" w:cs="Calibri"/>
                <w:sz w:val="22"/>
                <w:szCs w:val="22"/>
              </w:rPr>
              <w:t xml:space="preserve"> календарный день включительно</w:t>
            </w:r>
          </w:p>
        </w:tc>
      </w:tr>
      <w:tr w:rsidR="00C1178A" w:rsidTr="00147414">
        <w:trPr>
          <w:trHeight w:val="20"/>
        </w:trPr>
        <w:tc>
          <w:tcPr>
            <w:tcW w:w="584" w:type="dxa"/>
            <w:tcBorders>
              <w:top w:val="nil"/>
              <w:left w:val="single" w:sz="4" w:space="0" w:color="auto"/>
              <w:bottom w:val="single" w:sz="4" w:space="0" w:color="auto"/>
              <w:right w:val="single" w:sz="4" w:space="0" w:color="auto"/>
            </w:tcBorders>
            <w:shd w:val="clear" w:color="000000" w:fill="FFFFFF"/>
            <w:vAlign w:val="center"/>
          </w:tcPr>
          <w:p w:rsidR="00C1178A" w:rsidRPr="007A627D" w:rsidRDefault="00C1178A" w:rsidP="00C1178A">
            <w:pPr>
              <w:pStyle w:val="BodyTextIndent2"/>
              <w:spacing w:line="240" w:lineRule="auto"/>
              <w:ind w:firstLine="0"/>
              <w:jc w:val="center"/>
              <w:rPr>
                <w:rFonts w:ascii="GHEA Grapalat" w:hAnsi="GHEA Grapalat" w:cs="Sylfaen"/>
                <w:lang w:val="en-AU"/>
              </w:rPr>
            </w:pPr>
            <w:r w:rsidRPr="007A627D">
              <w:rPr>
                <w:rFonts w:ascii="GHEA Grapalat" w:hAnsi="GHEA Grapalat" w:cs="Sylfaen"/>
                <w:lang w:val="en-AU"/>
              </w:rPr>
              <w:lastRenderedPageBreak/>
              <w:t>3</w:t>
            </w:r>
          </w:p>
        </w:tc>
        <w:tc>
          <w:tcPr>
            <w:tcW w:w="1483" w:type="dxa"/>
            <w:tcBorders>
              <w:top w:val="nil"/>
              <w:left w:val="nil"/>
              <w:bottom w:val="single" w:sz="8" w:space="0" w:color="auto"/>
              <w:right w:val="single" w:sz="8" w:space="0" w:color="auto"/>
            </w:tcBorders>
            <w:shd w:val="clear" w:color="000000" w:fill="FFFFFF"/>
            <w:noWrap/>
            <w:vAlign w:val="center"/>
          </w:tcPr>
          <w:p w:rsidR="00C1178A" w:rsidRDefault="00C1178A" w:rsidP="00C1178A">
            <w:pPr>
              <w:rPr>
                <w:rFonts w:ascii="Calibri" w:hAnsi="Calibri" w:cs="Calibri"/>
                <w:sz w:val="22"/>
                <w:szCs w:val="22"/>
              </w:rPr>
            </w:pPr>
            <w:r>
              <w:rPr>
                <w:rFonts w:ascii="Calibri" w:hAnsi="Calibri" w:cs="Calibri"/>
                <w:sz w:val="22"/>
                <w:szCs w:val="22"/>
              </w:rPr>
              <w:t>38430000/4</w:t>
            </w:r>
          </w:p>
          <w:p w:rsidR="00C1178A" w:rsidRPr="00ED7B2A" w:rsidRDefault="00C1178A" w:rsidP="00C1178A">
            <w:pPr>
              <w:rPr>
                <w:rFonts w:ascii="GHEA Grapalat" w:hAnsi="GHEA Grapalat" w:cs="Sylfaen"/>
                <w:sz w:val="20"/>
                <w:szCs w:val="20"/>
                <w:lang w:val="en-AU"/>
              </w:rPr>
            </w:pPr>
          </w:p>
        </w:tc>
        <w:tc>
          <w:tcPr>
            <w:tcW w:w="2336" w:type="dxa"/>
            <w:tcBorders>
              <w:top w:val="nil"/>
              <w:left w:val="single" w:sz="4" w:space="0" w:color="auto"/>
              <w:bottom w:val="single" w:sz="4" w:space="0" w:color="auto"/>
              <w:right w:val="single" w:sz="4" w:space="0" w:color="auto"/>
            </w:tcBorders>
            <w:shd w:val="clear" w:color="auto" w:fill="auto"/>
          </w:tcPr>
          <w:p w:rsidR="00C1178A" w:rsidRPr="002D747A" w:rsidRDefault="00C1178A" w:rsidP="00C1178A">
            <w:r w:rsidRPr="002D747A">
              <w:t>Обнаружение и аналитическое оборудование</w:t>
            </w:r>
          </w:p>
        </w:tc>
        <w:tc>
          <w:tcPr>
            <w:tcW w:w="3258" w:type="dxa"/>
            <w:tcBorders>
              <w:top w:val="nil"/>
              <w:left w:val="nil"/>
              <w:bottom w:val="single" w:sz="4" w:space="0" w:color="auto"/>
              <w:right w:val="single" w:sz="4" w:space="0" w:color="auto"/>
            </w:tcBorders>
            <w:shd w:val="clear" w:color="auto" w:fill="auto"/>
            <w:vAlign w:val="center"/>
          </w:tcPr>
          <w:p w:rsidR="00C1178A" w:rsidRPr="00B115C0" w:rsidRDefault="00C1178A" w:rsidP="00C1178A">
            <w:pPr>
              <w:jc w:val="center"/>
              <w:rPr>
                <w:rFonts w:ascii="Calibri" w:hAnsi="Calibri" w:cs="Calibri"/>
              </w:rPr>
            </w:pPr>
            <w:r w:rsidRPr="00B115C0">
              <w:rPr>
                <w:rFonts w:ascii="Calibri" w:hAnsi="Calibri" w:cs="Calibri"/>
              </w:rPr>
              <w:t>Прибор магнитооптический для идентификации и выявления фальсификаций номеров агрегатов транспортных средств, а тажке сопроводительных документов.</w:t>
            </w:r>
          </w:p>
          <w:p w:rsidR="00C1178A" w:rsidRPr="00B115C0" w:rsidRDefault="00C1178A" w:rsidP="00C1178A">
            <w:pPr>
              <w:jc w:val="center"/>
              <w:rPr>
                <w:rFonts w:ascii="Calibri" w:hAnsi="Calibri" w:cs="Calibri"/>
              </w:rPr>
            </w:pPr>
            <w:r w:rsidRPr="00B115C0">
              <w:rPr>
                <w:rFonts w:ascii="Calibri" w:hAnsi="Calibri" w:cs="Calibri"/>
              </w:rPr>
              <w:t>Позволяет исследовать поверхность металла, обладающего ферромагнитными свойствами, без снятия лакокрасочного покрытия толщиной до 0,2 мм.</w:t>
            </w:r>
          </w:p>
          <w:p w:rsidR="00C1178A" w:rsidRPr="00B115C0" w:rsidRDefault="00C1178A" w:rsidP="00C1178A">
            <w:pPr>
              <w:jc w:val="center"/>
              <w:rPr>
                <w:rFonts w:ascii="Calibri" w:hAnsi="Calibri" w:cs="Calibri"/>
              </w:rPr>
            </w:pPr>
            <w:r w:rsidRPr="00B115C0">
              <w:rPr>
                <w:rFonts w:ascii="Calibri" w:hAnsi="Calibri" w:cs="Calibri"/>
              </w:rPr>
              <w:t>Исследование документов с целью определения подлинности и выявления признаков их фальсификации.</w:t>
            </w:r>
          </w:p>
          <w:p w:rsidR="00C1178A" w:rsidRPr="00B115C0" w:rsidRDefault="00C1178A" w:rsidP="00C1178A">
            <w:pPr>
              <w:jc w:val="center"/>
              <w:rPr>
                <w:rFonts w:ascii="Calibri" w:hAnsi="Calibri" w:cs="Calibri"/>
              </w:rPr>
            </w:pPr>
            <w:r w:rsidRPr="00B115C0">
              <w:rPr>
                <w:rFonts w:ascii="Calibri" w:hAnsi="Calibri" w:cs="Calibri"/>
              </w:rPr>
              <w:t>Комплектность:</w:t>
            </w:r>
          </w:p>
          <w:p w:rsidR="00C1178A" w:rsidRPr="00B115C0" w:rsidRDefault="00C1178A" w:rsidP="00C1178A">
            <w:pPr>
              <w:jc w:val="center"/>
              <w:rPr>
                <w:rFonts w:ascii="Calibri" w:hAnsi="Calibri" w:cs="Calibri"/>
              </w:rPr>
            </w:pPr>
            <w:r w:rsidRPr="00B115C0">
              <w:rPr>
                <w:rFonts w:ascii="Calibri" w:hAnsi="Calibri" w:cs="Calibri"/>
              </w:rPr>
              <w:t>- магнитные сканеры</w:t>
            </w:r>
          </w:p>
          <w:p w:rsidR="00C1178A" w:rsidRPr="00B115C0" w:rsidRDefault="00C1178A" w:rsidP="00C1178A">
            <w:pPr>
              <w:jc w:val="center"/>
              <w:rPr>
                <w:rFonts w:ascii="Calibri" w:hAnsi="Calibri" w:cs="Calibri"/>
              </w:rPr>
            </w:pPr>
            <w:r w:rsidRPr="00B115C0">
              <w:rPr>
                <w:rFonts w:ascii="Calibri" w:hAnsi="Calibri" w:cs="Calibri"/>
              </w:rPr>
              <w:t>- магнитная металлическая лента 10 м</w:t>
            </w:r>
          </w:p>
          <w:p w:rsidR="00C1178A" w:rsidRPr="00B115C0" w:rsidRDefault="00C1178A" w:rsidP="00C1178A">
            <w:pPr>
              <w:jc w:val="center"/>
              <w:rPr>
                <w:rFonts w:ascii="Calibri" w:hAnsi="Calibri" w:cs="Calibri"/>
              </w:rPr>
            </w:pPr>
            <w:r w:rsidRPr="00B115C0">
              <w:rPr>
                <w:rFonts w:ascii="Calibri" w:hAnsi="Calibri" w:cs="Calibri"/>
              </w:rPr>
              <w:t>- ноутбук,</w:t>
            </w:r>
          </w:p>
          <w:p w:rsidR="00C1178A" w:rsidRPr="00B115C0" w:rsidRDefault="00C1178A" w:rsidP="00C1178A">
            <w:pPr>
              <w:jc w:val="center"/>
              <w:rPr>
                <w:rFonts w:ascii="Calibri" w:hAnsi="Calibri" w:cs="Calibri"/>
              </w:rPr>
            </w:pPr>
            <w:r w:rsidRPr="00B115C0">
              <w:rPr>
                <w:rFonts w:ascii="Calibri" w:hAnsi="Calibri" w:cs="Calibri"/>
              </w:rPr>
              <w:t>- лупа видеоспектральная люминесцентная модель 4177,</w:t>
            </w:r>
          </w:p>
          <w:p w:rsidR="00C1178A" w:rsidRPr="00B115C0" w:rsidRDefault="00C1178A" w:rsidP="00C1178A">
            <w:pPr>
              <w:jc w:val="center"/>
              <w:rPr>
                <w:rFonts w:ascii="Calibri" w:hAnsi="Calibri" w:cs="Calibri"/>
              </w:rPr>
            </w:pPr>
            <w:r w:rsidRPr="00B115C0">
              <w:rPr>
                <w:rFonts w:ascii="Calibri" w:hAnsi="Calibri" w:cs="Calibri"/>
              </w:rPr>
              <w:t>- ПО Forensic Studio,</w:t>
            </w:r>
          </w:p>
          <w:p w:rsidR="00C1178A" w:rsidRPr="00B115C0" w:rsidRDefault="00C1178A" w:rsidP="00C1178A">
            <w:pPr>
              <w:jc w:val="center"/>
              <w:rPr>
                <w:rFonts w:ascii="Calibri" w:hAnsi="Calibri" w:cs="Calibri"/>
              </w:rPr>
            </w:pPr>
            <w:r w:rsidRPr="00B115C0">
              <w:rPr>
                <w:rFonts w:ascii="Calibri" w:hAnsi="Calibri" w:cs="Calibri"/>
              </w:rPr>
              <w:t>- ИСС "Автодокументы" (1 год - обновление бесплатно)</w:t>
            </w:r>
          </w:p>
          <w:p w:rsidR="00C1178A" w:rsidRPr="00B115C0" w:rsidRDefault="00C1178A" w:rsidP="00C1178A">
            <w:pPr>
              <w:jc w:val="center"/>
              <w:rPr>
                <w:rFonts w:ascii="Calibri" w:hAnsi="Calibri" w:cs="Calibri"/>
                <w:lang w:val="en-US"/>
              </w:rPr>
            </w:pPr>
            <w:r w:rsidRPr="00B115C0">
              <w:rPr>
                <w:rFonts w:ascii="Calibri" w:hAnsi="Calibri" w:cs="Calibri"/>
              </w:rPr>
              <w:lastRenderedPageBreak/>
              <w:t>- ПО NUCA</w:t>
            </w:r>
            <w:r>
              <w:rPr>
                <w:rFonts w:ascii="Calibri" w:hAnsi="Calibri" w:cs="Calibri"/>
              </w:rPr>
              <w:br/>
            </w:r>
            <w:r>
              <w:rPr>
                <w:rFonts w:ascii="Calibri" w:hAnsi="Calibri" w:cs="Calibri"/>
                <w:lang w:val="en-US"/>
              </w:rPr>
              <w:t xml:space="preserve">Regula 7505M  </w:t>
            </w:r>
            <w:r w:rsidRPr="00B115C0">
              <w:rPr>
                <w:rFonts w:ascii="GHEA Grapalat" w:hAnsi="GHEA Grapalat" w:cs="Calibri"/>
                <w:color w:val="000000"/>
                <w:sz w:val="18"/>
                <w:szCs w:val="18"/>
                <w:lang w:val="en-US"/>
              </w:rPr>
              <w:t>или эквивалент</w:t>
            </w:r>
          </w:p>
        </w:tc>
        <w:tc>
          <w:tcPr>
            <w:tcW w:w="1270" w:type="dxa"/>
            <w:tcBorders>
              <w:top w:val="nil"/>
              <w:left w:val="nil"/>
              <w:bottom w:val="single" w:sz="4" w:space="0" w:color="auto"/>
              <w:right w:val="single" w:sz="4" w:space="0" w:color="auto"/>
            </w:tcBorders>
            <w:shd w:val="clear" w:color="000000" w:fill="FFFFFF"/>
          </w:tcPr>
          <w:p w:rsidR="00C1178A" w:rsidRDefault="00C1178A" w:rsidP="00C1178A">
            <w:r w:rsidRPr="00477E3D">
              <w:rPr>
                <w:rFonts w:ascii="GHEA Grapalat" w:hAnsi="GHEA Grapalat" w:cs="Calibri"/>
                <w:sz w:val="22"/>
                <w:szCs w:val="22"/>
                <w:lang w:val="en-US"/>
              </w:rPr>
              <w:lastRenderedPageBreak/>
              <w:t>шт</w:t>
            </w:r>
          </w:p>
        </w:tc>
        <w:tc>
          <w:tcPr>
            <w:tcW w:w="1360" w:type="dxa"/>
            <w:tcBorders>
              <w:top w:val="nil"/>
              <w:left w:val="nil"/>
              <w:bottom w:val="single" w:sz="4" w:space="0" w:color="auto"/>
              <w:right w:val="single" w:sz="4" w:space="0" w:color="auto"/>
            </w:tcBorders>
            <w:shd w:val="clear" w:color="000000" w:fill="FFFFFF"/>
            <w:noWrap/>
            <w:vAlign w:val="center"/>
          </w:tcPr>
          <w:p w:rsidR="00C1178A" w:rsidRDefault="00C1178A" w:rsidP="00C1178A">
            <w:pPr>
              <w:jc w:val="center"/>
              <w:rPr>
                <w:rFonts w:ascii="Sylfaen" w:hAnsi="Sylfaen" w:cs="Calibri"/>
                <w:sz w:val="20"/>
                <w:szCs w:val="20"/>
              </w:rPr>
            </w:pPr>
          </w:p>
        </w:tc>
        <w:tc>
          <w:tcPr>
            <w:tcW w:w="1036" w:type="dxa"/>
            <w:tcBorders>
              <w:top w:val="nil"/>
              <w:left w:val="nil"/>
              <w:bottom w:val="single" w:sz="4" w:space="0" w:color="auto"/>
              <w:right w:val="single" w:sz="4" w:space="0" w:color="auto"/>
            </w:tcBorders>
            <w:shd w:val="clear" w:color="auto" w:fill="auto"/>
            <w:vAlign w:val="center"/>
          </w:tcPr>
          <w:p w:rsidR="00C1178A" w:rsidRDefault="00C1178A" w:rsidP="00C1178A">
            <w:pPr>
              <w:jc w:val="center"/>
              <w:rPr>
                <w:rFonts w:ascii="GHEA Grapalat" w:hAnsi="GHEA Grapalat" w:cs="Calibri"/>
                <w:color w:val="000000"/>
                <w:sz w:val="22"/>
                <w:szCs w:val="22"/>
              </w:rPr>
            </w:pPr>
          </w:p>
        </w:tc>
        <w:tc>
          <w:tcPr>
            <w:tcW w:w="1760" w:type="dxa"/>
            <w:tcBorders>
              <w:top w:val="nil"/>
              <w:left w:val="nil"/>
              <w:bottom w:val="single" w:sz="4" w:space="0" w:color="auto"/>
              <w:right w:val="single" w:sz="4" w:space="0" w:color="auto"/>
            </w:tcBorders>
            <w:shd w:val="clear" w:color="000000" w:fill="FFFFFF"/>
            <w:noWrap/>
            <w:vAlign w:val="center"/>
          </w:tcPr>
          <w:p w:rsidR="00C1178A" w:rsidRPr="00ED7B2A" w:rsidRDefault="00C1178A" w:rsidP="00C1178A">
            <w:pPr>
              <w:jc w:val="center"/>
              <w:rPr>
                <w:rFonts w:ascii="GHEA Grapalat" w:hAnsi="GHEA Grapalat" w:cs="Sylfaen"/>
                <w:sz w:val="20"/>
                <w:szCs w:val="20"/>
                <w:lang w:val="en-AU"/>
              </w:rPr>
            </w:pPr>
            <w:r w:rsidRPr="00ED7B2A">
              <w:rPr>
                <w:rFonts w:ascii="GHEA Grapalat" w:hAnsi="GHEA Grapalat" w:cs="Sylfaen"/>
                <w:sz w:val="20"/>
                <w:szCs w:val="20"/>
                <w:lang w:val="en-AU"/>
              </w:rPr>
              <w:t>1</w:t>
            </w:r>
          </w:p>
        </w:tc>
        <w:tc>
          <w:tcPr>
            <w:tcW w:w="1325" w:type="dxa"/>
            <w:tcBorders>
              <w:top w:val="single" w:sz="4" w:space="0" w:color="auto"/>
              <w:left w:val="nil"/>
              <w:bottom w:val="single" w:sz="4" w:space="0" w:color="auto"/>
              <w:right w:val="single" w:sz="4" w:space="0" w:color="auto"/>
            </w:tcBorders>
            <w:shd w:val="clear" w:color="000000" w:fill="FFFFFF"/>
            <w:vAlign w:val="center"/>
          </w:tcPr>
          <w:p w:rsidR="00C1178A" w:rsidRDefault="00C1178A" w:rsidP="00C1178A">
            <w:pPr>
              <w:jc w:val="center"/>
              <w:rPr>
                <w:rFonts w:ascii="GHEA Grapalat" w:hAnsi="GHEA Grapalat" w:cs="Calibri"/>
                <w:sz w:val="22"/>
                <w:szCs w:val="22"/>
              </w:rPr>
            </w:pPr>
            <w:r>
              <w:rPr>
                <w:rFonts w:ascii="GHEA Grapalat" w:hAnsi="GHEA Grapalat" w:cs="Calibri"/>
                <w:sz w:val="22"/>
                <w:szCs w:val="22"/>
              </w:rPr>
              <w:t>г. Ереван, Аршакуняц 23</w:t>
            </w:r>
          </w:p>
        </w:tc>
        <w:tc>
          <w:tcPr>
            <w:tcW w:w="1788" w:type="dxa"/>
            <w:tcBorders>
              <w:top w:val="single" w:sz="4" w:space="0" w:color="auto"/>
              <w:left w:val="nil"/>
              <w:bottom w:val="single" w:sz="4" w:space="0" w:color="auto"/>
              <w:right w:val="single" w:sz="4" w:space="0" w:color="auto"/>
            </w:tcBorders>
            <w:shd w:val="clear" w:color="auto" w:fill="auto"/>
          </w:tcPr>
          <w:p w:rsidR="00C1178A" w:rsidRDefault="00C1178A" w:rsidP="00C1178A">
            <w:r w:rsidRPr="00A61DFB">
              <w:rPr>
                <w:rFonts w:ascii="GHEA Grapalat" w:hAnsi="GHEA Grapalat" w:cs="Calibri"/>
                <w:sz w:val="22"/>
                <w:szCs w:val="22"/>
              </w:rPr>
              <w:t xml:space="preserve">после вступления в силу договора на </w:t>
            </w:r>
            <w:r w:rsidRPr="00A61DFB">
              <w:rPr>
                <w:rFonts w:ascii="GHEA Grapalat" w:hAnsi="GHEA Grapalat" w:cs="Calibri"/>
                <w:sz w:val="22"/>
                <w:szCs w:val="22"/>
                <w:lang w:val="en-US"/>
              </w:rPr>
              <w:t>90</w:t>
            </w:r>
            <w:r w:rsidRPr="00A61DFB">
              <w:rPr>
                <w:rFonts w:ascii="GHEA Grapalat" w:hAnsi="GHEA Grapalat" w:cs="Calibri"/>
                <w:sz w:val="22"/>
                <w:szCs w:val="22"/>
              </w:rPr>
              <w:t xml:space="preserve"> календарный день включительно</w:t>
            </w:r>
          </w:p>
        </w:tc>
      </w:tr>
      <w:tr w:rsidR="00C1178A" w:rsidTr="00147414">
        <w:trPr>
          <w:trHeight w:val="20"/>
        </w:trPr>
        <w:tc>
          <w:tcPr>
            <w:tcW w:w="584" w:type="dxa"/>
            <w:tcBorders>
              <w:top w:val="nil"/>
              <w:left w:val="single" w:sz="4" w:space="0" w:color="auto"/>
              <w:bottom w:val="single" w:sz="4" w:space="0" w:color="auto"/>
              <w:right w:val="single" w:sz="4" w:space="0" w:color="auto"/>
            </w:tcBorders>
            <w:shd w:val="clear" w:color="000000" w:fill="FFFFFF"/>
            <w:vAlign w:val="center"/>
          </w:tcPr>
          <w:p w:rsidR="00C1178A" w:rsidRPr="007A627D" w:rsidRDefault="00C1178A" w:rsidP="00C1178A">
            <w:pPr>
              <w:pStyle w:val="BodyTextIndent2"/>
              <w:spacing w:line="240" w:lineRule="auto"/>
              <w:ind w:firstLine="0"/>
              <w:jc w:val="center"/>
              <w:rPr>
                <w:rFonts w:ascii="GHEA Grapalat" w:hAnsi="GHEA Grapalat" w:cs="Sylfaen"/>
                <w:lang w:val="en-AU"/>
              </w:rPr>
            </w:pPr>
            <w:r w:rsidRPr="007A627D">
              <w:rPr>
                <w:rFonts w:ascii="GHEA Grapalat" w:hAnsi="GHEA Grapalat" w:cs="Sylfaen"/>
                <w:lang w:val="en-AU"/>
              </w:rPr>
              <w:lastRenderedPageBreak/>
              <w:t>4</w:t>
            </w:r>
          </w:p>
        </w:tc>
        <w:tc>
          <w:tcPr>
            <w:tcW w:w="1483" w:type="dxa"/>
            <w:tcBorders>
              <w:top w:val="nil"/>
              <w:left w:val="nil"/>
              <w:bottom w:val="single" w:sz="8" w:space="0" w:color="auto"/>
              <w:right w:val="single" w:sz="8" w:space="0" w:color="auto"/>
            </w:tcBorders>
            <w:shd w:val="clear" w:color="000000" w:fill="FFFFFF"/>
            <w:noWrap/>
            <w:vAlign w:val="center"/>
          </w:tcPr>
          <w:p w:rsidR="00C1178A" w:rsidRPr="000D750E" w:rsidRDefault="00C1178A" w:rsidP="00C1178A">
            <w:pPr>
              <w:rPr>
                <w:rFonts w:ascii="Arial" w:hAnsi="Arial" w:cs="Arial"/>
                <w:sz w:val="20"/>
                <w:szCs w:val="20"/>
              </w:rPr>
            </w:pPr>
            <w:r w:rsidRPr="000D750E">
              <w:rPr>
                <w:rFonts w:ascii="Arial" w:hAnsi="Arial" w:cs="Arial"/>
                <w:sz w:val="20"/>
                <w:szCs w:val="20"/>
              </w:rPr>
              <w:t>44311251</w:t>
            </w:r>
          </w:p>
          <w:p w:rsidR="00C1178A" w:rsidRPr="00ED7B2A" w:rsidRDefault="00C1178A" w:rsidP="00C1178A">
            <w:pPr>
              <w:rPr>
                <w:rFonts w:ascii="GHEA Grapalat" w:hAnsi="GHEA Grapalat" w:cs="Sylfaen"/>
                <w:sz w:val="20"/>
                <w:szCs w:val="20"/>
                <w:lang w:val="en-AU"/>
              </w:rPr>
            </w:pPr>
          </w:p>
        </w:tc>
        <w:tc>
          <w:tcPr>
            <w:tcW w:w="2336" w:type="dxa"/>
            <w:tcBorders>
              <w:top w:val="nil"/>
              <w:left w:val="single" w:sz="4" w:space="0" w:color="auto"/>
              <w:bottom w:val="single" w:sz="4" w:space="0" w:color="auto"/>
              <w:right w:val="single" w:sz="4" w:space="0" w:color="auto"/>
            </w:tcBorders>
            <w:shd w:val="clear" w:color="auto" w:fill="auto"/>
          </w:tcPr>
          <w:p w:rsidR="00C1178A" w:rsidRPr="002D747A" w:rsidRDefault="00C1178A" w:rsidP="00C1178A">
            <w:r w:rsidRPr="002D747A">
              <w:t>Образцы для контрольной работы</w:t>
            </w:r>
          </w:p>
        </w:tc>
        <w:tc>
          <w:tcPr>
            <w:tcW w:w="3258" w:type="dxa"/>
            <w:tcBorders>
              <w:top w:val="nil"/>
              <w:left w:val="nil"/>
              <w:bottom w:val="single" w:sz="4" w:space="0" w:color="auto"/>
              <w:right w:val="single" w:sz="4" w:space="0" w:color="auto"/>
            </w:tcBorders>
            <w:shd w:val="clear" w:color="auto" w:fill="auto"/>
            <w:vAlign w:val="center"/>
          </w:tcPr>
          <w:p w:rsidR="00C1178A" w:rsidRPr="00B115C0" w:rsidRDefault="00C1178A" w:rsidP="00C1178A">
            <w:pPr>
              <w:jc w:val="center"/>
              <w:rPr>
                <w:rFonts w:ascii="Calibri" w:hAnsi="Calibri" w:cs="Calibri"/>
                <w:lang w:val="en-US"/>
              </w:rPr>
            </w:pPr>
            <w:r w:rsidRPr="00B115C0">
              <w:rPr>
                <w:rFonts w:ascii="Calibri" w:hAnsi="Calibri" w:cs="Calibri"/>
              </w:rPr>
              <w:t>Калиброванный белый эталонный материал. Отслеживание NIST. Для справки по отражательной способности спектрометра. УФ 365 нм, 312 нм, 254 нм и антистоксовый тестер:</w:t>
            </w:r>
            <w:r>
              <w:rPr>
                <w:rFonts w:ascii="Calibri" w:hAnsi="Calibri" w:cs="Calibri"/>
                <w:lang w:val="en-US"/>
              </w:rPr>
              <w:t xml:space="preserve"> Regula </w:t>
            </w:r>
            <w:r w:rsidRPr="00B115C0">
              <w:rPr>
                <w:rFonts w:ascii="GHEA Grapalat" w:hAnsi="GHEA Grapalat" w:cs="Calibri"/>
                <w:color w:val="000000"/>
                <w:sz w:val="18"/>
                <w:szCs w:val="18"/>
                <w:lang w:val="en-US"/>
              </w:rPr>
              <w:t>или эквивалент</w:t>
            </w:r>
            <w:r>
              <w:rPr>
                <w:rFonts w:ascii="Calibri" w:hAnsi="Calibri" w:cs="Calibri"/>
                <w:lang w:val="en-US"/>
              </w:rPr>
              <w:t xml:space="preserve"> </w:t>
            </w:r>
          </w:p>
        </w:tc>
        <w:tc>
          <w:tcPr>
            <w:tcW w:w="1270" w:type="dxa"/>
            <w:tcBorders>
              <w:top w:val="nil"/>
              <w:left w:val="nil"/>
              <w:bottom w:val="single" w:sz="4" w:space="0" w:color="auto"/>
              <w:right w:val="single" w:sz="4" w:space="0" w:color="auto"/>
            </w:tcBorders>
            <w:shd w:val="clear" w:color="000000" w:fill="FFFFFF"/>
          </w:tcPr>
          <w:p w:rsidR="00C1178A" w:rsidRDefault="00C1178A" w:rsidP="00C1178A">
            <w:r w:rsidRPr="00477E3D">
              <w:rPr>
                <w:rFonts w:ascii="GHEA Grapalat" w:hAnsi="GHEA Grapalat" w:cs="Calibri"/>
                <w:sz w:val="22"/>
                <w:szCs w:val="22"/>
                <w:lang w:val="en-US"/>
              </w:rPr>
              <w:t>шт</w:t>
            </w:r>
          </w:p>
        </w:tc>
        <w:tc>
          <w:tcPr>
            <w:tcW w:w="1360" w:type="dxa"/>
            <w:tcBorders>
              <w:top w:val="nil"/>
              <w:left w:val="nil"/>
              <w:bottom w:val="single" w:sz="4" w:space="0" w:color="auto"/>
              <w:right w:val="single" w:sz="4" w:space="0" w:color="auto"/>
            </w:tcBorders>
            <w:shd w:val="clear" w:color="000000" w:fill="FFFFFF"/>
            <w:noWrap/>
            <w:vAlign w:val="center"/>
          </w:tcPr>
          <w:p w:rsidR="00C1178A" w:rsidRDefault="00C1178A" w:rsidP="00C1178A">
            <w:pPr>
              <w:jc w:val="center"/>
              <w:rPr>
                <w:rFonts w:ascii="Sylfaen" w:hAnsi="Sylfaen" w:cs="Calibri"/>
                <w:sz w:val="20"/>
                <w:szCs w:val="20"/>
              </w:rPr>
            </w:pPr>
          </w:p>
        </w:tc>
        <w:tc>
          <w:tcPr>
            <w:tcW w:w="1036" w:type="dxa"/>
            <w:tcBorders>
              <w:top w:val="nil"/>
              <w:left w:val="nil"/>
              <w:bottom w:val="single" w:sz="4" w:space="0" w:color="auto"/>
              <w:right w:val="single" w:sz="4" w:space="0" w:color="auto"/>
            </w:tcBorders>
            <w:shd w:val="clear" w:color="auto" w:fill="auto"/>
            <w:vAlign w:val="center"/>
          </w:tcPr>
          <w:p w:rsidR="00C1178A" w:rsidRDefault="00C1178A" w:rsidP="00C1178A">
            <w:pPr>
              <w:jc w:val="center"/>
              <w:rPr>
                <w:rFonts w:ascii="GHEA Grapalat" w:hAnsi="GHEA Grapalat" w:cs="Calibri"/>
                <w:color w:val="000000"/>
                <w:sz w:val="22"/>
                <w:szCs w:val="22"/>
              </w:rPr>
            </w:pPr>
          </w:p>
        </w:tc>
        <w:tc>
          <w:tcPr>
            <w:tcW w:w="1760" w:type="dxa"/>
            <w:tcBorders>
              <w:top w:val="nil"/>
              <w:left w:val="nil"/>
              <w:bottom w:val="single" w:sz="4" w:space="0" w:color="auto"/>
              <w:right w:val="single" w:sz="4" w:space="0" w:color="auto"/>
            </w:tcBorders>
            <w:shd w:val="clear" w:color="000000" w:fill="FFFFFF"/>
            <w:noWrap/>
            <w:vAlign w:val="center"/>
          </w:tcPr>
          <w:p w:rsidR="00C1178A" w:rsidRPr="00ED7B2A" w:rsidRDefault="00C1178A" w:rsidP="00C1178A">
            <w:pPr>
              <w:jc w:val="center"/>
              <w:rPr>
                <w:rFonts w:ascii="GHEA Grapalat" w:hAnsi="GHEA Grapalat" w:cs="Sylfaen"/>
                <w:sz w:val="20"/>
                <w:szCs w:val="20"/>
                <w:lang w:val="en-AU"/>
              </w:rPr>
            </w:pPr>
            <w:r>
              <w:rPr>
                <w:rFonts w:ascii="GHEA Grapalat" w:hAnsi="GHEA Grapalat" w:cs="Sylfaen"/>
                <w:sz w:val="20"/>
                <w:szCs w:val="20"/>
                <w:lang w:val="en-AU"/>
              </w:rPr>
              <w:t>1</w:t>
            </w:r>
          </w:p>
        </w:tc>
        <w:tc>
          <w:tcPr>
            <w:tcW w:w="1325" w:type="dxa"/>
            <w:tcBorders>
              <w:top w:val="single" w:sz="4" w:space="0" w:color="auto"/>
              <w:left w:val="nil"/>
              <w:bottom w:val="single" w:sz="4" w:space="0" w:color="auto"/>
              <w:right w:val="single" w:sz="4" w:space="0" w:color="auto"/>
            </w:tcBorders>
            <w:shd w:val="clear" w:color="000000" w:fill="FFFFFF"/>
            <w:vAlign w:val="center"/>
          </w:tcPr>
          <w:p w:rsidR="00C1178A" w:rsidRDefault="00C1178A" w:rsidP="00C1178A">
            <w:pPr>
              <w:jc w:val="center"/>
              <w:rPr>
                <w:rFonts w:ascii="GHEA Grapalat" w:hAnsi="GHEA Grapalat" w:cs="Calibri"/>
                <w:sz w:val="22"/>
                <w:szCs w:val="22"/>
              </w:rPr>
            </w:pPr>
            <w:r>
              <w:rPr>
                <w:rFonts w:ascii="GHEA Grapalat" w:hAnsi="GHEA Grapalat" w:cs="Calibri"/>
                <w:sz w:val="22"/>
                <w:szCs w:val="22"/>
              </w:rPr>
              <w:t>г. Ереван, Аршакуняц 23</w:t>
            </w:r>
          </w:p>
        </w:tc>
        <w:tc>
          <w:tcPr>
            <w:tcW w:w="1788" w:type="dxa"/>
            <w:tcBorders>
              <w:top w:val="single" w:sz="4" w:space="0" w:color="auto"/>
              <w:left w:val="nil"/>
              <w:bottom w:val="single" w:sz="4" w:space="0" w:color="auto"/>
              <w:right w:val="single" w:sz="4" w:space="0" w:color="auto"/>
            </w:tcBorders>
            <w:shd w:val="clear" w:color="auto" w:fill="auto"/>
          </w:tcPr>
          <w:p w:rsidR="00C1178A" w:rsidRDefault="00C1178A" w:rsidP="00C1178A">
            <w:r w:rsidRPr="00A61DFB">
              <w:rPr>
                <w:rFonts w:ascii="GHEA Grapalat" w:hAnsi="GHEA Grapalat" w:cs="Calibri"/>
                <w:sz w:val="22"/>
                <w:szCs w:val="22"/>
              </w:rPr>
              <w:t xml:space="preserve">после вступления в силу договора на </w:t>
            </w:r>
            <w:r w:rsidRPr="00A61DFB">
              <w:rPr>
                <w:rFonts w:ascii="GHEA Grapalat" w:hAnsi="GHEA Grapalat" w:cs="Calibri"/>
                <w:sz w:val="22"/>
                <w:szCs w:val="22"/>
                <w:lang w:val="en-US"/>
              </w:rPr>
              <w:t>90</w:t>
            </w:r>
            <w:r w:rsidRPr="00A61DFB">
              <w:rPr>
                <w:rFonts w:ascii="GHEA Grapalat" w:hAnsi="GHEA Grapalat" w:cs="Calibri"/>
                <w:sz w:val="22"/>
                <w:szCs w:val="22"/>
              </w:rPr>
              <w:t xml:space="preserve"> календарный день включительно</w:t>
            </w:r>
          </w:p>
        </w:tc>
      </w:tr>
      <w:tr w:rsidR="00C1178A" w:rsidTr="00147414">
        <w:trPr>
          <w:trHeight w:val="20"/>
        </w:trPr>
        <w:tc>
          <w:tcPr>
            <w:tcW w:w="584" w:type="dxa"/>
            <w:tcBorders>
              <w:top w:val="nil"/>
              <w:left w:val="single" w:sz="4" w:space="0" w:color="auto"/>
              <w:bottom w:val="single" w:sz="4" w:space="0" w:color="auto"/>
              <w:right w:val="single" w:sz="4" w:space="0" w:color="auto"/>
            </w:tcBorders>
            <w:shd w:val="clear" w:color="000000" w:fill="FFFFFF"/>
            <w:vAlign w:val="center"/>
          </w:tcPr>
          <w:p w:rsidR="00C1178A" w:rsidRPr="007A627D" w:rsidRDefault="00C1178A" w:rsidP="00C1178A">
            <w:pPr>
              <w:pStyle w:val="BodyTextIndent2"/>
              <w:spacing w:line="240" w:lineRule="auto"/>
              <w:ind w:firstLine="0"/>
              <w:jc w:val="center"/>
              <w:rPr>
                <w:rFonts w:ascii="GHEA Grapalat" w:hAnsi="GHEA Grapalat" w:cs="Sylfaen"/>
                <w:lang w:val="en-AU"/>
              </w:rPr>
            </w:pPr>
            <w:r w:rsidRPr="007A627D">
              <w:rPr>
                <w:rFonts w:ascii="GHEA Grapalat" w:hAnsi="GHEA Grapalat" w:cs="Sylfaen"/>
                <w:lang w:val="en-AU"/>
              </w:rPr>
              <w:t>5</w:t>
            </w:r>
          </w:p>
        </w:tc>
        <w:tc>
          <w:tcPr>
            <w:tcW w:w="1483" w:type="dxa"/>
            <w:tcBorders>
              <w:top w:val="nil"/>
              <w:left w:val="nil"/>
              <w:bottom w:val="single" w:sz="8" w:space="0" w:color="auto"/>
              <w:right w:val="single" w:sz="8" w:space="0" w:color="auto"/>
            </w:tcBorders>
            <w:shd w:val="clear" w:color="000000" w:fill="FFFFFF"/>
            <w:noWrap/>
            <w:vAlign w:val="center"/>
          </w:tcPr>
          <w:p w:rsidR="00C1178A" w:rsidRDefault="00C1178A" w:rsidP="00C1178A">
            <w:pPr>
              <w:rPr>
                <w:rFonts w:ascii="Calibri" w:hAnsi="Calibri" w:cs="Calibri"/>
                <w:sz w:val="22"/>
                <w:szCs w:val="22"/>
              </w:rPr>
            </w:pPr>
            <w:r>
              <w:rPr>
                <w:rFonts w:ascii="Calibri" w:hAnsi="Calibri" w:cs="Calibri"/>
                <w:sz w:val="22"/>
                <w:szCs w:val="22"/>
              </w:rPr>
              <w:t>38651230/3</w:t>
            </w:r>
          </w:p>
          <w:p w:rsidR="00C1178A" w:rsidRPr="00ED7B2A" w:rsidRDefault="00C1178A" w:rsidP="00C1178A">
            <w:pPr>
              <w:rPr>
                <w:rFonts w:ascii="GHEA Grapalat" w:hAnsi="GHEA Grapalat" w:cs="Sylfaen"/>
                <w:sz w:val="20"/>
                <w:szCs w:val="20"/>
                <w:lang w:val="en-AU"/>
              </w:rPr>
            </w:pPr>
          </w:p>
        </w:tc>
        <w:tc>
          <w:tcPr>
            <w:tcW w:w="2336" w:type="dxa"/>
            <w:tcBorders>
              <w:top w:val="nil"/>
              <w:left w:val="single" w:sz="4" w:space="0" w:color="auto"/>
              <w:bottom w:val="single" w:sz="4" w:space="0" w:color="auto"/>
              <w:right w:val="single" w:sz="4" w:space="0" w:color="auto"/>
            </w:tcBorders>
            <w:shd w:val="clear" w:color="auto" w:fill="auto"/>
          </w:tcPr>
          <w:p w:rsidR="00C1178A" w:rsidRPr="002D747A" w:rsidRDefault="00C1178A" w:rsidP="00C1178A">
            <w:r w:rsidRPr="002D747A">
              <w:t>Лупы</w:t>
            </w:r>
          </w:p>
        </w:tc>
        <w:tc>
          <w:tcPr>
            <w:tcW w:w="3258" w:type="dxa"/>
            <w:tcBorders>
              <w:top w:val="nil"/>
              <w:left w:val="nil"/>
              <w:bottom w:val="single" w:sz="4" w:space="0" w:color="auto"/>
              <w:right w:val="single" w:sz="4" w:space="0" w:color="auto"/>
            </w:tcBorders>
            <w:shd w:val="clear" w:color="auto" w:fill="auto"/>
            <w:vAlign w:val="center"/>
          </w:tcPr>
          <w:p w:rsidR="00C1178A" w:rsidRPr="00B115C0" w:rsidRDefault="00C1178A" w:rsidP="00C1178A">
            <w:pPr>
              <w:jc w:val="center"/>
              <w:rPr>
                <w:rFonts w:ascii="Calibri" w:hAnsi="Calibri" w:cs="Calibri"/>
                <w:color w:val="000000"/>
                <w:sz w:val="22"/>
                <w:szCs w:val="22"/>
              </w:rPr>
            </w:pPr>
            <w:r>
              <w:rPr>
                <w:rFonts w:ascii="Calibri" w:hAnsi="Calibri" w:cs="Calibri"/>
                <w:color w:val="000000"/>
                <w:sz w:val="22"/>
                <w:szCs w:val="22"/>
              </w:rPr>
              <w:t>Увеличение — 10 крат. Исследование документов в белом верхнем свете, в белом косопадающем свете, документов в ультрафиолетовом диапазоне спектра 254, 313, 365, 400 нм, в регулируемом белом/ультрафиолетовом свете. Исследование ретрорефлективной защиты в белом коаксиальном свете.  Исследование антистоксовой люминесценции в высокоинтенсивном инфракрасном диапазоне спектра 980 нм (2 режима). Исследование голографических элементов защиты, визуализация OVD</w:t>
            </w:r>
            <w:r>
              <w:rPr>
                <w:rFonts w:ascii="Calibri" w:hAnsi="Calibri" w:cs="Calibri"/>
                <w:color w:val="000000"/>
                <w:sz w:val="22"/>
                <w:szCs w:val="22"/>
              </w:rPr>
              <w:br/>
              <w:t xml:space="preserve"> Micro USB-порт для зарядки аккумуляторов, Габаритные </w:t>
            </w:r>
            <w:r>
              <w:rPr>
                <w:rFonts w:ascii="Calibri" w:hAnsi="Calibri" w:cs="Calibri"/>
                <w:color w:val="000000"/>
                <w:sz w:val="22"/>
                <w:szCs w:val="22"/>
              </w:rPr>
              <w:lastRenderedPageBreak/>
              <w:t>размеры (длина×ширина×высота), мм — 96×53×58, Масса без элементов питания, кг, не более — 0,15</w:t>
            </w:r>
            <w:r>
              <w:rPr>
                <w:rFonts w:ascii="Calibri" w:hAnsi="Calibri" w:cs="Calibri"/>
                <w:color w:val="000000"/>
                <w:sz w:val="22"/>
                <w:szCs w:val="22"/>
              </w:rPr>
              <w:br/>
              <w:t>Элемент питания: типоразмер ААА — 2 шт</w:t>
            </w:r>
            <w:r>
              <w:rPr>
                <w:rFonts w:ascii="Calibri" w:hAnsi="Calibri" w:cs="Calibri"/>
                <w:color w:val="000000"/>
                <w:sz w:val="22"/>
                <w:szCs w:val="22"/>
              </w:rPr>
              <w:br/>
              <w:t>Измерительный диск со шкалами</w:t>
            </w:r>
            <w:r>
              <w:rPr>
                <w:rFonts w:ascii="Calibri" w:hAnsi="Calibri" w:cs="Calibri"/>
                <w:color w:val="000000"/>
                <w:sz w:val="22"/>
                <w:szCs w:val="22"/>
              </w:rPr>
              <w:br/>
              <w:t xml:space="preserve">    Диапазон линейной шкалы, мм — 0–10</w:t>
            </w:r>
            <w:r>
              <w:rPr>
                <w:rFonts w:ascii="Calibri" w:hAnsi="Calibri" w:cs="Calibri"/>
                <w:color w:val="000000"/>
                <w:sz w:val="22"/>
                <w:szCs w:val="22"/>
              </w:rPr>
              <w:br/>
              <w:t xml:space="preserve">    Цена деления линейной шкалы, мм — 0,1</w:t>
            </w:r>
            <w:r>
              <w:rPr>
                <w:rFonts w:ascii="Calibri" w:hAnsi="Calibri" w:cs="Calibri"/>
                <w:color w:val="000000"/>
                <w:sz w:val="22"/>
                <w:szCs w:val="22"/>
              </w:rPr>
              <w:br/>
              <w:t xml:space="preserve">    Диапазон угловой шкалы — 0–90°</w:t>
            </w:r>
            <w:r>
              <w:rPr>
                <w:rFonts w:ascii="Calibri" w:hAnsi="Calibri" w:cs="Calibri"/>
                <w:color w:val="000000"/>
                <w:sz w:val="22"/>
                <w:szCs w:val="22"/>
              </w:rPr>
              <w:br/>
              <w:t xml:space="preserve">    Цена деления угловой шкалы — 1°</w:t>
            </w:r>
            <w:r>
              <w:rPr>
                <w:rFonts w:ascii="Calibri" w:hAnsi="Calibri" w:cs="Calibri"/>
                <w:color w:val="000000"/>
                <w:sz w:val="22"/>
                <w:szCs w:val="22"/>
              </w:rPr>
              <w:br/>
              <w:t xml:space="preserve">    Диапазон радиальной шкалы, мм — 0–10</w:t>
            </w:r>
            <w:r>
              <w:rPr>
                <w:rFonts w:ascii="Calibri" w:hAnsi="Calibri" w:cs="Calibri"/>
                <w:color w:val="000000"/>
                <w:sz w:val="22"/>
                <w:szCs w:val="22"/>
              </w:rPr>
              <w:br/>
              <w:t xml:space="preserve">    Цена деления радиальной шкалы, мм — 1</w:t>
            </w:r>
            <w:r>
              <w:rPr>
                <w:rFonts w:ascii="Calibri" w:hAnsi="Calibri" w:cs="Calibri"/>
                <w:color w:val="000000"/>
                <w:sz w:val="22"/>
                <w:szCs w:val="22"/>
              </w:rPr>
              <w:br/>
              <w:t xml:space="preserve">    Толщина эталонных штрихов, мм — 0,01; 0,02; 0,03</w:t>
            </w:r>
          </w:p>
        </w:tc>
        <w:tc>
          <w:tcPr>
            <w:tcW w:w="1270" w:type="dxa"/>
            <w:tcBorders>
              <w:top w:val="nil"/>
              <w:left w:val="nil"/>
              <w:bottom w:val="single" w:sz="4" w:space="0" w:color="auto"/>
              <w:right w:val="single" w:sz="4" w:space="0" w:color="auto"/>
            </w:tcBorders>
            <w:shd w:val="clear" w:color="000000" w:fill="FFFFFF"/>
          </w:tcPr>
          <w:p w:rsidR="00C1178A" w:rsidRDefault="00C1178A" w:rsidP="00C1178A">
            <w:r w:rsidRPr="00477E3D">
              <w:rPr>
                <w:rFonts w:ascii="GHEA Grapalat" w:hAnsi="GHEA Grapalat" w:cs="Calibri"/>
                <w:sz w:val="22"/>
                <w:szCs w:val="22"/>
                <w:lang w:val="en-US"/>
              </w:rPr>
              <w:lastRenderedPageBreak/>
              <w:t>шт</w:t>
            </w:r>
          </w:p>
        </w:tc>
        <w:tc>
          <w:tcPr>
            <w:tcW w:w="1360" w:type="dxa"/>
            <w:tcBorders>
              <w:top w:val="nil"/>
              <w:left w:val="nil"/>
              <w:bottom w:val="single" w:sz="4" w:space="0" w:color="auto"/>
              <w:right w:val="single" w:sz="4" w:space="0" w:color="auto"/>
            </w:tcBorders>
            <w:shd w:val="clear" w:color="000000" w:fill="FFFFFF"/>
            <w:noWrap/>
            <w:vAlign w:val="center"/>
          </w:tcPr>
          <w:p w:rsidR="00C1178A" w:rsidRDefault="00C1178A" w:rsidP="00C1178A">
            <w:pPr>
              <w:jc w:val="center"/>
              <w:rPr>
                <w:rFonts w:ascii="Sylfaen" w:hAnsi="Sylfaen" w:cs="Calibri"/>
                <w:sz w:val="20"/>
                <w:szCs w:val="20"/>
              </w:rPr>
            </w:pPr>
          </w:p>
        </w:tc>
        <w:tc>
          <w:tcPr>
            <w:tcW w:w="1036" w:type="dxa"/>
            <w:tcBorders>
              <w:top w:val="nil"/>
              <w:left w:val="nil"/>
              <w:bottom w:val="single" w:sz="4" w:space="0" w:color="auto"/>
              <w:right w:val="single" w:sz="4" w:space="0" w:color="auto"/>
            </w:tcBorders>
            <w:shd w:val="clear" w:color="auto" w:fill="auto"/>
            <w:vAlign w:val="center"/>
          </w:tcPr>
          <w:p w:rsidR="00C1178A" w:rsidRDefault="00C1178A" w:rsidP="00C1178A">
            <w:pPr>
              <w:jc w:val="center"/>
              <w:rPr>
                <w:rFonts w:ascii="GHEA Grapalat" w:hAnsi="GHEA Grapalat" w:cs="Calibri"/>
                <w:color w:val="000000"/>
                <w:sz w:val="22"/>
                <w:szCs w:val="22"/>
              </w:rPr>
            </w:pPr>
          </w:p>
        </w:tc>
        <w:tc>
          <w:tcPr>
            <w:tcW w:w="1760" w:type="dxa"/>
            <w:tcBorders>
              <w:top w:val="nil"/>
              <w:left w:val="nil"/>
              <w:bottom w:val="single" w:sz="4" w:space="0" w:color="auto"/>
              <w:right w:val="single" w:sz="4" w:space="0" w:color="auto"/>
            </w:tcBorders>
            <w:shd w:val="clear" w:color="000000" w:fill="FFFFFF"/>
            <w:noWrap/>
            <w:vAlign w:val="center"/>
          </w:tcPr>
          <w:p w:rsidR="00C1178A" w:rsidRPr="00ED7B2A" w:rsidRDefault="00C1178A" w:rsidP="00C1178A">
            <w:pPr>
              <w:jc w:val="center"/>
              <w:rPr>
                <w:rFonts w:ascii="GHEA Grapalat" w:hAnsi="GHEA Grapalat" w:cs="Sylfaen"/>
                <w:sz w:val="20"/>
                <w:szCs w:val="20"/>
                <w:lang w:val="en-AU"/>
              </w:rPr>
            </w:pPr>
            <w:r>
              <w:rPr>
                <w:rFonts w:ascii="GHEA Grapalat" w:hAnsi="GHEA Grapalat" w:cs="Sylfaen"/>
                <w:sz w:val="20"/>
                <w:szCs w:val="20"/>
                <w:lang w:val="en-AU"/>
              </w:rPr>
              <w:t>6</w:t>
            </w:r>
          </w:p>
        </w:tc>
        <w:tc>
          <w:tcPr>
            <w:tcW w:w="1325" w:type="dxa"/>
            <w:tcBorders>
              <w:top w:val="single" w:sz="4" w:space="0" w:color="auto"/>
              <w:left w:val="nil"/>
              <w:bottom w:val="single" w:sz="4" w:space="0" w:color="auto"/>
              <w:right w:val="single" w:sz="4" w:space="0" w:color="auto"/>
            </w:tcBorders>
            <w:shd w:val="clear" w:color="000000" w:fill="FFFFFF"/>
            <w:vAlign w:val="center"/>
          </w:tcPr>
          <w:p w:rsidR="00C1178A" w:rsidRDefault="00C1178A" w:rsidP="00C1178A">
            <w:pPr>
              <w:jc w:val="center"/>
              <w:rPr>
                <w:rFonts w:ascii="GHEA Grapalat" w:hAnsi="GHEA Grapalat" w:cs="Calibri"/>
                <w:sz w:val="22"/>
                <w:szCs w:val="22"/>
              </w:rPr>
            </w:pPr>
            <w:r>
              <w:rPr>
                <w:rFonts w:ascii="GHEA Grapalat" w:hAnsi="GHEA Grapalat" w:cs="Calibri"/>
                <w:sz w:val="22"/>
                <w:szCs w:val="22"/>
              </w:rPr>
              <w:t>г. Ереван, Аршакуняц 23</w:t>
            </w:r>
          </w:p>
        </w:tc>
        <w:tc>
          <w:tcPr>
            <w:tcW w:w="1788" w:type="dxa"/>
            <w:tcBorders>
              <w:top w:val="single" w:sz="4" w:space="0" w:color="auto"/>
              <w:left w:val="nil"/>
              <w:bottom w:val="single" w:sz="4" w:space="0" w:color="auto"/>
              <w:right w:val="single" w:sz="4" w:space="0" w:color="auto"/>
            </w:tcBorders>
            <w:shd w:val="clear" w:color="auto" w:fill="auto"/>
          </w:tcPr>
          <w:p w:rsidR="00C1178A" w:rsidRDefault="00C1178A" w:rsidP="00C1178A">
            <w:r w:rsidRPr="00A61DFB">
              <w:rPr>
                <w:rFonts w:ascii="GHEA Grapalat" w:hAnsi="GHEA Grapalat" w:cs="Calibri"/>
                <w:sz w:val="22"/>
                <w:szCs w:val="22"/>
              </w:rPr>
              <w:t xml:space="preserve">после вступления в силу договора на </w:t>
            </w:r>
            <w:r w:rsidRPr="00A61DFB">
              <w:rPr>
                <w:rFonts w:ascii="GHEA Grapalat" w:hAnsi="GHEA Grapalat" w:cs="Calibri"/>
                <w:sz w:val="22"/>
                <w:szCs w:val="22"/>
                <w:lang w:val="en-US"/>
              </w:rPr>
              <w:t>90</w:t>
            </w:r>
            <w:r w:rsidRPr="00A61DFB">
              <w:rPr>
                <w:rFonts w:ascii="GHEA Grapalat" w:hAnsi="GHEA Grapalat" w:cs="Calibri"/>
                <w:sz w:val="22"/>
                <w:szCs w:val="22"/>
              </w:rPr>
              <w:t xml:space="preserve"> календарный день включительно</w:t>
            </w:r>
          </w:p>
        </w:tc>
      </w:tr>
      <w:tr w:rsidR="00C1178A" w:rsidTr="00147414">
        <w:trPr>
          <w:trHeight w:val="20"/>
        </w:trPr>
        <w:tc>
          <w:tcPr>
            <w:tcW w:w="584" w:type="dxa"/>
            <w:tcBorders>
              <w:top w:val="nil"/>
              <w:left w:val="single" w:sz="4" w:space="0" w:color="auto"/>
              <w:bottom w:val="single" w:sz="4" w:space="0" w:color="auto"/>
              <w:right w:val="single" w:sz="4" w:space="0" w:color="auto"/>
            </w:tcBorders>
            <w:shd w:val="clear" w:color="000000" w:fill="FFFFFF"/>
            <w:vAlign w:val="center"/>
          </w:tcPr>
          <w:p w:rsidR="00C1178A" w:rsidRPr="007A627D" w:rsidRDefault="00C1178A" w:rsidP="00C1178A">
            <w:pPr>
              <w:pStyle w:val="BodyTextIndent2"/>
              <w:spacing w:line="240" w:lineRule="auto"/>
              <w:ind w:firstLine="0"/>
              <w:jc w:val="center"/>
              <w:rPr>
                <w:rFonts w:ascii="GHEA Grapalat" w:hAnsi="GHEA Grapalat" w:cs="Sylfaen"/>
                <w:lang w:val="en-AU"/>
              </w:rPr>
            </w:pPr>
            <w:r w:rsidRPr="007A627D">
              <w:rPr>
                <w:rFonts w:ascii="GHEA Grapalat" w:hAnsi="GHEA Grapalat" w:cs="Sylfaen"/>
                <w:lang w:val="en-AU"/>
              </w:rPr>
              <w:lastRenderedPageBreak/>
              <w:t>6</w:t>
            </w:r>
          </w:p>
        </w:tc>
        <w:tc>
          <w:tcPr>
            <w:tcW w:w="1483" w:type="dxa"/>
            <w:tcBorders>
              <w:top w:val="nil"/>
              <w:left w:val="nil"/>
              <w:bottom w:val="single" w:sz="8" w:space="0" w:color="auto"/>
              <w:right w:val="single" w:sz="8" w:space="0" w:color="auto"/>
            </w:tcBorders>
            <w:shd w:val="clear" w:color="000000" w:fill="FFFFFF"/>
            <w:noWrap/>
            <w:vAlign w:val="center"/>
          </w:tcPr>
          <w:p w:rsidR="00C1178A" w:rsidRDefault="00C1178A" w:rsidP="00C1178A">
            <w:pPr>
              <w:jc w:val="center"/>
              <w:rPr>
                <w:rFonts w:ascii="Calibri" w:hAnsi="Calibri" w:cs="Calibri"/>
                <w:sz w:val="22"/>
                <w:szCs w:val="22"/>
              </w:rPr>
            </w:pPr>
            <w:r>
              <w:rPr>
                <w:rFonts w:ascii="Calibri" w:hAnsi="Calibri" w:cs="Calibri"/>
                <w:sz w:val="22"/>
                <w:szCs w:val="22"/>
              </w:rPr>
              <w:t>38421160/9</w:t>
            </w:r>
          </w:p>
        </w:tc>
        <w:tc>
          <w:tcPr>
            <w:tcW w:w="2336" w:type="dxa"/>
            <w:tcBorders>
              <w:top w:val="nil"/>
              <w:left w:val="single" w:sz="4" w:space="0" w:color="auto"/>
              <w:bottom w:val="single" w:sz="4" w:space="0" w:color="auto"/>
              <w:right w:val="single" w:sz="4" w:space="0" w:color="auto"/>
            </w:tcBorders>
            <w:shd w:val="clear" w:color="auto" w:fill="auto"/>
          </w:tcPr>
          <w:p w:rsidR="00C1178A" w:rsidRPr="002D747A" w:rsidRDefault="00C1178A" w:rsidP="00C1178A">
            <w:r w:rsidRPr="002D747A">
              <w:t xml:space="preserve">Контрольно-измерительные приборы </w:t>
            </w:r>
          </w:p>
        </w:tc>
        <w:tc>
          <w:tcPr>
            <w:tcW w:w="3258" w:type="dxa"/>
            <w:tcBorders>
              <w:top w:val="nil"/>
              <w:left w:val="nil"/>
              <w:bottom w:val="single" w:sz="4" w:space="0" w:color="auto"/>
              <w:right w:val="single" w:sz="4" w:space="0" w:color="auto"/>
            </w:tcBorders>
            <w:shd w:val="clear" w:color="auto" w:fill="auto"/>
            <w:vAlign w:val="center"/>
          </w:tcPr>
          <w:p w:rsidR="00C1178A" w:rsidRPr="00465DCA" w:rsidRDefault="00C1178A" w:rsidP="00C1178A">
            <w:pPr>
              <w:jc w:val="both"/>
            </w:pPr>
            <w:r w:rsidRPr="00465DCA">
              <w:t>Типы металлов: магнитные (</w:t>
            </w:r>
            <w:r>
              <w:t>Fe</w:t>
            </w:r>
            <w:r w:rsidRPr="00465DCA">
              <w:t>), немагнитные (</w:t>
            </w:r>
            <w:r>
              <w:t>NFe</w:t>
            </w:r>
            <w:r w:rsidRPr="00465DCA">
              <w:t>)</w:t>
            </w:r>
          </w:p>
          <w:p w:rsidR="00C1178A" w:rsidRPr="007417E4" w:rsidRDefault="00C1178A" w:rsidP="00C1178A">
            <w:pPr>
              <w:ind w:left="45"/>
              <w:jc w:val="both"/>
            </w:pPr>
            <w:r w:rsidRPr="007417E4">
              <w:t>Режимы измерения:  единичные измерения</w:t>
            </w:r>
          </w:p>
          <w:p w:rsidR="00C1178A" w:rsidRPr="007417E4" w:rsidRDefault="00C1178A" w:rsidP="00C1178A">
            <w:pPr>
              <w:ind w:left="45"/>
              <w:jc w:val="both"/>
            </w:pPr>
            <w:r w:rsidRPr="007417E4">
              <w:t>Диапазон измерения толщин:  0 - 1250 мкм</w:t>
            </w:r>
          </w:p>
          <w:p w:rsidR="00C1178A" w:rsidRPr="007417E4" w:rsidRDefault="00C1178A" w:rsidP="00C1178A">
            <w:pPr>
              <w:ind w:left="45"/>
              <w:jc w:val="both"/>
            </w:pPr>
            <w:r w:rsidRPr="007417E4">
              <w:t>Разрешение: 0.1 мкм</w:t>
            </w:r>
          </w:p>
          <w:p w:rsidR="00C1178A" w:rsidRPr="007417E4" w:rsidRDefault="00C1178A" w:rsidP="00C1178A">
            <w:pPr>
              <w:ind w:left="45"/>
              <w:jc w:val="both"/>
            </w:pPr>
            <w:r w:rsidRPr="007417E4">
              <w:t>Погрешность: ± 1% + 1 мкм</w:t>
            </w:r>
          </w:p>
          <w:p w:rsidR="00C1178A" w:rsidRPr="007417E4" w:rsidRDefault="00C1178A" w:rsidP="00C1178A">
            <w:pPr>
              <w:ind w:left="45"/>
              <w:jc w:val="both"/>
            </w:pPr>
            <w:r w:rsidRPr="007417E4">
              <w:t>Минимальный диаметр подложки:  50 мм</w:t>
            </w:r>
          </w:p>
          <w:p w:rsidR="00C1178A" w:rsidRPr="007417E4" w:rsidRDefault="00C1178A" w:rsidP="00C1178A">
            <w:pPr>
              <w:ind w:left="45"/>
              <w:jc w:val="both"/>
            </w:pPr>
            <w:r w:rsidRPr="007417E4">
              <w:lastRenderedPageBreak/>
              <w:t>Минимальная толщина подложки:  0,5 мм</w:t>
            </w:r>
          </w:p>
          <w:p w:rsidR="00C1178A" w:rsidRPr="007417E4" w:rsidRDefault="00C1178A" w:rsidP="00C1178A">
            <w:pPr>
              <w:ind w:left="45"/>
              <w:jc w:val="both"/>
            </w:pPr>
            <w:r w:rsidRPr="007417E4">
              <w:t>Функции удержания минамальных / максимальных  результатов измерений</w:t>
            </w:r>
          </w:p>
          <w:p w:rsidR="00C1178A" w:rsidRPr="007417E4" w:rsidRDefault="00C1178A" w:rsidP="00C1178A">
            <w:pPr>
              <w:ind w:left="45"/>
              <w:jc w:val="both"/>
            </w:pPr>
            <w:r w:rsidRPr="007417E4">
              <w:t>Усреднение результатов</w:t>
            </w:r>
          </w:p>
          <w:p w:rsidR="00C1178A" w:rsidRPr="007417E4" w:rsidRDefault="00C1178A" w:rsidP="00C1178A">
            <w:pPr>
              <w:ind w:left="45"/>
              <w:jc w:val="both"/>
            </w:pPr>
            <w:r w:rsidRPr="007417E4">
              <w:t>Автовыключение:  есть, 2 мин, экономит заряд батарей</w:t>
            </w:r>
          </w:p>
          <w:p w:rsidR="00C1178A" w:rsidRPr="00C1178A" w:rsidRDefault="00C1178A" w:rsidP="00C1178A">
            <w:pPr>
              <w:ind w:left="45"/>
              <w:jc w:val="both"/>
            </w:pPr>
            <w:r w:rsidRPr="007417E4">
              <w:t>Питание: 4 шт. х 1,5 В, тип "ААА"</w:t>
            </w:r>
          </w:p>
        </w:tc>
        <w:tc>
          <w:tcPr>
            <w:tcW w:w="1270" w:type="dxa"/>
            <w:tcBorders>
              <w:top w:val="nil"/>
              <w:left w:val="nil"/>
              <w:bottom w:val="single" w:sz="4" w:space="0" w:color="auto"/>
              <w:right w:val="single" w:sz="4" w:space="0" w:color="auto"/>
            </w:tcBorders>
            <w:shd w:val="clear" w:color="000000" w:fill="FFFFFF"/>
          </w:tcPr>
          <w:p w:rsidR="00C1178A" w:rsidRDefault="00C1178A" w:rsidP="00C1178A">
            <w:r w:rsidRPr="00477E3D">
              <w:rPr>
                <w:rFonts w:ascii="GHEA Grapalat" w:hAnsi="GHEA Grapalat" w:cs="Calibri"/>
                <w:sz w:val="22"/>
                <w:szCs w:val="22"/>
                <w:lang w:val="en-US"/>
              </w:rPr>
              <w:lastRenderedPageBreak/>
              <w:t>шт</w:t>
            </w:r>
          </w:p>
        </w:tc>
        <w:tc>
          <w:tcPr>
            <w:tcW w:w="1360" w:type="dxa"/>
            <w:tcBorders>
              <w:top w:val="nil"/>
              <w:left w:val="nil"/>
              <w:bottom w:val="single" w:sz="4" w:space="0" w:color="auto"/>
              <w:right w:val="single" w:sz="4" w:space="0" w:color="auto"/>
            </w:tcBorders>
            <w:shd w:val="clear" w:color="000000" w:fill="FFFFFF"/>
            <w:noWrap/>
            <w:vAlign w:val="center"/>
          </w:tcPr>
          <w:p w:rsidR="00C1178A" w:rsidRDefault="00C1178A" w:rsidP="00C1178A">
            <w:pPr>
              <w:jc w:val="center"/>
              <w:rPr>
                <w:rFonts w:ascii="Sylfaen" w:hAnsi="Sylfaen" w:cs="Calibri"/>
                <w:sz w:val="20"/>
                <w:szCs w:val="20"/>
              </w:rPr>
            </w:pPr>
          </w:p>
        </w:tc>
        <w:tc>
          <w:tcPr>
            <w:tcW w:w="1036" w:type="dxa"/>
            <w:tcBorders>
              <w:top w:val="nil"/>
              <w:left w:val="nil"/>
              <w:bottom w:val="single" w:sz="4" w:space="0" w:color="auto"/>
              <w:right w:val="single" w:sz="4" w:space="0" w:color="auto"/>
            </w:tcBorders>
            <w:shd w:val="clear" w:color="auto" w:fill="auto"/>
            <w:vAlign w:val="center"/>
          </w:tcPr>
          <w:p w:rsidR="00C1178A" w:rsidRDefault="00C1178A" w:rsidP="00C1178A">
            <w:pPr>
              <w:jc w:val="center"/>
              <w:rPr>
                <w:rFonts w:ascii="GHEA Grapalat" w:hAnsi="GHEA Grapalat" w:cs="Calibri"/>
                <w:color w:val="000000"/>
                <w:sz w:val="22"/>
                <w:szCs w:val="22"/>
              </w:rPr>
            </w:pPr>
          </w:p>
        </w:tc>
        <w:tc>
          <w:tcPr>
            <w:tcW w:w="1760" w:type="dxa"/>
            <w:tcBorders>
              <w:top w:val="nil"/>
              <w:left w:val="nil"/>
              <w:bottom w:val="single" w:sz="4" w:space="0" w:color="auto"/>
              <w:right w:val="single" w:sz="4" w:space="0" w:color="auto"/>
            </w:tcBorders>
            <w:shd w:val="clear" w:color="000000" w:fill="FFFFFF"/>
            <w:noWrap/>
            <w:vAlign w:val="center"/>
          </w:tcPr>
          <w:p w:rsidR="00C1178A" w:rsidRDefault="00C1178A" w:rsidP="00C1178A">
            <w:pPr>
              <w:jc w:val="center"/>
              <w:rPr>
                <w:rFonts w:ascii="GHEA Grapalat" w:hAnsi="GHEA Grapalat" w:cs="Sylfaen"/>
                <w:sz w:val="20"/>
                <w:szCs w:val="20"/>
                <w:lang w:val="en-AU"/>
              </w:rPr>
            </w:pPr>
            <w:r>
              <w:rPr>
                <w:rFonts w:ascii="GHEA Grapalat" w:hAnsi="GHEA Grapalat" w:cs="Sylfaen"/>
                <w:sz w:val="20"/>
                <w:szCs w:val="20"/>
                <w:lang w:val="en-AU"/>
              </w:rPr>
              <w:t>2</w:t>
            </w:r>
          </w:p>
        </w:tc>
        <w:tc>
          <w:tcPr>
            <w:tcW w:w="1325" w:type="dxa"/>
            <w:tcBorders>
              <w:top w:val="single" w:sz="4" w:space="0" w:color="auto"/>
              <w:left w:val="nil"/>
              <w:bottom w:val="single" w:sz="4" w:space="0" w:color="auto"/>
              <w:right w:val="single" w:sz="4" w:space="0" w:color="auto"/>
            </w:tcBorders>
            <w:shd w:val="clear" w:color="000000" w:fill="FFFFFF"/>
            <w:vAlign w:val="center"/>
          </w:tcPr>
          <w:p w:rsidR="00C1178A" w:rsidRDefault="00C1178A" w:rsidP="00C1178A">
            <w:pPr>
              <w:jc w:val="center"/>
              <w:rPr>
                <w:rFonts w:ascii="GHEA Grapalat" w:hAnsi="GHEA Grapalat" w:cs="Calibri"/>
                <w:sz w:val="22"/>
                <w:szCs w:val="22"/>
              </w:rPr>
            </w:pPr>
            <w:r>
              <w:rPr>
                <w:rFonts w:ascii="GHEA Grapalat" w:hAnsi="GHEA Grapalat" w:cs="Calibri"/>
                <w:sz w:val="22"/>
                <w:szCs w:val="22"/>
              </w:rPr>
              <w:t>г. Ереван, Аршакуняц 23</w:t>
            </w:r>
          </w:p>
        </w:tc>
        <w:tc>
          <w:tcPr>
            <w:tcW w:w="1788" w:type="dxa"/>
            <w:tcBorders>
              <w:top w:val="single" w:sz="4" w:space="0" w:color="auto"/>
              <w:left w:val="nil"/>
              <w:bottom w:val="single" w:sz="4" w:space="0" w:color="auto"/>
              <w:right w:val="single" w:sz="4" w:space="0" w:color="auto"/>
            </w:tcBorders>
            <w:shd w:val="clear" w:color="auto" w:fill="auto"/>
          </w:tcPr>
          <w:p w:rsidR="00C1178A" w:rsidRDefault="00C1178A" w:rsidP="00C1178A">
            <w:r w:rsidRPr="00A61DFB">
              <w:rPr>
                <w:rFonts w:ascii="GHEA Grapalat" w:hAnsi="GHEA Grapalat" w:cs="Calibri"/>
                <w:sz w:val="22"/>
                <w:szCs w:val="22"/>
              </w:rPr>
              <w:t xml:space="preserve">после вступления в силу договора на </w:t>
            </w:r>
            <w:r w:rsidRPr="00A61DFB">
              <w:rPr>
                <w:rFonts w:ascii="GHEA Grapalat" w:hAnsi="GHEA Grapalat" w:cs="Calibri"/>
                <w:sz w:val="22"/>
                <w:szCs w:val="22"/>
                <w:lang w:val="en-US"/>
              </w:rPr>
              <w:t>90</w:t>
            </w:r>
            <w:r w:rsidRPr="00A61DFB">
              <w:rPr>
                <w:rFonts w:ascii="GHEA Grapalat" w:hAnsi="GHEA Grapalat" w:cs="Calibri"/>
                <w:sz w:val="22"/>
                <w:szCs w:val="22"/>
              </w:rPr>
              <w:t xml:space="preserve"> календарный день включительно</w:t>
            </w:r>
          </w:p>
        </w:tc>
      </w:tr>
      <w:tr w:rsidR="00C1178A" w:rsidTr="00D85D13">
        <w:trPr>
          <w:trHeight w:val="20"/>
        </w:trPr>
        <w:tc>
          <w:tcPr>
            <w:tcW w:w="584" w:type="dxa"/>
            <w:tcBorders>
              <w:top w:val="nil"/>
              <w:left w:val="single" w:sz="4" w:space="0" w:color="auto"/>
              <w:bottom w:val="single" w:sz="4" w:space="0" w:color="auto"/>
              <w:right w:val="single" w:sz="4" w:space="0" w:color="auto"/>
            </w:tcBorders>
            <w:shd w:val="clear" w:color="000000" w:fill="FFFFFF"/>
            <w:vAlign w:val="center"/>
          </w:tcPr>
          <w:p w:rsidR="00C1178A" w:rsidRPr="007A627D" w:rsidRDefault="00C1178A" w:rsidP="00C1178A">
            <w:pPr>
              <w:pStyle w:val="BodyTextIndent2"/>
              <w:spacing w:line="240" w:lineRule="auto"/>
              <w:ind w:firstLine="0"/>
              <w:jc w:val="center"/>
              <w:rPr>
                <w:rFonts w:ascii="GHEA Grapalat" w:hAnsi="GHEA Grapalat" w:cs="Sylfaen"/>
                <w:lang w:val="en-AU"/>
              </w:rPr>
            </w:pPr>
            <w:r w:rsidRPr="007A627D">
              <w:rPr>
                <w:rFonts w:ascii="GHEA Grapalat" w:hAnsi="GHEA Grapalat" w:cs="Sylfaen"/>
                <w:lang w:val="en-AU"/>
              </w:rPr>
              <w:lastRenderedPageBreak/>
              <w:t>7</w:t>
            </w:r>
          </w:p>
        </w:tc>
        <w:tc>
          <w:tcPr>
            <w:tcW w:w="1483" w:type="dxa"/>
            <w:tcBorders>
              <w:top w:val="nil"/>
              <w:left w:val="nil"/>
              <w:bottom w:val="single" w:sz="8" w:space="0" w:color="auto"/>
              <w:right w:val="single" w:sz="8" w:space="0" w:color="auto"/>
            </w:tcBorders>
            <w:shd w:val="clear" w:color="000000" w:fill="FFFFFF"/>
            <w:noWrap/>
            <w:vAlign w:val="center"/>
          </w:tcPr>
          <w:p w:rsidR="00C1178A" w:rsidRDefault="00C1178A" w:rsidP="00C1178A">
            <w:pPr>
              <w:jc w:val="center"/>
              <w:rPr>
                <w:rFonts w:ascii="Calibri" w:hAnsi="Calibri" w:cs="Calibri"/>
                <w:sz w:val="22"/>
                <w:szCs w:val="22"/>
              </w:rPr>
            </w:pPr>
            <w:r>
              <w:rPr>
                <w:rFonts w:ascii="Calibri" w:hAnsi="Calibri" w:cs="Calibri"/>
                <w:sz w:val="22"/>
                <w:szCs w:val="22"/>
              </w:rPr>
              <w:t>38421160/10</w:t>
            </w:r>
          </w:p>
        </w:tc>
        <w:tc>
          <w:tcPr>
            <w:tcW w:w="2336" w:type="dxa"/>
            <w:tcBorders>
              <w:top w:val="nil"/>
              <w:left w:val="single" w:sz="4" w:space="0" w:color="auto"/>
              <w:bottom w:val="single" w:sz="4" w:space="0" w:color="auto"/>
              <w:right w:val="single" w:sz="4" w:space="0" w:color="auto"/>
            </w:tcBorders>
            <w:shd w:val="clear" w:color="auto" w:fill="auto"/>
          </w:tcPr>
          <w:p w:rsidR="00C1178A" w:rsidRPr="002D747A" w:rsidRDefault="00C1178A" w:rsidP="00C1178A">
            <w:r w:rsidRPr="002D747A">
              <w:t xml:space="preserve">Контрольно-измерительные приборы </w:t>
            </w:r>
          </w:p>
        </w:tc>
        <w:tc>
          <w:tcPr>
            <w:tcW w:w="3258" w:type="dxa"/>
            <w:tcBorders>
              <w:top w:val="nil"/>
              <w:left w:val="nil"/>
              <w:bottom w:val="single" w:sz="4" w:space="0" w:color="auto"/>
              <w:right w:val="single" w:sz="4" w:space="0" w:color="auto"/>
            </w:tcBorders>
            <w:shd w:val="clear" w:color="auto" w:fill="auto"/>
          </w:tcPr>
          <w:p w:rsidR="00C1178A" w:rsidRPr="007510FC" w:rsidRDefault="00C1178A" w:rsidP="00C1178A">
            <w:pPr>
              <w:jc w:val="both"/>
              <w:rPr>
                <w:rFonts w:ascii="Sylfaen" w:hAnsi="Sylfaen"/>
              </w:rPr>
            </w:pPr>
            <w:r w:rsidRPr="007510FC">
              <w:rPr>
                <w:rFonts w:ascii="Sylfaen" w:hAnsi="Sylfaen"/>
              </w:rPr>
              <w:t>Диапазон измерения</w:t>
            </w:r>
          </w:p>
          <w:p w:rsidR="00C1178A" w:rsidRPr="007510FC" w:rsidRDefault="00C1178A" w:rsidP="00C1178A">
            <w:pPr>
              <w:jc w:val="both"/>
              <w:rPr>
                <w:rFonts w:ascii="Sylfaen" w:hAnsi="Sylfaen"/>
              </w:rPr>
            </w:pPr>
            <w:r w:rsidRPr="007510FC">
              <w:rPr>
                <w:rFonts w:ascii="Sylfaen" w:hAnsi="Sylfaen"/>
              </w:rPr>
              <w:t>Показатель преломления nD (RI): 1.3</w:t>
            </w:r>
            <w:r>
              <w:rPr>
                <w:rFonts w:ascii="Sylfaen" w:hAnsi="Sylfaen"/>
                <w:lang w:val="hy-AM"/>
              </w:rPr>
              <w:t>3-</w:t>
            </w:r>
            <w:r w:rsidRPr="007510FC">
              <w:rPr>
                <w:rFonts w:ascii="Sylfaen" w:hAnsi="Sylfaen"/>
              </w:rPr>
              <w:t>1.5</w:t>
            </w:r>
          </w:p>
          <w:p w:rsidR="00C1178A" w:rsidRPr="007510FC" w:rsidRDefault="00C1178A" w:rsidP="00C1178A">
            <w:pPr>
              <w:jc w:val="both"/>
              <w:rPr>
                <w:rFonts w:ascii="Sylfaen" w:hAnsi="Sylfaen"/>
              </w:rPr>
            </w:pPr>
          </w:p>
          <w:p w:rsidR="00C1178A" w:rsidRPr="007510FC" w:rsidRDefault="00C1178A" w:rsidP="00C1178A">
            <w:pPr>
              <w:jc w:val="both"/>
              <w:rPr>
                <w:rFonts w:ascii="Sylfaen" w:hAnsi="Sylfaen"/>
              </w:rPr>
            </w:pPr>
            <w:r w:rsidRPr="007510FC">
              <w:rPr>
                <w:rFonts w:ascii="Sylfaen" w:hAnsi="Sylfaen"/>
              </w:rPr>
              <w:t>Точность</w:t>
            </w:r>
          </w:p>
          <w:p w:rsidR="00C1178A" w:rsidRPr="007510FC" w:rsidRDefault="00C1178A" w:rsidP="00C1178A">
            <w:pPr>
              <w:jc w:val="both"/>
              <w:rPr>
                <w:rFonts w:ascii="Sylfaen" w:hAnsi="Sylfaen"/>
              </w:rPr>
            </w:pPr>
            <w:r w:rsidRPr="007510FC">
              <w:rPr>
                <w:rFonts w:ascii="Sylfaen" w:hAnsi="Sylfaen"/>
              </w:rPr>
              <w:t>Показатель преломления nD (RI): ±0.0003</w:t>
            </w:r>
          </w:p>
          <w:p w:rsidR="00C1178A" w:rsidRPr="007510FC" w:rsidRDefault="00C1178A" w:rsidP="00C1178A">
            <w:pPr>
              <w:jc w:val="both"/>
              <w:rPr>
                <w:rFonts w:ascii="Sylfaen" w:hAnsi="Sylfaen"/>
              </w:rPr>
            </w:pPr>
          </w:p>
          <w:p w:rsidR="00C1178A" w:rsidRPr="007510FC" w:rsidRDefault="00C1178A" w:rsidP="00C1178A">
            <w:pPr>
              <w:jc w:val="both"/>
              <w:rPr>
                <w:rFonts w:ascii="Sylfaen" w:hAnsi="Sylfaen"/>
              </w:rPr>
            </w:pPr>
            <w:r w:rsidRPr="007510FC">
              <w:rPr>
                <w:rFonts w:ascii="Sylfaen" w:hAnsi="Sylfaen"/>
              </w:rPr>
              <w:t>Минимальная индикация</w:t>
            </w:r>
          </w:p>
          <w:p w:rsidR="00C1178A" w:rsidRPr="007510FC" w:rsidRDefault="00C1178A" w:rsidP="00C1178A">
            <w:pPr>
              <w:jc w:val="both"/>
              <w:rPr>
                <w:rFonts w:ascii="Sylfaen" w:hAnsi="Sylfaen"/>
              </w:rPr>
            </w:pPr>
            <w:r w:rsidRPr="007510FC">
              <w:rPr>
                <w:rFonts w:ascii="Sylfaen" w:hAnsi="Sylfaen"/>
              </w:rPr>
              <w:t>Показатель преломления nD (RI): ±0.0001</w:t>
            </w:r>
          </w:p>
          <w:p w:rsidR="00C1178A" w:rsidRPr="007510FC" w:rsidRDefault="00C1178A" w:rsidP="00C1178A">
            <w:pPr>
              <w:jc w:val="both"/>
              <w:rPr>
                <w:rFonts w:ascii="Sylfaen" w:hAnsi="Sylfaen"/>
              </w:rPr>
            </w:pPr>
          </w:p>
          <w:p w:rsidR="00C1178A" w:rsidRPr="007510FC" w:rsidRDefault="00C1178A" w:rsidP="00C1178A">
            <w:pPr>
              <w:jc w:val="both"/>
              <w:rPr>
                <w:rFonts w:ascii="Sylfaen" w:hAnsi="Sylfaen"/>
              </w:rPr>
            </w:pPr>
            <w:r w:rsidRPr="007510FC">
              <w:rPr>
                <w:rFonts w:ascii="Sylfaen" w:hAnsi="Sylfaen"/>
              </w:rPr>
              <w:t>Окружающая температура</w:t>
            </w:r>
          </w:p>
          <w:p w:rsidR="00C1178A" w:rsidRPr="007510FC" w:rsidRDefault="00C1178A" w:rsidP="00C1178A">
            <w:pPr>
              <w:jc w:val="both"/>
              <w:rPr>
                <w:rFonts w:ascii="Sylfaen" w:hAnsi="Sylfaen"/>
              </w:rPr>
            </w:pPr>
            <w:r w:rsidRPr="007510FC">
              <w:rPr>
                <w:rFonts w:ascii="Sylfaen" w:hAnsi="Sylfaen"/>
              </w:rPr>
              <w:t>10...40°C</w:t>
            </w:r>
          </w:p>
          <w:p w:rsidR="00C1178A" w:rsidRPr="007510FC" w:rsidRDefault="00C1178A" w:rsidP="00C1178A">
            <w:pPr>
              <w:jc w:val="both"/>
              <w:rPr>
                <w:rFonts w:ascii="Sylfaen" w:hAnsi="Sylfaen"/>
              </w:rPr>
            </w:pPr>
          </w:p>
          <w:p w:rsidR="00C1178A" w:rsidRPr="007510FC" w:rsidRDefault="00C1178A" w:rsidP="00C1178A">
            <w:pPr>
              <w:jc w:val="both"/>
              <w:rPr>
                <w:rFonts w:ascii="Sylfaen" w:hAnsi="Sylfaen"/>
              </w:rPr>
            </w:pPr>
            <w:r w:rsidRPr="007510FC">
              <w:rPr>
                <w:rFonts w:ascii="Sylfaen" w:hAnsi="Sylfaen"/>
              </w:rPr>
              <w:t>Питание</w:t>
            </w:r>
          </w:p>
          <w:p w:rsidR="00C1178A" w:rsidRPr="007510FC" w:rsidRDefault="00C1178A" w:rsidP="00C1178A">
            <w:pPr>
              <w:jc w:val="both"/>
              <w:rPr>
                <w:rFonts w:ascii="Sylfaen" w:hAnsi="Sylfaen"/>
              </w:rPr>
            </w:pPr>
            <w:r w:rsidRPr="007510FC">
              <w:rPr>
                <w:rFonts w:ascii="Sylfaen" w:hAnsi="Sylfaen"/>
              </w:rPr>
              <w:t>2 батарейки типа ААА</w:t>
            </w:r>
          </w:p>
          <w:p w:rsidR="00C1178A" w:rsidRPr="007510FC" w:rsidRDefault="00C1178A" w:rsidP="00C1178A">
            <w:pPr>
              <w:jc w:val="both"/>
              <w:rPr>
                <w:rFonts w:ascii="Sylfaen" w:hAnsi="Sylfaen"/>
              </w:rPr>
            </w:pPr>
          </w:p>
          <w:p w:rsidR="00C1178A" w:rsidRPr="00682CE0" w:rsidRDefault="00C1178A" w:rsidP="00C1178A">
            <w:pPr>
              <w:jc w:val="both"/>
              <w:rPr>
                <w:rFonts w:ascii="Sylfaen" w:hAnsi="Sylfaen"/>
              </w:rPr>
            </w:pPr>
            <w:r w:rsidRPr="00682CE0">
              <w:rPr>
                <w:rFonts w:ascii="Sylfaen" w:hAnsi="Sylfaen"/>
              </w:rPr>
              <w:lastRenderedPageBreak/>
              <w:t>Класс защиты</w:t>
            </w:r>
          </w:p>
          <w:p w:rsidR="00C1178A" w:rsidRPr="007510FC" w:rsidRDefault="00C1178A" w:rsidP="00C1178A">
            <w:pPr>
              <w:jc w:val="both"/>
              <w:rPr>
                <w:rFonts w:ascii="Sylfaen" w:hAnsi="Sylfaen"/>
              </w:rPr>
            </w:pPr>
            <w:r w:rsidRPr="007510FC">
              <w:rPr>
                <w:rFonts w:ascii="Sylfaen" w:hAnsi="Sylfaen"/>
              </w:rPr>
              <w:t>IP65, защита от влаги и пыли</w:t>
            </w:r>
          </w:p>
        </w:tc>
        <w:tc>
          <w:tcPr>
            <w:tcW w:w="1270" w:type="dxa"/>
            <w:tcBorders>
              <w:top w:val="nil"/>
              <w:left w:val="nil"/>
              <w:bottom w:val="single" w:sz="4" w:space="0" w:color="auto"/>
              <w:right w:val="single" w:sz="4" w:space="0" w:color="auto"/>
            </w:tcBorders>
            <w:shd w:val="clear" w:color="000000" w:fill="FFFFFF"/>
          </w:tcPr>
          <w:p w:rsidR="00C1178A" w:rsidRDefault="00C1178A" w:rsidP="00C1178A">
            <w:r w:rsidRPr="00477E3D">
              <w:rPr>
                <w:rFonts w:ascii="GHEA Grapalat" w:hAnsi="GHEA Grapalat" w:cs="Calibri"/>
                <w:sz w:val="22"/>
                <w:szCs w:val="22"/>
                <w:lang w:val="en-US"/>
              </w:rPr>
              <w:lastRenderedPageBreak/>
              <w:t>шт</w:t>
            </w:r>
          </w:p>
        </w:tc>
        <w:tc>
          <w:tcPr>
            <w:tcW w:w="1360" w:type="dxa"/>
            <w:tcBorders>
              <w:top w:val="nil"/>
              <w:left w:val="nil"/>
              <w:bottom w:val="single" w:sz="4" w:space="0" w:color="auto"/>
              <w:right w:val="single" w:sz="4" w:space="0" w:color="auto"/>
            </w:tcBorders>
            <w:shd w:val="clear" w:color="000000" w:fill="FFFFFF"/>
            <w:noWrap/>
            <w:vAlign w:val="center"/>
          </w:tcPr>
          <w:p w:rsidR="00C1178A" w:rsidRDefault="00C1178A" w:rsidP="00C1178A">
            <w:pPr>
              <w:jc w:val="center"/>
              <w:rPr>
                <w:rFonts w:ascii="Sylfaen" w:hAnsi="Sylfaen" w:cs="Calibri"/>
                <w:sz w:val="20"/>
                <w:szCs w:val="20"/>
              </w:rPr>
            </w:pPr>
          </w:p>
        </w:tc>
        <w:tc>
          <w:tcPr>
            <w:tcW w:w="1036" w:type="dxa"/>
            <w:tcBorders>
              <w:top w:val="nil"/>
              <w:left w:val="nil"/>
              <w:bottom w:val="single" w:sz="4" w:space="0" w:color="auto"/>
              <w:right w:val="single" w:sz="4" w:space="0" w:color="auto"/>
            </w:tcBorders>
            <w:shd w:val="clear" w:color="auto" w:fill="auto"/>
            <w:vAlign w:val="center"/>
          </w:tcPr>
          <w:p w:rsidR="00C1178A" w:rsidRDefault="00C1178A" w:rsidP="00C1178A">
            <w:pPr>
              <w:jc w:val="center"/>
              <w:rPr>
                <w:rFonts w:ascii="GHEA Grapalat" w:hAnsi="GHEA Grapalat" w:cs="Calibri"/>
                <w:color w:val="000000"/>
                <w:sz w:val="22"/>
                <w:szCs w:val="22"/>
              </w:rPr>
            </w:pPr>
          </w:p>
        </w:tc>
        <w:tc>
          <w:tcPr>
            <w:tcW w:w="1760" w:type="dxa"/>
            <w:tcBorders>
              <w:top w:val="nil"/>
              <w:left w:val="nil"/>
              <w:bottom w:val="single" w:sz="4" w:space="0" w:color="auto"/>
              <w:right w:val="single" w:sz="4" w:space="0" w:color="auto"/>
            </w:tcBorders>
            <w:shd w:val="clear" w:color="000000" w:fill="FFFFFF"/>
            <w:noWrap/>
            <w:vAlign w:val="center"/>
          </w:tcPr>
          <w:p w:rsidR="00C1178A" w:rsidRDefault="00C1178A" w:rsidP="00C1178A">
            <w:pPr>
              <w:jc w:val="center"/>
              <w:rPr>
                <w:rFonts w:ascii="GHEA Grapalat" w:hAnsi="GHEA Grapalat" w:cs="Sylfaen"/>
                <w:sz w:val="20"/>
                <w:szCs w:val="20"/>
                <w:lang w:val="en-AU"/>
              </w:rPr>
            </w:pPr>
            <w:r>
              <w:rPr>
                <w:rFonts w:ascii="GHEA Grapalat" w:hAnsi="GHEA Grapalat" w:cs="Sylfaen"/>
                <w:sz w:val="20"/>
                <w:szCs w:val="20"/>
                <w:lang w:val="en-AU"/>
              </w:rPr>
              <w:t>1</w:t>
            </w:r>
          </w:p>
        </w:tc>
        <w:tc>
          <w:tcPr>
            <w:tcW w:w="1325" w:type="dxa"/>
            <w:tcBorders>
              <w:top w:val="single" w:sz="4" w:space="0" w:color="auto"/>
              <w:left w:val="nil"/>
              <w:bottom w:val="single" w:sz="4" w:space="0" w:color="auto"/>
              <w:right w:val="single" w:sz="4" w:space="0" w:color="auto"/>
            </w:tcBorders>
            <w:shd w:val="clear" w:color="000000" w:fill="FFFFFF"/>
            <w:vAlign w:val="center"/>
          </w:tcPr>
          <w:p w:rsidR="00C1178A" w:rsidRDefault="00C1178A" w:rsidP="00C1178A">
            <w:pPr>
              <w:jc w:val="center"/>
              <w:rPr>
                <w:rFonts w:ascii="GHEA Grapalat" w:hAnsi="GHEA Grapalat" w:cs="Calibri"/>
                <w:sz w:val="22"/>
                <w:szCs w:val="22"/>
              </w:rPr>
            </w:pPr>
            <w:r>
              <w:rPr>
                <w:rFonts w:ascii="GHEA Grapalat" w:hAnsi="GHEA Grapalat" w:cs="Calibri"/>
                <w:sz w:val="22"/>
                <w:szCs w:val="22"/>
              </w:rPr>
              <w:t>г. Ереван, Аршакуняц 23</w:t>
            </w:r>
          </w:p>
        </w:tc>
        <w:tc>
          <w:tcPr>
            <w:tcW w:w="1788" w:type="dxa"/>
            <w:tcBorders>
              <w:top w:val="single" w:sz="4" w:space="0" w:color="auto"/>
              <w:left w:val="nil"/>
              <w:bottom w:val="single" w:sz="4" w:space="0" w:color="auto"/>
              <w:right w:val="single" w:sz="4" w:space="0" w:color="auto"/>
            </w:tcBorders>
            <w:shd w:val="clear" w:color="auto" w:fill="auto"/>
          </w:tcPr>
          <w:p w:rsidR="00C1178A" w:rsidRDefault="00C1178A" w:rsidP="00C1178A">
            <w:r w:rsidRPr="00A61DFB">
              <w:rPr>
                <w:rFonts w:ascii="GHEA Grapalat" w:hAnsi="GHEA Grapalat" w:cs="Calibri"/>
                <w:sz w:val="22"/>
                <w:szCs w:val="22"/>
              </w:rPr>
              <w:t xml:space="preserve">после вступления в силу договора на </w:t>
            </w:r>
            <w:r w:rsidRPr="00A61DFB">
              <w:rPr>
                <w:rFonts w:ascii="GHEA Grapalat" w:hAnsi="GHEA Grapalat" w:cs="Calibri"/>
                <w:sz w:val="22"/>
                <w:szCs w:val="22"/>
                <w:lang w:val="en-US"/>
              </w:rPr>
              <w:t>90</w:t>
            </w:r>
            <w:r w:rsidRPr="00A61DFB">
              <w:rPr>
                <w:rFonts w:ascii="GHEA Grapalat" w:hAnsi="GHEA Grapalat" w:cs="Calibri"/>
                <w:sz w:val="22"/>
                <w:szCs w:val="22"/>
              </w:rPr>
              <w:t xml:space="preserve"> календарный день включительно</w:t>
            </w:r>
          </w:p>
        </w:tc>
      </w:tr>
      <w:tr w:rsidR="00C1178A" w:rsidTr="00E80B85">
        <w:trPr>
          <w:trHeight w:val="20"/>
        </w:trPr>
        <w:tc>
          <w:tcPr>
            <w:tcW w:w="584" w:type="dxa"/>
            <w:tcBorders>
              <w:top w:val="nil"/>
              <w:left w:val="single" w:sz="4" w:space="0" w:color="auto"/>
              <w:bottom w:val="single" w:sz="4" w:space="0" w:color="auto"/>
              <w:right w:val="single" w:sz="4" w:space="0" w:color="auto"/>
            </w:tcBorders>
            <w:shd w:val="clear" w:color="000000" w:fill="FFFFFF"/>
            <w:vAlign w:val="center"/>
          </w:tcPr>
          <w:p w:rsidR="00C1178A" w:rsidRPr="007A627D" w:rsidRDefault="00C1178A" w:rsidP="00C1178A">
            <w:pPr>
              <w:pStyle w:val="BodyTextIndent2"/>
              <w:spacing w:line="240" w:lineRule="auto"/>
              <w:ind w:firstLine="0"/>
              <w:jc w:val="center"/>
              <w:rPr>
                <w:rFonts w:ascii="GHEA Grapalat" w:hAnsi="GHEA Grapalat" w:cs="Sylfaen"/>
                <w:lang w:val="en-AU"/>
              </w:rPr>
            </w:pPr>
            <w:r w:rsidRPr="007A627D">
              <w:rPr>
                <w:rFonts w:ascii="GHEA Grapalat" w:hAnsi="GHEA Grapalat" w:cs="Sylfaen"/>
                <w:lang w:val="en-AU"/>
              </w:rPr>
              <w:lastRenderedPageBreak/>
              <w:t>8</w:t>
            </w:r>
          </w:p>
        </w:tc>
        <w:tc>
          <w:tcPr>
            <w:tcW w:w="1483" w:type="dxa"/>
            <w:tcBorders>
              <w:top w:val="nil"/>
              <w:left w:val="nil"/>
              <w:bottom w:val="single" w:sz="8" w:space="0" w:color="auto"/>
              <w:right w:val="single" w:sz="8" w:space="0" w:color="auto"/>
            </w:tcBorders>
            <w:shd w:val="clear" w:color="000000" w:fill="FFFFFF"/>
            <w:noWrap/>
            <w:vAlign w:val="center"/>
          </w:tcPr>
          <w:p w:rsidR="00C1178A" w:rsidRDefault="00C1178A" w:rsidP="00C1178A">
            <w:pPr>
              <w:jc w:val="center"/>
              <w:rPr>
                <w:rFonts w:ascii="Sylfaen" w:hAnsi="Sylfaen" w:cs="Calibri"/>
                <w:sz w:val="20"/>
                <w:szCs w:val="20"/>
              </w:rPr>
            </w:pPr>
            <w:r>
              <w:rPr>
                <w:rFonts w:ascii="Sylfaen" w:hAnsi="Sylfaen" w:cs="Calibri"/>
                <w:sz w:val="20"/>
                <w:szCs w:val="20"/>
              </w:rPr>
              <w:t>38411600/3</w:t>
            </w:r>
          </w:p>
        </w:tc>
        <w:tc>
          <w:tcPr>
            <w:tcW w:w="2336" w:type="dxa"/>
            <w:tcBorders>
              <w:top w:val="nil"/>
              <w:left w:val="single" w:sz="4" w:space="0" w:color="auto"/>
              <w:bottom w:val="single" w:sz="4" w:space="0" w:color="auto"/>
              <w:right w:val="single" w:sz="4" w:space="0" w:color="auto"/>
            </w:tcBorders>
            <w:shd w:val="clear" w:color="auto" w:fill="auto"/>
          </w:tcPr>
          <w:p w:rsidR="00C1178A" w:rsidRPr="002D747A" w:rsidRDefault="00C1178A" w:rsidP="00C1178A">
            <w:r w:rsidRPr="002D747A">
              <w:t>pH метры</w:t>
            </w:r>
          </w:p>
        </w:tc>
        <w:tc>
          <w:tcPr>
            <w:tcW w:w="3258" w:type="dxa"/>
            <w:tcBorders>
              <w:top w:val="nil"/>
              <w:left w:val="nil"/>
              <w:bottom w:val="single" w:sz="4" w:space="0" w:color="auto"/>
              <w:right w:val="single" w:sz="4" w:space="0" w:color="auto"/>
            </w:tcBorders>
            <w:shd w:val="clear" w:color="auto" w:fill="auto"/>
          </w:tcPr>
          <w:p w:rsidR="00C1178A" w:rsidRPr="00227319" w:rsidRDefault="00C1178A" w:rsidP="00C1178A">
            <w:pPr>
              <w:jc w:val="both"/>
              <w:rPr>
                <w:rFonts w:ascii="Sylfaen" w:hAnsi="Sylfaen"/>
                <w:lang w:val="hy-AM"/>
              </w:rPr>
            </w:pPr>
            <w:r w:rsidRPr="00227319">
              <w:rPr>
                <w:rFonts w:ascii="Sylfaen" w:hAnsi="Sylfaen"/>
                <w:lang w:val="hy-AM"/>
              </w:rPr>
              <w:t>Диапазон рН *</w:t>
            </w:r>
          </w:p>
          <w:p w:rsidR="00C1178A" w:rsidRPr="00227319" w:rsidRDefault="00C1178A" w:rsidP="00C1178A">
            <w:pPr>
              <w:jc w:val="both"/>
              <w:rPr>
                <w:rFonts w:ascii="Sylfaen" w:hAnsi="Sylfaen"/>
                <w:lang w:val="hy-AM"/>
              </w:rPr>
            </w:pPr>
            <w:r w:rsidRPr="00227319">
              <w:rPr>
                <w:rFonts w:ascii="Sylfaen" w:hAnsi="Sylfaen"/>
                <w:lang w:val="hy-AM"/>
              </w:rPr>
              <w:t>от -2,000 до 16,000 рН (расширенный режим)</w:t>
            </w:r>
          </w:p>
          <w:p w:rsidR="00C1178A" w:rsidRPr="00227319" w:rsidRDefault="00C1178A" w:rsidP="00C1178A">
            <w:pPr>
              <w:jc w:val="both"/>
              <w:rPr>
                <w:rFonts w:ascii="Sylfaen" w:hAnsi="Sylfaen"/>
                <w:lang w:val="hy-AM"/>
              </w:rPr>
            </w:pPr>
            <w:r w:rsidRPr="00227319">
              <w:rPr>
                <w:rFonts w:ascii="Sylfaen" w:hAnsi="Sylfaen"/>
                <w:lang w:val="hy-AM"/>
              </w:rPr>
              <w:t>от -2,00 до 16,00 pH (базовый режим)</w:t>
            </w:r>
          </w:p>
          <w:p w:rsidR="00C1178A" w:rsidRPr="00227319" w:rsidRDefault="00C1178A" w:rsidP="00C1178A">
            <w:pPr>
              <w:jc w:val="both"/>
              <w:rPr>
                <w:rFonts w:ascii="Sylfaen" w:hAnsi="Sylfaen"/>
                <w:lang w:val="hy-AM"/>
              </w:rPr>
            </w:pPr>
          </w:p>
          <w:p w:rsidR="00C1178A" w:rsidRPr="00227319" w:rsidRDefault="00C1178A" w:rsidP="00C1178A">
            <w:pPr>
              <w:jc w:val="both"/>
              <w:rPr>
                <w:rFonts w:ascii="Sylfaen" w:hAnsi="Sylfaen"/>
                <w:lang w:val="hy-AM"/>
              </w:rPr>
            </w:pPr>
            <w:r w:rsidRPr="00227319">
              <w:rPr>
                <w:rFonts w:ascii="Sylfaen" w:hAnsi="Sylfaen"/>
                <w:lang w:val="hy-AM"/>
              </w:rPr>
              <w:t>Разрешение рН</w:t>
            </w:r>
          </w:p>
          <w:p w:rsidR="00C1178A" w:rsidRPr="00227319" w:rsidRDefault="00C1178A" w:rsidP="00C1178A">
            <w:pPr>
              <w:jc w:val="both"/>
              <w:rPr>
                <w:rFonts w:ascii="Sylfaen" w:hAnsi="Sylfaen"/>
                <w:lang w:val="hy-AM"/>
              </w:rPr>
            </w:pPr>
          </w:p>
          <w:p w:rsidR="00C1178A" w:rsidRPr="00A43117" w:rsidRDefault="00C1178A" w:rsidP="00C1178A">
            <w:pPr>
              <w:jc w:val="both"/>
              <w:rPr>
                <w:rFonts w:ascii="Sylfaen" w:hAnsi="Sylfaen"/>
              </w:rPr>
            </w:pPr>
            <w:r w:rsidRPr="00A43117">
              <w:rPr>
                <w:rFonts w:ascii="Sylfaen" w:hAnsi="Sylfaen"/>
              </w:rPr>
              <w:t>0,001 pH</w:t>
            </w:r>
          </w:p>
          <w:p w:rsidR="00C1178A" w:rsidRPr="00A43117" w:rsidRDefault="00C1178A" w:rsidP="00C1178A">
            <w:pPr>
              <w:jc w:val="both"/>
              <w:rPr>
                <w:rFonts w:ascii="Sylfaen" w:hAnsi="Sylfaen"/>
              </w:rPr>
            </w:pPr>
          </w:p>
          <w:p w:rsidR="00C1178A" w:rsidRPr="00A43117" w:rsidRDefault="00C1178A" w:rsidP="00C1178A">
            <w:pPr>
              <w:jc w:val="both"/>
              <w:rPr>
                <w:rFonts w:ascii="Sylfaen" w:hAnsi="Sylfaen"/>
              </w:rPr>
            </w:pPr>
            <w:r w:rsidRPr="00A43117">
              <w:rPr>
                <w:rFonts w:ascii="Sylfaen" w:hAnsi="Sylfaen"/>
              </w:rPr>
              <w:t>0,01 pH</w:t>
            </w:r>
          </w:p>
          <w:p w:rsidR="00C1178A" w:rsidRPr="00A43117" w:rsidRDefault="00C1178A" w:rsidP="00C1178A">
            <w:pPr>
              <w:jc w:val="both"/>
              <w:rPr>
                <w:rFonts w:ascii="Sylfaen" w:hAnsi="Sylfaen"/>
              </w:rPr>
            </w:pPr>
          </w:p>
          <w:p w:rsidR="00C1178A" w:rsidRPr="00A43117" w:rsidRDefault="00C1178A" w:rsidP="00C1178A">
            <w:pPr>
              <w:jc w:val="both"/>
              <w:rPr>
                <w:rFonts w:ascii="Sylfaen" w:hAnsi="Sylfaen"/>
              </w:rPr>
            </w:pPr>
            <w:r w:rsidRPr="00A43117">
              <w:rPr>
                <w:rFonts w:ascii="Sylfaen" w:hAnsi="Sylfaen"/>
              </w:rPr>
              <w:t>Точность рН при 25 ° C</w:t>
            </w:r>
          </w:p>
          <w:p w:rsidR="00C1178A" w:rsidRPr="00A43117" w:rsidRDefault="00C1178A" w:rsidP="00C1178A">
            <w:pPr>
              <w:jc w:val="both"/>
              <w:rPr>
                <w:rFonts w:ascii="Sylfaen" w:hAnsi="Sylfaen"/>
              </w:rPr>
            </w:pPr>
          </w:p>
          <w:p w:rsidR="00C1178A" w:rsidRPr="00A43117" w:rsidRDefault="00C1178A" w:rsidP="00C1178A">
            <w:pPr>
              <w:jc w:val="both"/>
              <w:rPr>
                <w:rFonts w:ascii="Sylfaen" w:hAnsi="Sylfaen"/>
              </w:rPr>
            </w:pPr>
            <w:r w:rsidRPr="00A43117">
              <w:rPr>
                <w:rFonts w:ascii="Sylfaen" w:hAnsi="Sylfaen"/>
              </w:rPr>
              <w:t>±0,01 pH</w:t>
            </w:r>
          </w:p>
          <w:p w:rsidR="00C1178A" w:rsidRPr="00A43117" w:rsidRDefault="00C1178A" w:rsidP="00C1178A">
            <w:pPr>
              <w:jc w:val="both"/>
              <w:rPr>
                <w:rFonts w:ascii="Sylfaen" w:hAnsi="Sylfaen"/>
              </w:rPr>
            </w:pPr>
          </w:p>
          <w:p w:rsidR="00C1178A" w:rsidRPr="00A43117" w:rsidRDefault="00C1178A" w:rsidP="00C1178A">
            <w:pPr>
              <w:jc w:val="both"/>
              <w:rPr>
                <w:rFonts w:ascii="Sylfaen" w:hAnsi="Sylfaen"/>
              </w:rPr>
            </w:pPr>
            <w:r w:rsidRPr="00A43117">
              <w:rPr>
                <w:rFonts w:ascii="Sylfaen" w:hAnsi="Sylfaen"/>
              </w:rPr>
              <w:t>±0,002 pH</w:t>
            </w:r>
          </w:p>
          <w:p w:rsidR="00C1178A" w:rsidRPr="00A43117" w:rsidRDefault="00C1178A" w:rsidP="00C1178A">
            <w:pPr>
              <w:jc w:val="both"/>
              <w:rPr>
                <w:rFonts w:ascii="Sylfaen" w:hAnsi="Sylfaen"/>
              </w:rPr>
            </w:pPr>
          </w:p>
          <w:p w:rsidR="00C1178A" w:rsidRPr="00A43117" w:rsidRDefault="00C1178A" w:rsidP="00C1178A">
            <w:pPr>
              <w:jc w:val="both"/>
              <w:rPr>
                <w:rFonts w:ascii="Sylfaen" w:hAnsi="Sylfaen"/>
              </w:rPr>
            </w:pPr>
            <w:r w:rsidRPr="00A43117">
              <w:rPr>
                <w:rFonts w:ascii="Sylfaen" w:hAnsi="Sylfaen"/>
              </w:rPr>
              <w:t>Калибровка pH</w:t>
            </w:r>
          </w:p>
          <w:p w:rsidR="00C1178A" w:rsidRPr="00A43117" w:rsidRDefault="00C1178A" w:rsidP="00C1178A">
            <w:pPr>
              <w:jc w:val="both"/>
              <w:rPr>
                <w:rFonts w:ascii="Sylfaen" w:hAnsi="Sylfaen"/>
              </w:rPr>
            </w:pPr>
          </w:p>
          <w:p w:rsidR="00C1178A" w:rsidRPr="00A43117" w:rsidRDefault="00C1178A" w:rsidP="00C1178A">
            <w:pPr>
              <w:jc w:val="both"/>
              <w:rPr>
                <w:rFonts w:ascii="Sylfaen" w:hAnsi="Sylfaen"/>
              </w:rPr>
            </w:pPr>
            <w:r w:rsidRPr="00A43117">
              <w:rPr>
                <w:rFonts w:ascii="Sylfaen" w:hAnsi="Sylfaen"/>
              </w:rPr>
              <w:t>по 5 точкам (стандартный режим) - 1,68; 4,01; 6,86; 7,01; 9,18; 10,01; 12,45 и два пользовательских буфера</w:t>
            </w:r>
          </w:p>
          <w:p w:rsidR="00C1178A" w:rsidRPr="00A43117" w:rsidRDefault="00C1178A" w:rsidP="00C1178A">
            <w:pPr>
              <w:jc w:val="both"/>
              <w:rPr>
                <w:rFonts w:ascii="Sylfaen" w:hAnsi="Sylfaen"/>
              </w:rPr>
            </w:pPr>
          </w:p>
          <w:p w:rsidR="00C1178A" w:rsidRPr="00A43117" w:rsidRDefault="00C1178A" w:rsidP="00C1178A">
            <w:pPr>
              <w:jc w:val="both"/>
              <w:rPr>
                <w:rFonts w:ascii="Sylfaen" w:hAnsi="Sylfaen"/>
              </w:rPr>
            </w:pPr>
            <w:r w:rsidRPr="00A43117">
              <w:rPr>
                <w:rFonts w:ascii="Sylfaen" w:hAnsi="Sylfaen"/>
              </w:rPr>
              <w:lastRenderedPageBreak/>
              <w:t>по 3 точкам (базовый режим) - 4,01; 6,86; 7,01; 9.18; 10,01</w:t>
            </w:r>
          </w:p>
          <w:p w:rsidR="00C1178A" w:rsidRPr="00A43117" w:rsidRDefault="00C1178A" w:rsidP="00C1178A">
            <w:pPr>
              <w:jc w:val="both"/>
              <w:rPr>
                <w:rFonts w:ascii="Sylfaen" w:hAnsi="Sylfaen"/>
              </w:rPr>
            </w:pPr>
          </w:p>
          <w:p w:rsidR="00C1178A" w:rsidRPr="00A43117" w:rsidRDefault="00C1178A" w:rsidP="00C1178A">
            <w:pPr>
              <w:jc w:val="both"/>
              <w:rPr>
                <w:rFonts w:ascii="Sylfaen" w:hAnsi="Sylfaen"/>
              </w:rPr>
            </w:pPr>
            <w:r w:rsidRPr="00A43117">
              <w:rPr>
                <w:rFonts w:ascii="Sylfaen" w:hAnsi="Sylfaen"/>
              </w:rPr>
              <w:t>Температурная компенсация рН, ºC,  автоматическая</w:t>
            </w:r>
          </w:p>
          <w:p w:rsidR="00C1178A" w:rsidRPr="00A43117" w:rsidRDefault="00C1178A" w:rsidP="00C1178A">
            <w:pPr>
              <w:jc w:val="both"/>
              <w:rPr>
                <w:rFonts w:ascii="Sylfaen" w:hAnsi="Sylfaen"/>
              </w:rPr>
            </w:pPr>
          </w:p>
          <w:p w:rsidR="00C1178A" w:rsidRPr="00A43117" w:rsidRDefault="00C1178A" w:rsidP="00C1178A">
            <w:pPr>
              <w:jc w:val="both"/>
              <w:rPr>
                <w:rFonts w:ascii="Sylfaen" w:hAnsi="Sylfaen"/>
              </w:rPr>
            </w:pPr>
            <w:r w:rsidRPr="00A43117">
              <w:rPr>
                <w:rFonts w:ascii="Sylfaen" w:hAnsi="Sylfaen"/>
              </w:rPr>
              <w:t>от -5,0 до 100,0</w:t>
            </w:r>
          </w:p>
          <w:p w:rsidR="00C1178A" w:rsidRPr="00A43117" w:rsidRDefault="00C1178A" w:rsidP="00C1178A">
            <w:pPr>
              <w:jc w:val="both"/>
              <w:rPr>
                <w:rFonts w:ascii="Sylfaen" w:hAnsi="Sylfaen"/>
              </w:rPr>
            </w:pPr>
          </w:p>
          <w:p w:rsidR="00C1178A" w:rsidRPr="00A43117" w:rsidRDefault="00C1178A" w:rsidP="00C1178A">
            <w:pPr>
              <w:jc w:val="both"/>
              <w:rPr>
                <w:rFonts w:ascii="Sylfaen" w:hAnsi="Sylfaen"/>
              </w:rPr>
            </w:pPr>
            <w:r w:rsidRPr="00A43117">
              <w:rPr>
                <w:rFonts w:ascii="Sylfaen" w:hAnsi="Sylfaen"/>
              </w:rPr>
              <w:t>Диапазон мВ</w:t>
            </w:r>
          </w:p>
          <w:p w:rsidR="00C1178A" w:rsidRPr="00A43117" w:rsidRDefault="00C1178A" w:rsidP="00C1178A">
            <w:pPr>
              <w:jc w:val="both"/>
              <w:rPr>
                <w:rFonts w:ascii="Sylfaen" w:hAnsi="Sylfaen"/>
              </w:rPr>
            </w:pPr>
          </w:p>
          <w:p w:rsidR="00C1178A" w:rsidRPr="00A43117" w:rsidRDefault="00C1178A" w:rsidP="00C1178A">
            <w:pPr>
              <w:jc w:val="both"/>
              <w:rPr>
                <w:rFonts w:ascii="Sylfaen" w:hAnsi="Sylfaen"/>
              </w:rPr>
            </w:pPr>
            <w:r w:rsidRPr="00A43117">
              <w:rPr>
                <w:rFonts w:ascii="Sylfaen" w:hAnsi="Sylfaen"/>
              </w:rPr>
              <w:t>± 1000,0 мВ</w:t>
            </w:r>
          </w:p>
          <w:p w:rsidR="00C1178A" w:rsidRPr="00A43117" w:rsidRDefault="00C1178A" w:rsidP="00C1178A">
            <w:pPr>
              <w:jc w:val="both"/>
              <w:rPr>
                <w:rFonts w:ascii="Sylfaen" w:hAnsi="Sylfaen"/>
              </w:rPr>
            </w:pPr>
          </w:p>
          <w:p w:rsidR="00C1178A" w:rsidRPr="00A43117" w:rsidRDefault="00C1178A" w:rsidP="00C1178A">
            <w:pPr>
              <w:jc w:val="both"/>
              <w:rPr>
                <w:rFonts w:ascii="Sylfaen" w:hAnsi="Sylfaen"/>
              </w:rPr>
            </w:pPr>
            <w:r w:rsidRPr="00A43117">
              <w:rPr>
                <w:rFonts w:ascii="Sylfaen" w:hAnsi="Sylfaen"/>
              </w:rPr>
              <w:t>± 2000,0</w:t>
            </w:r>
          </w:p>
          <w:p w:rsidR="00C1178A" w:rsidRPr="00A43117" w:rsidRDefault="00C1178A" w:rsidP="00C1178A">
            <w:pPr>
              <w:jc w:val="both"/>
              <w:rPr>
                <w:rFonts w:ascii="Sylfaen" w:hAnsi="Sylfaen"/>
              </w:rPr>
            </w:pPr>
            <w:r w:rsidRPr="00A43117">
              <w:rPr>
                <w:rFonts w:ascii="Sylfaen" w:hAnsi="Sylfaen"/>
              </w:rPr>
              <w:t>Разрешение мВ</w:t>
            </w:r>
          </w:p>
          <w:p w:rsidR="00C1178A" w:rsidRPr="00A43117" w:rsidRDefault="00C1178A" w:rsidP="00C1178A">
            <w:pPr>
              <w:jc w:val="both"/>
              <w:rPr>
                <w:rFonts w:ascii="Sylfaen" w:hAnsi="Sylfaen"/>
              </w:rPr>
            </w:pPr>
            <w:r w:rsidRPr="00A43117">
              <w:rPr>
                <w:rFonts w:ascii="Sylfaen" w:hAnsi="Sylfaen"/>
              </w:rPr>
              <w:t>0,1</w:t>
            </w:r>
          </w:p>
          <w:p w:rsidR="00C1178A" w:rsidRPr="00A43117" w:rsidRDefault="00C1178A" w:rsidP="00C1178A">
            <w:pPr>
              <w:jc w:val="both"/>
              <w:rPr>
                <w:rFonts w:ascii="Sylfaen" w:hAnsi="Sylfaen"/>
              </w:rPr>
            </w:pPr>
            <w:r w:rsidRPr="00A43117">
              <w:rPr>
                <w:rFonts w:ascii="Sylfaen" w:hAnsi="Sylfaen"/>
              </w:rPr>
              <w:t>Точность мВ</w:t>
            </w:r>
          </w:p>
          <w:p w:rsidR="00C1178A" w:rsidRPr="00A43117" w:rsidRDefault="00C1178A" w:rsidP="00C1178A">
            <w:pPr>
              <w:jc w:val="both"/>
              <w:rPr>
                <w:rFonts w:ascii="Sylfaen" w:hAnsi="Sylfaen"/>
              </w:rPr>
            </w:pPr>
            <w:r w:rsidRPr="00A43117">
              <w:rPr>
                <w:rFonts w:ascii="Sylfaen" w:hAnsi="Sylfaen"/>
              </w:rPr>
              <w:t>± 0,2 (± 999,9);</w:t>
            </w:r>
          </w:p>
          <w:p w:rsidR="00C1178A" w:rsidRPr="00A43117" w:rsidRDefault="00C1178A" w:rsidP="00C1178A">
            <w:pPr>
              <w:jc w:val="both"/>
              <w:rPr>
                <w:rFonts w:ascii="Sylfaen" w:hAnsi="Sylfaen"/>
              </w:rPr>
            </w:pPr>
            <w:r w:rsidRPr="00A43117">
              <w:rPr>
                <w:rFonts w:ascii="Sylfaen" w:hAnsi="Sylfaen"/>
              </w:rPr>
              <w:t>± 1 (± 2000)</w:t>
            </w:r>
          </w:p>
          <w:p w:rsidR="00C1178A" w:rsidRPr="00A43117" w:rsidRDefault="00C1178A" w:rsidP="00C1178A">
            <w:pPr>
              <w:jc w:val="both"/>
              <w:rPr>
                <w:rFonts w:ascii="Sylfaen" w:hAnsi="Sylfaen"/>
              </w:rPr>
            </w:pPr>
          </w:p>
          <w:p w:rsidR="00C1178A" w:rsidRPr="00A43117" w:rsidRDefault="00C1178A" w:rsidP="00C1178A">
            <w:pPr>
              <w:jc w:val="both"/>
              <w:rPr>
                <w:rFonts w:ascii="Sylfaen" w:hAnsi="Sylfaen"/>
              </w:rPr>
            </w:pPr>
            <w:r w:rsidRPr="00A43117">
              <w:rPr>
                <w:rFonts w:ascii="Sylfaen" w:hAnsi="Sylfaen"/>
              </w:rPr>
              <w:t>Относительная калибровка мВ</w:t>
            </w:r>
          </w:p>
          <w:p w:rsidR="00C1178A" w:rsidRPr="007510FC" w:rsidRDefault="00C1178A" w:rsidP="00C1178A">
            <w:pPr>
              <w:jc w:val="both"/>
              <w:rPr>
                <w:rFonts w:ascii="Sylfaen" w:hAnsi="Sylfaen"/>
              </w:rPr>
            </w:pPr>
            <w:r w:rsidRPr="007510FC">
              <w:rPr>
                <w:rFonts w:ascii="Sylfaen" w:hAnsi="Sylfaen"/>
              </w:rPr>
              <w:t>Калибровка по одной точке</w:t>
            </w:r>
          </w:p>
          <w:p w:rsidR="00C1178A" w:rsidRPr="00A43117" w:rsidRDefault="00C1178A" w:rsidP="00C1178A">
            <w:pPr>
              <w:jc w:val="both"/>
              <w:rPr>
                <w:rFonts w:ascii="Sylfaen" w:hAnsi="Sylfaen"/>
              </w:rPr>
            </w:pPr>
            <w:r w:rsidRPr="00200E3F">
              <w:rPr>
                <w:rFonts w:ascii="Sylfaen" w:hAnsi="Sylfaen"/>
              </w:rPr>
              <w:t>Сетевое напряжение - 220-240В, частота - 50Гц. Производства не менее 2020г</w:t>
            </w:r>
          </w:p>
        </w:tc>
        <w:tc>
          <w:tcPr>
            <w:tcW w:w="1270" w:type="dxa"/>
            <w:tcBorders>
              <w:top w:val="nil"/>
              <w:left w:val="nil"/>
              <w:bottom w:val="single" w:sz="4" w:space="0" w:color="auto"/>
              <w:right w:val="single" w:sz="4" w:space="0" w:color="auto"/>
            </w:tcBorders>
            <w:shd w:val="clear" w:color="000000" w:fill="FFFFFF"/>
          </w:tcPr>
          <w:p w:rsidR="00C1178A" w:rsidRDefault="00C1178A" w:rsidP="00C1178A">
            <w:r w:rsidRPr="00477E3D">
              <w:rPr>
                <w:rFonts w:ascii="GHEA Grapalat" w:hAnsi="GHEA Grapalat" w:cs="Calibri"/>
                <w:sz w:val="22"/>
                <w:szCs w:val="22"/>
                <w:lang w:val="en-US"/>
              </w:rPr>
              <w:lastRenderedPageBreak/>
              <w:t>шт</w:t>
            </w:r>
          </w:p>
        </w:tc>
        <w:tc>
          <w:tcPr>
            <w:tcW w:w="1360" w:type="dxa"/>
            <w:tcBorders>
              <w:top w:val="nil"/>
              <w:left w:val="nil"/>
              <w:bottom w:val="single" w:sz="4" w:space="0" w:color="auto"/>
              <w:right w:val="single" w:sz="4" w:space="0" w:color="auto"/>
            </w:tcBorders>
            <w:shd w:val="clear" w:color="000000" w:fill="FFFFFF"/>
            <w:noWrap/>
            <w:vAlign w:val="center"/>
          </w:tcPr>
          <w:p w:rsidR="00C1178A" w:rsidRDefault="00C1178A" w:rsidP="00C1178A">
            <w:pPr>
              <w:jc w:val="center"/>
              <w:rPr>
                <w:rFonts w:ascii="Sylfaen" w:hAnsi="Sylfaen" w:cs="Calibri"/>
                <w:sz w:val="20"/>
                <w:szCs w:val="20"/>
              </w:rPr>
            </w:pPr>
          </w:p>
        </w:tc>
        <w:tc>
          <w:tcPr>
            <w:tcW w:w="1036" w:type="dxa"/>
            <w:tcBorders>
              <w:top w:val="nil"/>
              <w:left w:val="nil"/>
              <w:bottom w:val="single" w:sz="4" w:space="0" w:color="auto"/>
              <w:right w:val="single" w:sz="4" w:space="0" w:color="auto"/>
            </w:tcBorders>
            <w:shd w:val="clear" w:color="auto" w:fill="auto"/>
            <w:vAlign w:val="center"/>
          </w:tcPr>
          <w:p w:rsidR="00C1178A" w:rsidRDefault="00C1178A" w:rsidP="00C1178A">
            <w:pPr>
              <w:jc w:val="center"/>
              <w:rPr>
                <w:rFonts w:ascii="GHEA Grapalat" w:hAnsi="GHEA Grapalat" w:cs="Calibri"/>
                <w:color w:val="000000"/>
                <w:sz w:val="22"/>
                <w:szCs w:val="22"/>
              </w:rPr>
            </w:pPr>
          </w:p>
        </w:tc>
        <w:tc>
          <w:tcPr>
            <w:tcW w:w="1760" w:type="dxa"/>
            <w:tcBorders>
              <w:top w:val="nil"/>
              <w:left w:val="nil"/>
              <w:bottom w:val="single" w:sz="4" w:space="0" w:color="auto"/>
              <w:right w:val="single" w:sz="4" w:space="0" w:color="auto"/>
            </w:tcBorders>
            <w:shd w:val="clear" w:color="000000" w:fill="FFFFFF"/>
            <w:noWrap/>
            <w:vAlign w:val="center"/>
          </w:tcPr>
          <w:p w:rsidR="00C1178A" w:rsidRDefault="00C1178A" w:rsidP="00C1178A">
            <w:pPr>
              <w:jc w:val="center"/>
              <w:rPr>
                <w:rFonts w:ascii="GHEA Grapalat" w:hAnsi="GHEA Grapalat" w:cs="Sylfaen"/>
                <w:sz w:val="20"/>
                <w:szCs w:val="20"/>
                <w:lang w:val="en-AU"/>
              </w:rPr>
            </w:pPr>
            <w:r>
              <w:rPr>
                <w:rFonts w:ascii="GHEA Grapalat" w:hAnsi="GHEA Grapalat" w:cs="Sylfaen"/>
                <w:sz w:val="20"/>
                <w:szCs w:val="20"/>
                <w:lang w:val="en-AU"/>
              </w:rPr>
              <w:t>1</w:t>
            </w:r>
          </w:p>
        </w:tc>
        <w:tc>
          <w:tcPr>
            <w:tcW w:w="1325" w:type="dxa"/>
            <w:tcBorders>
              <w:top w:val="single" w:sz="4" w:space="0" w:color="auto"/>
              <w:left w:val="nil"/>
              <w:bottom w:val="single" w:sz="4" w:space="0" w:color="auto"/>
              <w:right w:val="single" w:sz="4" w:space="0" w:color="auto"/>
            </w:tcBorders>
            <w:shd w:val="clear" w:color="000000" w:fill="FFFFFF"/>
            <w:vAlign w:val="center"/>
          </w:tcPr>
          <w:p w:rsidR="00C1178A" w:rsidRDefault="00C1178A" w:rsidP="00C1178A">
            <w:pPr>
              <w:jc w:val="center"/>
              <w:rPr>
                <w:rFonts w:ascii="GHEA Grapalat" w:hAnsi="GHEA Grapalat" w:cs="Calibri"/>
                <w:sz w:val="22"/>
                <w:szCs w:val="22"/>
              </w:rPr>
            </w:pPr>
            <w:r>
              <w:rPr>
                <w:rFonts w:ascii="GHEA Grapalat" w:hAnsi="GHEA Grapalat" w:cs="Calibri"/>
                <w:sz w:val="22"/>
                <w:szCs w:val="22"/>
              </w:rPr>
              <w:t>г. Ереван, Аршакуняц 23</w:t>
            </w:r>
          </w:p>
        </w:tc>
        <w:tc>
          <w:tcPr>
            <w:tcW w:w="1788" w:type="dxa"/>
            <w:tcBorders>
              <w:top w:val="single" w:sz="4" w:space="0" w:color="auto"/>
              <w:left w:val="nil"/>
              <w:bottom w:val="single" w:sz="4" w:space="0" w:color="auto"/>
              <w:right w:val="single" w:sz="4" w:space="0" w:color="auto"/>
            </w:tcBorders>
            <w:shd w:val="clear" w:color="auto" w:fill="auto"/>
          </w:tcPr>
          <w:p w:rsidR="00C1178A" w:rsidRDefault="00C1178A" w:rsidP="00C1178A">
            <w:r w:rsidRPr="00A61DFB">
              <w:rPr>
                <w:rFonts w:ascii="GHEA Grapalat" w:hAnsi="GHEA Grapalat" w:cs="Calibri"/>
                <w:sz w:val="22"/>
                <w:szCs w:val="22"/>
              </w:rPr>
              <w:t xml:space="preserve">после вступления в силу договора на </w:t>
            </w:r>
            <w:r w:rsidRPr="00A61DFB">
              <w:rPr>
                <w:rFonts w:ascii="GHEA Grapalat" w:hAnsi="GHEA Grapalat" w:cs="Calibri"/>
                <w:sz w:val="22"/>
                <w:szCs w:val="22"/>
                <w:lang w:val="en-US"/>
              </w:rPr>
              <w:t>90</w:t>
            </w:r>
            <w:r w:rsidRPr="00A61DFB">
              <w:rPr>
                <w:rFonts w:ascii="GHEA Grapalat" w:hAnsi="GHEA Grapalat" w:cs="Calibri"/>
                <w:sz w:val="22"/>
                <w:szCs w:val="22"/>
              </w:rPr>
              <w:t xml:space="preserve"> календарный день включительно</w:t>
            </w:r>
          </w:p>
        </w:tc>
      </w:tr>
      <w:tr w:rsidR="00C1178A" w:rsidTr="00147414">
        <w:trPr>
          <w:trHeight w:val="20"/>
        </w:trPr>
        <w:tc>
          <w:tcPr>
            <w:tcW w:w="584" w:type="dxa"/>
            <w:tcBorders>
              <w:top w:val="nil"/>
              <w:left w:val="single" w:sz="4" w:space="0" w:color="auto"/>
              <w:bottom w:val="single" w:sz="4" w:space="0" w:color="auto"/>
              <w:right w:val="single" w:sz="4" w:space="0" w:color="auto"/>
            </w:tcBorders>
            <w:shd w:val="clear" w:color="000000" w:fill="FFFFFF"/>
            <w:vAlign w:val="center"/>
          </w:tcPr>
          <w:p w:rsidR="00C1178A" w:rsidRPr="007A627D" w:rsidRDefault="00C1178A" w:rsidP="00C1178A">
            <w:pPr>
              <w:pStyle w:val="BodyTextIndent2"/>
              <w:spacing w:line="240" w:lineRule="auto"/>
              <w:ind w:firstLine="0"/>
              <w:jc w:val="center"/>
              <w:rPr>
                <w:rFonts w:ascii="GHEA Grapalat" w:hAnsi="GHEA Grapalat" w:cs="Sylfaen"/>
                <w:lang w:val="en-AU"/>
              </w:rPr>
            </w:pPr>
            <w:r w:rsidRPr="007A627D">
              <w:rPr>
                <w:rFonts w:ascii="GHEA Grapalat" w:hAnsi="GHEA Grapalat" w:cs="Sylfaen"/>
                <w:lang w:val="en-AU"/>
              </w:rPr>
              <w:lastRenderedPageBreak/>
              <w:t>9</w:t>
            </w:r>
          </w:p>
        </w:tc>
        <w:tc>
          <w:tcPr>
            <w:tcW w:w="1483" w:type="dxa"/>
            <w:tcBorders>
              <w:top w:val="nil"/>
              <w:left w:val="nil"/>
              <w:bottom w:val="single" w:sz="8" w:space="0" w:color="auto"/>
              <w:right w:val="single" w:sz="8" w:space="0" w:color="auto"/>
            </w:tcBorders>
            <w:shd w:val="clear" w:color="000000" w:fill="FFFFFF"/>
            <w:noWrap/>
            <w:vAlign w:val="bottom"/>
          </w:tcPr>
          <w:p w:rsidR="00C1178A" w:rsidRDefault="00C1178A" w:rsidP="00C1178A">
            <w:pPr>
              <w:rPr>
                <w:rFonts w:ascii="Calibri" w:hAnsi="Calibri" w:cs="Calibri"/>
                <w:sz w:val="22"/>
                <w:szCs w:val="22"/>
              </w:rPr>
            </w:pPr>
            <w:r>
              <w:rPr>
                <w:rFonts w:ascii="Calibri" w:hAnsi="Calibri" w:cs="Calibri"/>
                <w:sz w:val="22"/>
                <w:szCs w:val="22"/>
              </w:rPr>
              <w:t>38431760</w:t>
            </w:r>
          </w:p>
        </w:tc>
        <w:tc>
          <w:tcPr>
            <w:tcW w:w="2336" w:type="dxa"/>
            <w:tcBorders>
              <w:top w:val="nil"/>
              <w:left w:val="single" w:sz="4" w:space="0" w:color="auto"/>
              <w:bottom w:val="single" w:sz="4" w:space="0" w:color="auto"/>
              <w:right w:val="single" w:sz="4" w:space="0" w:color="auto"/>
            </w:tcBorders>
            <w:shd w:val="clear" w:color="auto" w:fill="auto"/>
          </w:tcPr>
          <w:p w:rsidR="00C1178A" w:rsidRPr="002D747A" w:rsidRDefault="00C1178A" w:rsidP="00C1178A">
            <w:r w:rsidRPr="002D747A">
              <w:t>Лабораторная водяная баня</w:t>
            </w:r>
          </w:p>
        </w:tc>
        <w:tc>
          <w:tcPr>
            <w:tcW w:w="3258" w:type="dxa"/>
            <w:tcBorders>
              <w:top w:val="nil"/>
              <w:left w:val="nil"/>
              <w:bottom w:val="single" w:sz="4" w:space="0" w:color="auto"/>
              <w:right w:val="single" w:sz="4" w:space="0" w:color="auto"/>
            </w:tcBorders>
            <w:shd w:val="clear" w:color="auto" w:fill="auto"/>
            <w:vAlign w:val="center"/>
          </w:tcPr>
          <w:p w:rsidR="00C1178A" w:rsidRPr="00C1178A" w:rsidRDefault="00C1178A" w:rsidP="00C1178A">
            <w:pPr>
              <w:rPr>
                <w:rFonts w:ascii="GHEA Grapalat" w:hAnsi="GHEA Grapalat" w:cs="Calibri"/>
                <w:color w:val="000000"/>
                <w:sz w:val="18"/>
                <w:szCs w:val="18"/>
              </w:rPr>
            </w:pPr>
            <w:r w:rsidRPr="00C1178A">
              <w:rPr>
                <w:rFonts w:ascii="GHEA Grapalat" w:hAnsi="GHEA Grapalat" w:cs="Calibri"/>
                <w:color w:val="000000"/>
                <w:sz w:val="18"/>
                <w:szCs w:val="18"/>
              </w:rPr>
              <w:t>Конструкция из нержавеющей</w:t>
            </w:r>
          </w:p>
          <w:p w:rsidR="00C1178A" w:rsidRPr="00C1178A" w:rsidRDefault="00C1178A" w:rsidP="00C1178A">
            <w:pPr>
              <w:rPr>
                <w:rFonts w:ascii="GHEA Grapalat" w:hAnsi="GHEA Grapalat" w:cs="Calibri"/>
                <w:color w:val="000000"/>
                <w:sz w:val="18"/>
                <w:szCs w:val="18"/>
              </w:rPr>
            </w:pPr>
            <w:r w:rsidRPr="00C1178A">
              <w:rPr>
                <w:rFonts w:ascii="GHEA Grapalat" w:hAnsi="GHEA Grapalat" w:cs="Calibri"/>
                <w:color w:val="000000"/>
                <w:sz w:val="18"/>
                <w:szCs w:val="18"/>
              </w:rPr>
              <w:t>стали. Контейнер 7 л, цифровой</w:t>
            </w:r>
          </w:p>
          <w:p w:rsidR="00C1178A" w:rsidRPr="00C1178A" w:rsidRDefault="00C1178A" w:rsidP="00C1178A">
            <w:pPr>
              <w:rPr>
                <w:rFonts w:ascii="GHEA Grapalat" w:hAnsi="GHEA Grapalat" w:cs="Calibri"/>
                <w:color w:val="000000"/>
                <w:sz w:val="18"/>
                <w:szCs w:val="18"/>
              </w:rPr>
            </w:pPr>
            <w:r w:rsidRPr="00C1178A">
              <w:rPr>
                <w:rFonts w:ascii="GHEA Grapalat" w:hAnsi="GHEA Grapalat" w:cs="Calibri"/>
                <w:color w:val="000000"/>
                <w:sz w:val="18"/>
                <w:szCs w:val="18"/>
              </w:rPr>
              <w:t>экран с крышкой, 2-местный.</w:t>
            </w:r>
          </w:p>
          <w:p w:rsidR="00C1178A" w:rsidRPr="00C1178A" w:rsidRDefault="00C1178A" w:rsidP="00C1178A">
            <w:pPr>
              <w:rPr>
                <w:rFonts w:ascii="GHEA Grapalat" w:hAnsi="GHEA Grapalat" w:cs="Calibri"/>
                <w:color w:val="000000"/>
                <w:sz w:val="18"/>
                <w:szCs w:val="18"/>
              </w:rPr>
            </w:pPr>
            <w:r w:rsidRPr="00C1178A">
              <w:rPr>
                <w:rFonts w:ascii="GHEA Grapalat" w:hAnsi="GHEA Grapalat" w:cs="Calibri"/>
                <w:color w:val="000000"/>
                <w:sz w:val="18"/>
                <w:szCs w:val="18"/>
              </w:rPr>
              <w:t>Диапазон температур: от +10 օ C</w:t>
            </w:r>
          </w:p>
          <w:p w:rsidR="00C1178A" w:rsidRPr="00C1178A" w:rsidRDefault="00C1178A" w:rsidP="00C1178A">
            <w:pPr>
              <w:rPr>
                <w:rFonts w:ascii="GHEA Grapalat" w:hAnsi="GHEA Grapalat" w:cs="Calibri"/>
                <w:color w:val="000000"/>
                <w:sz w:val="18"/>
                <w:szCs w:val="18"/>
              </w:rPr>
            </w:pPr>
            <w:r w:rsidRPr="00C1178A">
              <w:rPr>
                <w:rFonts w:ascii="GHEA Grapalat" w:hAnsi="GHEA Grapalat" w:cs="Calibri"/>
                <w:color w:val="000000"/>
                <w:sz w:val="18"/>
                <w:szCs w:val="18"/>
              </w:rPr>
              <w:t>до +100 օ C.</w:t>
            </w:r>
          </w:p>
          <w:p w:rsidR="00C1178A" w:rsidRPr="00C1178A" w:rsidRDefault="00C1178A" w:rsidP="00C1178A">
            <w:pPr>
              <w:rPr>
                <w:rFonts w:ascii="GHEA Grapalat" w:hAnsi="GHEA Grapalat" w:cs="Calibri"/>
                <w:color w:val="000000"/>
                <w:sz w:val="18"/>
                <w:szCs w:val="18"/>
              </w:rPr>
            </w:pPr>
            <w:r w:rsidRPr="00C1178A">
              <w:rPr>
                <w:rFonts w:ascii="GHEA Grapalat" w:hAnsi="GHEA Grapalat" w:cs="Calibri"/>
                <w:color w:val="000000"/>
                <w:sz w:val="18"/>
                <w:szCs w:val="18"/>
              </w:rPr>
              <w:t>Электронная почта Напряжение</w:t>
            </w:r>
          </w:p>
          <w:p w:rsidR="00C1178A" w:rsidRPr="00C1178A" w:rsidRDefault="00C1178A" w:rsidP="00C1178A">
            <w:pPr>
              <w:rPr>
                <w:rFonts w:ascii="GHEA Grapalat" w:hAnsi="GHEA Grapalat" w:cs="Calibri"/>
                <w:color w:val="000000"/>
                <w:sz w:val="18"/>
                <w:szCs w:val="18"/>
              </w:rPr>
            </w:pPr>
            <w:r w:rsidRPr="00C1178A">
              <w:rPr>
                <w:rFonts w:ascii="GHEA Grapalat" w:hAnsi="GHEA Grapalat" w:cs="Calibri"/>
                <w:color w:val="000000"/>
                <w:sz w:val="18"/>
                <w:szCs w:val="18"/>
              </w:rPr>
              <w:t>тока: 220-240 В, частота: 50 Гц.</w:t>
            </w:r>
          </w:p>
          <w:p w:rsidR="00C1178A" w:rsidRDefault="00C1178A" w:rsidP="00C1178A">
            <w:pPr>
              <w:rPr>
                <w:rFonts w:ascii="GHEA Grapalat" w:hAnsi="GHEA Grapalat" w:cs="Calibri"/>
                <w:color w:val="000000"/>
                <w:sz w:val="18"/>
                <w:szCs w:val="18"/>
              </w:rPr>
            </w:pPr>
            <w:r w:rsidRPr="00C1178A">
              <w:rPr>
                <w:rFonts w:ascii="GHEA Grapalat" w:hAnsi="GHEA Grapalat" w:cs="Calibri"/>
                <w:color w:val="000000"/>
                <w:sz w:val="18"/>
                <w:szCs w:val="18"/>
              </w:rPr>
              <w:t>Год выпуска не менее 2020.</w:t>
            </w:r>
          </w:p>
        </w:tc>
        <w:tc>
          <w:tcPr>
            <w:tcW w:w="1270" w:type="dxa"/>
            <w:tcBorders>
              <w:top w:val="nil"/>
              <w:left w:val="nil"/>
              <w:bottom w:val="single" w:sz="4" w:space="0" w:color="auto"/>
              <w:right w:val="single" w:sz="4" w:space="0" w:color="auto"/>
            </w:tcBorders>
            <w:shd w:val="clear" w:color="000000" w:fill="FFFFFF"/>
          </w:tcPr>
          <w:p w:rsidR="00C1178A" w:rsidRDefault="00C1178A" w:rsidP="00C1178A">
            <w:r w:rsidRPr="00477E3D">
              <w:rPr>
                <w:rFonts w:ascii="GHEA Grapalat" w:hAnsi="GHEA Grapalat" w:cs="Calibri"/>
                <w:sz w:val="22"/>
                <w:szCs w:val="22"/>
                <w:lang w:val="en-US"/>
              </w:rPr>
              <w:t>шт</w:t>
            </w:r>
          </w:p>
        </w:tc>
        <w:tc>
          <w:tcPr>
            <w:tcW w:w="1360" w:type="dxa"/>
            <w:tcBorders>
              <w:top w:val="nil"/>
              <w:left w:val="nil"/>
              <w:bottom w:val="single" w:sz="4" w:space="0" w:color="auto"/>
              <w:right w:val="single" w:sz="4" w:space="0" w:color="auto"/>
            </w:tcBorders>
            <w:shd w:val="clear" w:color="000000" w:fill="FFFFFF"/>
            <w:noWrap/>
            <w:vAlign w:val="center"/>
          </w:tcPr>
          <w:p w:rsidR="00C1178A" w:rsidRDefault="00C1178A" w:rsidP="00C1178A">
            <w:pPr>
              <w:jc w:val="center"/>
              <w:rPr>
                <w:rFonts w:ascii="Sylfaen" w:hAnsi="Sylfaen" w:cs="Calibri"/>
                <w:sz w:val="20"/>
                <w:szCs w:val="20"/>
              </w:rPr>
            </w:pPr>
          </w:p>
        </w:tc>
        <w:tc>
          <w:tcPr>
            <w:tcW w:w="1036" w:type="dxa"/>
            <w:tcBorders>
              <w:top w:val="nil"/>
              <w:left w:val="nil"/>
              <w:bottom w:val="single" w:sz="4" w:space="0" w:color="auto"/>
              <w:right w:val="single" w:sz="4" w:space="0" w:color="auto"/>
            </w:tcBorders>
            <w:shd w:val="clear" w:color="auto" w:fill="auto"/>
            <w:vAlign w:val="center"/>
          </w:tcPr>
          <w:p w:rsidR="00C1178A" w:rsidRDefault="00C1178A" w:rsidP="00C1178A">
            <w:pPr>
              <w:jc w:val="center"/>
              <w:rPr>
                <w:rFonts w:ascii="GHEA Grapalat" w:hAnsi="GHEA Grapalat" w:cs="Calibri"/>
                <w:color w:val="000000"/>
                <w:sz w:val="22"/>
                <w:szCs w:val="22"/>
              </w:rPr>
            </w:pPr>
          </w:p>
        </w:tc>
        <w:tc>
          <w:tcPr>
            <w:tcW w:w="1760" w:type="dxa"/>
            <w:tcBorders>
              <w:top w:val="nil"/>
              <w:left w:val="nil"/>
              <w:bottom w:val="single" w:sz="4" w:space="0" w:color="auto"/>
              <w:right w:val="single" w:sz="4" w:space="0" w:color="auto"/>
            </w:tcBorders>
            <w:shd w:val="clear" w:color="000000" w:fill="FFFFFF"/>
            <w:noWrap/>
            <w:vAlign w:val="center"/>
          </w:tcPr>
          <w:p w:rsidR="00C1178A" w:rsidRDefault="00C1178A" w:rsidP="00C1178A">
            <w:pPr>
              <w:jc w:val="center"/>
              <w:rPr>
                <w:rFonts w:ascii="GHEA Grapalat" w:hAnsi="GHEA Grapalat" w:cs="Sylfaen"/>
                <w:sz w:val="20"/>
                <w:szCs w:val="20"/>
                <w:lang w:val="en-AU"/>
              </w:rPr>
            </w:pPr>
            <w:r>
              <w:rPr>
                <w:rFonts w:ascii="GHEA Grapalat" w:hAnsi="GHEA Grapalat" w:cs="Sylfaen"/>
                <w:sz w:val="20"/>
                <w:szCs w:val="20"/>
                <w:lang w:val="en-AU"/>
              </w:rPr>
              <w:t>2</w:t>
            </w:r>
          </w:p>
        </w:tc>
        <w:tc>
          <w:tcPr>
            <w:tcW w:w="1325" w:type="dxa"/>
            <w:tcBorders>
              <w:top w:val="single" w:sz="4" w:space="0" w:color="auto"/>
              <w:left w:val="nil"/>
              <w:bottom w:val="single" w:sz="4" w:space="0" w:color="auto"/>
              <w:right w:val="single" w:sz="4" w:space="0" w:color="auto"/>
            </w:tcBorders>
            <w:shd w:val="clear" w:color="000000" w:fill="FFFFFF"/>
            <w:vAlign w:val="center"/>
          </w:tcPr>
          <w:p w:rsidR="00C1178A" w:rsidRDefault="00C1178A" w:rsidP="00C1178A">
            <w:pPr>
              <w:jc w:val="center"/>
              <w:rPr>
                <w:rFonts w:ascii="GHEA Grapalat" w:hAnsi="GHEA Grapalat" w:cs="Calibri"/>
                <w:sz w:val="22"/>
                <w:szCs w:val="22"/>
              </w:rPr>
            </w:pPr>
            <w:r>
              <w:rPr>
                <w:rFonts w:ascii="GHEA Grapalat" w:hAnsi="GHEA Grapalat" w:cs="Calibri"/>
                <w:sz w:val="22"/>
                <w:szCs w:val="22"/>
              </w:rPr>
              <w:t>г. Ереван, Аршакуняц 23</w:t>
            </w:r>
          </w:p>
        </w:tc>
        <w:tc>
          <w:tcPr>
            <w:tcW w:w="1788" w:type="dxa"/>
            <w:tcBorders>
              <w:top w:val="single" w:sz="4" w:space="0" w:color="auto"/>
              <w:left w:val="nil"/>
              <w:bottom w:val="single" w:sz="4" w:space="0" w:color="auto"/>
              <w:right w:val="single" w:sz="4" w:space="0" w:color="auto"/>
            </w:tcBorders>
            <w:shd w:val="clear" w:color="auto" w:fill="auto"/>
          </w:tcPr>
          <w:p w:rsidR="00C1178A" w:rsidRDefault="00C1178A" w:rsidP="00C1178A">
            <w:r w:rsidRPr="00A61DFB">
              <w:rPr>
                <w:rFonts w:ascii="GHEA Grapalat" w:hAnsi="GHEA Grapalat" w:cs="Calibri"/>
                <w:sz w:val="22"/>
                <w:szCs w:val="22"/>
              </w:rPr>
              <w:t xml:space="preserve">после вступления в силу договора на </w:t>
            </w:r>
            <w:r w:rsidRPr="00A61DFB">
              <w:rPr>
                <w:rFonts w:ascii="GHEA Grapalat" w:hAnsi="GHEA Grapalat" w:cs="Calibri"/>
                <w:sz w:val="22"/>
                <w:szCs w:val="22"/>
                <w:lang w:val="en-US"/>
              </w:rPr>
              <w:t>90</w:t>
            </w:r>
            <w:r w:rsidRPr="00A61DFB">
              <w:rPr>
                <w:rFonts w:ascii="GHEA Grapalat" w:hAnsi="GHEA Grapalat" w:cs="Calibri"/>
                <w:sz w:val="22"/>
                <w:szCs w:val="22"/>
              </w:rPr>
              <w:t xml:space="preserve"> календарный день включительно</w:t>
            </w:r>
          </w:p>
        </w:tc>
      </w:tr>
      <w:tr w:rsidR="00C1178A" w:rsidTr="00147414">
        <w:trPr>
          <w:trHeight w:val="20"/>
        </w:trPr>
        <w:tc>
          <w:tcPr>
            <w:tcW w:w="584" w:type="dxa"/>
            <w:tcBorders>
              <w:top w:val="nil"/>
              <w:left w:val="single" w:sz="4" w:space="0" w:color="auto"/>
              <w:bottom w:val="single" w:sz="4" w:space="0" w:color="auto"/>
              <w:right w:val="single" w:sz="4" w:space="0" w:color="auto"/>
            </w:tcBorders>
            <w:shd w:val="clear" w:color="000000" w:fill="FFFFFF"/>
            <w:vAlign w:val="center"/>
          </w:tcPr>
          <w:p w:rsidR="00C1178A" w:rsidRPr="007A627D" w:rsidRDefault="00C1178A" w:rsidP="00C1178A">
            <w:pPr>
              <w:pStyle w:val="BodyTextIndent2"/>
              <w:spacing w:line="240" w:lineRule="auto"/>
              <w:ind w:firstLine="0"/>
              <w:jc w:val="center"/>
              <w:rPr>
                <w:rFonts w:ascii="GHEA Grapalat" w:hAnsi="GHEA Grapalat" w:cs="Sylfaen"/>
                <w:lang w:val="en-AU"/>
              </w:rPr>
            </w:pPr>
            <w:r w:rsidRPr="007A627D">
              <w:rPr>
                <w:rFonts w:ascii="GHEA Grapalat" w:hAnsi="GHEA Grapalat" w:cs="Sylfaen"/>
                <w:lang w:val="en-AU"/>
              </w:rPr>
              <w:t>10</w:t>
            </w:r>
          </w:p>
        </w:tc>
        <w:tc>
          <w:tcPr>
            <w:tcW w:w="1483" w:type="dxa"/>
            <w:tcBorders>
              <w:top w:val="nil"/>
              <w:left w:val="nil"/>
              <w:bottom w:val="single" w:sz="8" w:space="0" w:color="auto"/>
              <w:right w:val="single" w:sz="8" w:space="0" w:color="auto"/>
            </w:tcBorders>
            <w:shd w:val="clear" w:color="000000" w:fill="FFFFFF"/>
            <w:noWrap/>
            <w:vAlign w:val="center"/>
          </w:tcPr>
          <w:p w:rsidR="00C1178A" w:rsidRDefault="00C1178A" w:rsidP="00C1178A">
            <w:pPr>
              <w:rPr>
                <w:rFonts w:ascii="Calibri" w:hAnsi="Calibri" w:cs="Calibri"/>
                <w:sz w:val="22"/>
                <w:szCs w:val="22"/>
              </w:rPr>
            </w:pPr>
            <w:r>
              <w:rPr>
                <w:rFonts w:ascii="Calibri" w:hAnsi="Calibri" w:cs="Calibri"/>
                <w:sz w:val="22"/>
                <w:szCs w:val="22"/>
              </w:rPr>
              <w:t>42911140</w:t>
            </w:r>
          </w:p>
        </w:tc>
        <w:tc>
          <w:tcPr>
            <w:tcW w:w="2336" w:type="dxa"/>
            <w:tcBorders>
              <w:top w:val="nil"/>
              <w:left w:val="single" w:sz="4" w:space="0" w:color="auto"/>
              <w:bottom w:val="single" w:sz="4" w:space="0" w:color="auto"/>
              <w:right w:val="single" w:sz="4" w:space="0" w:color="auto"/>
            </w:tcBorders>
            <w:shd w:val="clear" w:color="auto" w:fill="auto"/>
          </w:tcPr>
          <w:p w:rsidR="00C1178A" w:rsidRDefault="00C1178A" w:rsidP="00C1178A">
            <w:r w:rsidRPr="002D747A">
              <w:t>водоочистное оборудование</w:t>
            </w:r>
          </w:p>
        </w:tc>
        <w:tc>
          <w:tcPr>
            <w:tcW w:w="3258" w:type="dxa"/>
            <w:tcBorders>
              <w:top w:val="nil"/>
              <w:left w:val="nil"/>
              <w:bottom w:val="single" w:sz="4" w:space="0" w:color="auto"/>
              <w:right w:val="single" w:sz="4" w:space="0" w:color="auto"/>
            </w:tcBorders>
            <w:shd w:val="clear" w:color="auto" w:fill="auto"/>
            <w:vAlign w:val="center"/>
          </w:tcPr>
          <w:p w:rsidR="00C1178A" w:rsidRPr="00C1178A" w:rsidRDefault="00C1178A" w:rsidP="00C1178A">
            <w:pPr>
              <w:rPr>
                <w:rFonts w:ascii="GHEA Grapalat" w:hAnsi="GHEA Grapalat" w:cs="Calibri"/>
                <w:color w:val="000000"/>
                <w:sz w:val="18"/>
                <w:szCs w:val="18"/>
              </w:rPr>
            </w:pPr>
            <w:r w:rsidRPr="00C1178A">
              <w:rPr>
                <w:rFonts w:ascii="GHEA Grapalat" w:hAnsi="GHEA Grapalat" w:cs="Calibri"/>
                <w:color w:val="000000"/>
                <w:sz w:val="18"/>
                <w:szCs w:val="18"/>
              </w:rPr>
              <w:t>Производительностью не менее</w:t>
            </w:r>
          </w:p>
          <w:p w:rsidR="00C1178A" w:rsidRPr="00C1178A" w:rsidRDefault="00C1178A" w:rsidP="00C1178A">
            <w:pPr>
              <w:rPr>
                <w:rFonts w:ascii="GHEA Grapalat" w:hAnsi="GHEA Grapalat" w:cs="Calibri"/>
                <w:color w:val="000000"/>
                <w:sz w:val="18"/>
                <w:szCs w:val="18"/>
              </w:rPr>
            </w:pPr>
            <w:r w:rsidRPr="00C1178A">
              <w:rPr>
                <w:rFonts w:ascii="GHEA Grapalat" w:hAnsi="GHEA Grapalat" w:cs="Calibri"/>
                <w:color w:val="000000"/>
                <w:sz w:val="18"/>
                <w:szCs w:val="18"/>
              </w:rPr>
              <w:t>4 л / час</w:t>
            </w:r>
          </w:p>
          <w:p w:rsidR="00C1178A" w:rsidRPr="00C1178A" w:rsidRDefault="00C1178A" w:rsidP="00C1178A">
            <w:pPr>
              <w:rPr>
                <w:rFonts w:ascii="GHEA Grapalat" w:hAnsi="GHEA Grapalat" w:cs="Calibri"/>
                <w:color w:val="000000"/>
                <w:sz w:val="18"/>
                <w:szCs w:val="18"/>
              </w:rPr>
            </w:pPr>
            <w:r w:rsidRPr="00C1178A">
              <w:rPr>
                <w:rFonts w:ascii="GHEA Grapalat" w:hAnsi="GHEA Grapalat" w:cs="Calibri"/>
                <w:color w:val="000000"/>
                <w:sz w:val="18"/>
                <w:szCs w:val="18"/>
              </w:rPr>
              <w:t>Сетевое напряжение - 220-240В,</w:t>
            </w:r>
          </w:p>
          <w:p w:rsidR="00C1178A" w:rsidRPr="00C1178A" w:rsidRDefault="00C1178A" w:rsidP="00C1178A">
            <w:pPr>
              <w:rPr>
                <w:rFonts w:ascii="GHEA Grapalat" w:hAnsi="GHEA Grapalat" w:cs="Calibri"/>
                <w:color w:val="000000"/>
                <w:sz w:val="18"/>
                <w:szCs w:val="18"/>
              </w:rPr>
            </w:pPr>
            <w:r w:rsidRPr="00C1178A">
              <w:rPr>
                <w:rFonts w:ascii="GHEA Grapalat" w:hAnsi="GHEA Grapalat" w:cs="Calibri"/>
                <w:color w:val="000000"/>
                <w:sz w:val="18"/>
                <w:szCs w:val="18"/>
              </w:rPr>
              <w:t>частота - 50Гц. Производства не</w:t>
            </w:r>
          </w:p>
          <w:p w:rsidR="00C1178A" w:rsidRDefault="00C1178A" w:rsidP="00C1178A">
            <w:pPr>
              <w:rPr>
                <w:rFonts w:ascii="GHEA Grapalat" w:hAnsi="GHEA Grapalat" w:cs="Calibri"/>
                <w:color w:val="000000"/>
                <w:sz w:val="18"/>
                <w:szCs w:val="18"/>
              </w:rPr>
            </w:pPr>
            <w:r w:rsidRPr="00C1178A">
              <w:rPr>
                <w:rFonts w:ascii="GHEA Grapalat" w:hAnsi="GHEA Grapalat" w:cs="Calibri"/>
                <w:color w:val="000000"/>
                <w:sz w:val="18"/>
                <w:szCs w:val="18"/>
              </w:rPr>
              <w:t>менее 2020г</w:t>
            </w:r>
          </w:p>
        </w:tc>
        <w:tc>
          <w:tcPr>
            <w:tcW w:w="1270" w:type="dxa"/>
            <w:tcBorders>
              <w:top w:val="nil"/>
              <w:left w:val="nil"/>
              <w:bottom w:val="single" w:sz="4" w:space="0" w:color="auto"/>
              <w:right w:val="single" w:sz="4" w:space="0" w:color="auto"/>
            </w:tcBorders>
            <w:shd w:val="clear" w:color="000000" w:fill="FFFFFF"/>
          </w:tcPr>
          <w:p w:rsidR="00C1178A" w:rsidRDefault="00C1178A" w:rsidP="00C1178A">
            <w:r w:rsidRPr="00477E3D">
              <w:rPr>
                <w:rFonts w:ascii="GHEA Grapalat" w:hAnsi="GHEA Grapalat" w:cs="Calibri"/>
                <w:sz w:val="22"/>
                <w:szCs w:val="22"/>
                <w:lang w:val="en-US"/>
              </w:rPr>
              <w:t>шт</w:t>
            </w:r>
          </w:p>
        </w:tc>
        <w:tc>
          <w:tcPr>
            <w:tcW w:w="1360" w:type="dxa"/>
            <w:tcBorders>
              <w:top w:val="nil"/>
              <w:left w:val="nil"/>
              <w:bottom w:val="single" w:sz="4" w:space="0" w:color="auto"/>
              <w:right w:val="single" w:sz="4" w:space="0" w:color="auto"/>
            </w:tcBorders>
            <w:shd w:val="clear" w:color="000000" w:fill="FFFFFF"/>
            <w:noWrap/>
            <w:vAlign w:val="center"/>
          </w:tcPr>
          <w:p w:rsidR="00C1178A" w:rsidRDefault="00C1178A" w:rsidP="00C1178A">
            <w:pPr>
              <w:jc w:val="center"/>
              <w:rPr>
                <w:rFonts w:ascii="Sylfaen" w:hAnsi="Sylfaen" w:cs="Calibri"/>
                <w:sz w:val="20"/>
                <w:szCs w:val="20"/>
              </w:rPr>
            </w:pPr>
          </w:p>
        </w:tc>
        <w:tc>
          <w:tcPr>
            <w:tcW w:w="1036" w:type="dxa"/>
            <w:tcBorders>
              <w:top w:val="nil"/>
              <w:left w:val="nil"/>
              <w:bottom w:val="single" w:sz="4" w:space="0" w:color="auto"/>
              <w:right w:val="single" w:sz="4" w:space="0" w:color="auto"/>
            </w:tcBorders>
            <w:shd w:val="clear" w:color="auto" w:fill="auto"/>
            <w:vAlign w:val="center"/>
          </w:tcPr>
          <w:p w:rsidR="00C1178A" w:rsidRDefault="00C1178A" w:rsidP="00C1178A">
            <w:pPr>
              <w:jc w:val="center"/>
              <w:rPr>
                <w:rFonts w:ascii="GHEA Grapalat" w:hAnsi="GHEA Grapalat" w:cs="Calibri"/>
                <w:color w:val="000000"/>
                <w:sz w:val="22"/>
                <w:szCs w:val="22"/>
              </w:rPr>
            </w:pPr>
          </w:p>
        </w:tc>
        <w:tc>
          <w:tcPr>
            <w:tcW w:w="1760" w:type="dxa"/>
            <w:tcBorders>
              <w:top w:val="nil"/>
              <w:left w:val="nil"/>
              <w:bottom w:val="single" w:sz="4" w:space="0" w:color="auto"/>
              <w:right w:val="single" w:sz="4" w:space="0" w:color="auto"/>
            </w:tcBorders>
            <w:shd w:val="clear" w:color="000000" w:fill="FFFFFF"/>
            <w:noWrap/>
            <w:vAlign w:val="center"/>
          </w:tcPr>
          <w:p w:rsidR="00C1178A" w:rsidRDefault="00C1178A" w:rsidP="00C1178A">
            <w:pPr>
              <w:jc w:val="center"/>
              <w:rPr>
                <w:rFonts w:ascii="GHEA Grapalat" w:hAnsi="GHEA Grapalat" w:cs="Sylfaen"/>
                <w:sz w:val="20"/>
                <w:szCs w:val="20"/>
                <w:lang w:val="en-AU"/>
              </w:rPr>
            </w:pPr>
            <w:r>
              <w:rPr>
                <w:rFonts w:ascii="GHEA Grapalat" w:hAnsi="GHEA Grapalat" w:cs="Sylfaen"/>
                <w:sz w:val="20"/>
                <w:szCs w:val="20"/>
                <w:lang w:val="en-AU"/>
              </w:rPr>
              <w:t>1</w:t>
            </w:r>
          </w:p>
        </w:tc>
        <w:tc>
          <w:tcPr>
            <w:tcW w:w="1325" w:type="dxa"/>
            <w:tcBorders>
              <w:top w:val="single" w:sz="4" w:space="0" w:color="auto"/>
              <w:left w:val="nil"/>
              <w:bottom w:val="single" w:sz="4" w:space="0" w:color="auto"/>
              <w:right w:val="single" w:sz="4" w:space="0" w:color="auto"/>
            </w:tcBorders>
            <w:shd w:val="clear" w:color="000000" w:fill="FFFFFF"/>
            <w:vAlign w:val="center"/>
          </w:tcPr>
          <w:p w:rsidR="00C1178A" w:rsidRDefault="00C1178A" w:rsidP="00C1178A">
            <w:pPr>
              <w:jc w:val="center"/>
              <w:rPr>
                <w:rFonts w:ascii="GHEA Grapalat" w:hAnsi="GHEA Grapalat" w:cs="Calibri"/>
                <w:sz w:val="22"/>
                <w:szCs w:val="22"/>
              </w:rPr>
            </w:pPr>
            <w:r>
              <w:rPr>
                <w:rFonts w:ascii="GHEA Grapalat" w:hAnsi="GHEA Grapalat" w:cs="Calibri"/>
                <w:sz w:val="22"/>
                <w:szCs w:val="22"/>
              </w:rPr>
              <w:t>г. Ереван, Аршакуняц 23</w:t>
            </w:r>
          </w:p>
        </w:tc>
        <w:tc>
          <w:tcPr>
            <w:tcW w:w="1788" w:type="dxa"/>
            <w:tcBorders>
              <w:top w:val="single" w:sz="4" w:space="0" w:color="auto"/>
              <w:left w:val="nil"/>
              <w:bottom w:val="single" w:sz="4" w:space="0" w:color="auto"/>
              <w:right w:val="single" w:sz="4" w:space="0" w:color="auto"/>
            </w:tcBorders>
            <w:shd w:val="clear" w:color="auto" w:fill="auto"/>
          </w:tcPr>
          <w:p w:rsidR="00C1178A" w:rsidRDefault="00C1178A" w:rsidP="00C1178A">
            <w:r w:rsidRPr="00A61DFB">
              <w:rPr>
                <w:rFonts w:ascii="GHEA Grapalat" w:hAnsi="GHEA Grapalat" w:cs="Calibri"/>
                <w:sz w:val="22"/>
                <w:szCs w:val="22"/>
              </w:rPr>
              <w:t xml:space="preserve">после вступления в силу договора на </w:t>
            </w:r>
            <w:r w:rsidRPr="00A61DFB">
              <w:rPr>
                <w:rFonts w:ascii="GHEA Grapalat" w:hAnsi="GHEA Grapalat" w:cs="Calibri"/>
                <w:sz w:val="22"/>
                <w:szCs w:val="22"/>
                <w:lang w:val="en-US"/>
              </w:rPr>
              <w:t>90</w:t>
            </w:r>
            <w:r w:rsidRPr="00A61DFB">
              <w:rPr>
                <w:rFonts w:ascii="GHEA Grapalat" w:hAnsi="GHEA Grapalat" w:cs="Calibri"/>
                <w:sz w:val="22"/>
                <w:szCs w:val="22"/>
              </w:rPr>
              <w:t xml:space="preserve"> календарный день включительно</w:t>
            </w:r>
          </w:p>
        </w:tc>
      </w:tr>
    </w:tbl>
    <w:p w:rsidR="00147414" w:rsidRDefault="00147414" w:rsidP="003C6FB8">
      <w:pPr>
        <w:widowControl w:val="0"/>
        <w:spacing w:after="160"/>
        <w:ind w:left="-720"/>
        <w:jc w:val="both"/>
        <w:rPr>
          <w:rFonts w:ascii="GHEA Grapalat" w:hAnsi="GHEA Grapalat"/>
          <w:b/>
          <w:sz w:val="28"/>
        </w:rPr>
      </w:pPr>
    </w:p>
    <w:p w:rsidR="00FB686C" w:rsidRPr="003A31A1" w:rsidRDefault="003A31A1" w:rsidP="003C6FB8">
      <w:pPr>
        <w:widowControl w:val="0"/>
        <w:spacing w:after="160"/>
        <w:ind w:left="-720"/>
        <w:jc w:val="both"/>
        <w:rPr>
          <w:rFonts w:ascii="GHEA Grapalat" w:hAnsi="GHEA Grapalat"/>
          <w:b/>
          <w:sz w:val="28"/>
        </w:rPr>
      </w:pPr>
      <w:r w:rsidRPr="003A31A1">
        <w:rPr>
          <w:rFonts w:ascii="GHEA Grapalat" w:hAnsi="GHEA Grapalat"/>
          <w:b/>
          <w:sz w:val="28"/>
        </w:rPr>
        <w:t>В случае любой ссылки, предусмотренной частью 5 статьи 13 Закона РА «О закупках", применимо выражение " или эквивалент:</w:t>
      </w:r>
    </w:p>
    <w:p w:rsidR="003A31A1" w:rsidRPr="003A31A1" w:rsidRDefault="003A31A1" w:rsidP="003C6FB8">
      <w:pPr>
        <w:widowControl w:val="0"/>
        <w:spacing w:after="160"/>
        <w:ind w:left="-720"/>
        <w:rPr>
          <w:rFonts w:ascii="GHEA Grapalat" w:hAnsi="GHEA Grapalat"/>
          <w:b/>
          <w:sz w:val="28"/>
        </w:rPr>
      </w:pPr>
      <w:r w:rsidRPr="003A31A1">
        <w:rPr>
          <w:rFonts w:ascii="GHEA Grapalat" w:hAnsi="GHEA Grapalat"/>
          <w:b/>
          <w:sz w:val="28"/>
        </w:rPr>
        <w:t>* Продукты должны быть неиспользованными в заводской упаковке:</w:t>
      </w:r>
    </w:p>
    <w:p w:rsidR="003A31A1" w:rsidRPr="003A31A1" w:rsidRDefault="003A31A1" w:rsidP="003C6FB8">
      <w:pPr>
        <w:widowControl w:val="0"/>
        <w:spacing w:after="160"/>
        <w:ind w:left="-720"/>
        <w:rPr>
          <w:rFonts w:ascii="GHEA Grapalat" w:hAnsi="GHEA Grapalat"/>
          <w:b/>
          <w:sz w:val="28"/>
        </w:rPr>
      </w:pPr>
      <w:r w:rsidRPr="003A31A1">
        <w:rPr>
          <w:rFonts w:ascii="GHEA Grapalat" w:hAnsi="GHEA Grapalat"/>
          <w:b/>
          <w:sz w:val="28"/>
        </w:rPr>
        <w:t>** Перевозку и разгрузку товаров осуществляет продавец, предварительно согласовав с покупателем конкретный перечень поставок:</w:t>
      </w:r>
    </w:p>
    <w:p w:rsidR="00F954E8" w:rsidRPr="00B138F3" w:rsidRDefault="00F954E8" w:rsidP="00B46D58">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jc w:val="center"/>
              <w:rPr>
                <w:rFonts w:ascii="GHEA Grapalat" w:hAnsi="GHEA Grapalat"/>
              </w:rPr>
            </w:pPr>
          </w:p>
        </w:tc>
        <w:tc>
          <w:tcPr>
            <w:tcW w:w="4343"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rsidR="0007540F" w:rsidRDefault="0007540F" w:rsidP="00B46D58">
      <w:pPr>
        <w:widowControl w:val="0"/>
        <w:spacing w:after="160"/>
        <w:jc w:val="right"/>
        <w:rPr>
          <w:rFonts w:ascii="GHEA Grapalat" w:hAnsi="GHEA Grapalat"/>
          <w:i/>
        </w:rPr>
      </w:pPr>
    </w:p>
    <w:p w:rsidR="0007540F" w:rsidRDefault="0007540F" w:rsidP="0007540F">
      <w:pPr>
        <w:rPr>
          <w:rFonts w:ascii="GHEA Grapalat" w:hAnsi="GHEA Grapalat"/>
        </w:rPr>
      </w:pPr>
    </w:p>
    <w:p w:rsidR="0007540F" w:rsidRDefault="0007540F" w:rsidP="0007540F">
      <w:pPr>
        <w:rPr>
          <w:rFonts w:ascii="GHEA Grapalat" w:hAnsi="GHEA Grapalat"/>
        </w:rPr>
      </w:pPr>
    </w:p>
    <w:p w:rsidR="0007540F" w:rsidRDefault="0007540F" w:rsidP="0007540F">
      <w:pPr>
        <w:rPr>
          <w:rFonts w:ascii="GHEA Grapalat" w:hAnsi="GHEA Grapalat"/>
        </w:rPr>
      </w:pPr>
    </w:p>
    <w:p w:rsidR="006967B4" w:rsidRPr="00B138F3" w:rsidRDefault="0007540F" w:rsidP="006967B4">
      <w:pPr>
        <w:widowControl w:val="0"/>
        <w:spacing w:after="160"/>
        <w:jc w:val="right"/>
        <w:rPr>
          <w:rFonts w:ascii="GHEA Grapalat" w:hAnsi="GHEA Grapalat"/>
          <w:i/>
        </w:rPr>
      </w:pPr>
      <w:r>
        <w:rPr>
          <w:rFonts w:ascii="GHEA Grapalat" w:hAnsi="GHEA Grapalat"/>
        </w:rPr>
        <w:tab/>
      </w:r>
      <w:r w:rsidR="006967B4" w:rsidRPr="00B138F3">
        <w:rPr>
          <w:rFonts w:ascii="GHEA Grapalat" w:hAnsi="GHEA Grapalat"/>
          <w:i/>
        </w:rPr>
        <w:t>Приложение № 2</w:t>
      </w:r>
    </w:p>
    <w:p w:rsidR="006967B4" w:rsidRPr="00B138F3" w:rsidRDefault="006967B4" w:rsidP="006967B4">
      <w:pPr>
        <w:widowControl w:val="0"/>
        <w:spacing w:after="160"/>
        <w:jc w:val="right"/>
        <w:rPr>
          <w:rFonts w:ascii="GHEA Grapalat" w:hAnsi="GHEA Grapalat"/>
          <w:i/>
        </w:rPr>
      </w:pPr>
      <w:r w:rsidRPr="00B138F3">
        <w:rPr>
          <w:rFonts w:ascii="GHEA Grapalat" w:hAnsi="GHEA Grapalat"/>
          <w:i/>
        </w:rPr>
        <w:t xml:space="preserve">к Договору под кодом </w:t>
      </w:r>
      <w:r w:rsidRPr="00B138F3">
        <w:rPr>
          <w:rFonts w:ascii="GHEA Grapalat" w:hAnsi="GHEA Grapalat"/>
          <w:i/>
        </w:rPr>
        <w:br/>
        <w:t>заключенному "</w:t>
      </w:r>
      <w:r w:rsidRPr="00B138F3">
        <w:rPr>
          <w:rFonts w:ascii="GHEA Grapalat" w:hAnsi="GHEA Grapalat"/>
          <w:i/>
        </w:rPr>
        <w:tab/>
        <w:t>"</w:t>
      </w:r>
      <w:r w:rsidRPr="00B138F3">
        <w:rPr>
          <w:rFonts w:ascii="GHEA Grapalat" w:hAnsi="GHEA Grapalat"/>
          <w:i/>
        </w:rPr>
        <w:tab/>
        <w:t>20</w:t>
      </w:r>
      <w:r w:rsidRPr="00B138F3">
        <w:rPr>
          <w:rFonts w:ascii="GHEA Grapalat" w:hAnsi="GHEA Grapalat"/>
          <w:i/>
        </w:rPr>
        <w:tab/>
        <w:t>г.</w:t>
      </w:r>
    </w:p>
    <w:p w:rsidR="006967B4" w:rsidRPr="00B138F3" w:rsidRDefault="006967B4" w:rsidP="006967B4">
      <w:pPr>
        <w:widowControl w:val="0"/>
        <w:spacing w:after="160"/>
        <w:jc w:val="center"/>
        <w:rPr>
          <w:rFonts w:ascii="GHEA Grapalat" w:hAnsi="GHEA Grapalat"/>
        </w:rPr>
      </w:pPr>
      <w:r w:rsidRPr="00B138F3">
        <w:rPr>
          <w:rFonts w:ascii="GHEA Grapalat" w:hAnsi="GHEA Grapalat"/>
        </w:rPr>
        <w:t>ГРАФИК ОПЛАТЫ</w:t>
      </w:r>
      <w:r w:rsidRPr="00B138F3">
        <w:rPr>
          <w:rStyle w:val="FootnoteReference"/>
          <w:rFonts w:ascii="GHEA Grapalat" w:hAnsi="GHEA Grapalat"/>
        </w:rPr>
        <w:footnoteReference w:customMarkFollows="1" w:id="18"/>
        <w:t>*</w:t>
      </w:r>
    </w:p>
    <w:p w:rsidR="006967B4" w:rsidRPr="00B138F3" w:rsidRDefault="006967B4" w:rsidP="006967B4">
      <w:pPr>
        <w:widowControl w:val="0"/>
        <w:spacing w:after="160"/>
        <w:jc w:val="right"/>
        <w:rPr>
          <w:rFonts w:ascii="GHEA Grapalat" w:hAnsi="GHEA Grapalat"/>
        </w:rPr>
      </w:pPr>
      <w:r w:rsidRPr="00B138F3">
        <w:rPr>
          <w:rFonts w:ascii="GHEA Grapalat" w:hAnsi="GHEA Grapalat"/>
        </w:rPr>
        <w:t>Драмов РА</w:t>
      </w:r>
    </w:p>
    <w:tbl>
      <w:tblPr>
        <w:tblW w:w="159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49"/>
        <w:gridCol w:w="1890"/>
        <w:gridCol w:w="997"/>
        <w:gridCol w:w="760"/>
        <w:gridCol w:w="203"/>
        <w:gridCol w:w="886"/>
        <w:gridCol w:w="935"/>
        <w:gridCol w:w="650"/>
        <w:gridCol w:w="799"/>
        <w:gridCol w:w="519"/>
        <w:gridCol w:w="351"/>
        <w:gridCol w:w="254"/>
        <w:gridCol w:w="666"/>
        <w:gridCol w:w="774"/>
        <w:gridCol w:w="866"/>
        <w:gridCol w:w="831"/>
        <w:gridCol w:w="727"/>
        <w:gridCol w:w="799"/>
        <w:gridCol w:w="727"/>
        <w:gridCol w:w="627"/>
      </w:tblGrid>
      <w:tr w:rsidR="006967B4" w:rsidRPr="00B138F3" w:rsidTr="00C1178A">
        <w:trPr>
          <w:trHeight w:val="305"/>
          <w:jc w:val="center"/>
        </w:trPr>
        <w:tc>
          <w:tcPr>
            <w:tcW w:w="15910" w:type="dxa"/>
            <w:gridSpan w:val="20"/>
          </w:tcPr>
          <w:p w:rsidR="006967B4" w:rsidRPr="00B138F3" w:rsidRDefault="006967B4" w:rsidP="007868D1">
            <w:pPr>
              <w:widowControl w:val="0"/>
              <w:jc w:val="center"/>
              <w:rPr>
                <w:rFonts w:ascii="GHEA Grapalat" w:hAnsi="GHEA Grapalat"/>
                <w:sz w:val="16"/>
                <w:szCs w:val="16"/>
              </w:rPr>
            </w:pPr>
            <w:r w:rsidRPr="00B138F3">
              <w:rPr>
                <w:rFonts w:ascii="GHEA Grapalat" w:hAnsi="GHEA Grapalat"/>
                <w:sz w:val="16"/>
                <w:szCs w:val="16"/>
              </w:rPr>
              <w:t>Товар</w:t>
            </w:r>
          </w:p>
        </w:tc>
      </w:tr>
      <w:tr w:rsidR="006967B4" w:rsidRPr="00B138F3" w:rsidTr="00C1178A">
        <w:trPr>
          <w:trHeight w:val="747"/>
          <w:jc w:val="center"/>
        </w:trPr>
        <w:tc>
          <w:tcPr>
            <w:tcW w:w="1649" w:type="dxa"/>
            <w:vAlign w:val="center"/>
          </w:tcPr>
          <w:p w:rsidR="006967B4" w:rsidRPr="00B138F3" w:rsidRDefault="006967B4" w:rsidP="007868D1">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1890" w:type="dxa"/>
            <w:vAlign w:val="center"/>
          </w:tcPr>
          <w:p w:rsidR="006967B4" w:rsidRPr="00B138F3" w:rsidRDefault="006967B4" w:rsidP="007868D1">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960" w:type="dxa"/>
            <w:gridSpan w:val="3"/>
            <w:vAlign w:val="center"/>
          </w:tcPr>
          <w:p w:rsidR="006967B4" w:rsidRPr="00B138F3" w:rsidRDefault="006967B4" w:rsidP="007868D1">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411" w:type="dxa"/>
            <w:gridSpan w:val="15"/>
            <w:vAlign w:val="center"/>
          </w:tcPr>
          <w:p w:rsidR="006967B4" w:rsidRPr="00B138F3" w:rsidRDefault="006967B4" w:rsidP="007868D1">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20</w:t>
            </w:r>
            <w:r>
              <w:rPr>
                <w:rFonts w:ascii="GHEA Grapalat" w:hAnsi="GHEA Grapalat"/>
                <w:sz w:val="16"/>
                <w:szCs w:val="16"/>
                <w:lang w:val="en-US"/>
              </w:rPr>
              <w:t>21</w:t>
            </w:r>
            <w:r w:rsidRPr="00B138F3">
              <w:rPr>
                <w:rFonts w:ascii="GHEA Grapalat" w:hAnsi="GHEA Grapalat"/>
                <w:sz w:val="16"/>
                <w:szCs w:val="16"/>
              </w:rPr>
              <w:t xml:space="preserve"> г., по месяцам, в том числе</w:t>
            </w:r>
            <w:r w:rsidRPr="00B138F3">
              <w:rPr>
                <w:rStyle w:val="FootnoteReference"/>
                <w:rFonts w:ascii="GHEA Grapalat" w:hAnsi="GHEA Grapalat"/>
                <w:sz w:val="16"/>
                <w:szCs w:val="16"/>
              </w:rPr>
              <w:footnoteReference w:customMarkFollows="1" w:id="19"/>
              <w:t>**</w:t>
            </w:r>
          </w:p>
        </w:tc>
      </w:tr>
      <w:tr w:rsidR="008F6344" w:rsidRPr="00B138F3" w:rsidTr="00C1178A">
        <w:trPr>
          <w:trHeight w:val="594"/>
          <w:jc w:val="center"/>
        </w:trPr>
        <w:tc>
          <w:tcPr>
            <w:tcW w:w="1649" w:type="dxa"/>
          </w:tcPr>
          <w:p w:rsidR="008F6344" w:rsidRPr="00B138F3" w:rsidRDefault="008F6344" w:rsidP="007868D1">
            <w:pPr>
              <w:widowControl w:val="0"/>
              <w:jc w:val="center"/>
              <w:rPr>
                <w:rFonts w:ascii="GHEA Grapalat" w:hAnsi="GHEA Grapalat"/>
                <w:sz w:val="16"/>
                <w:szCs w:val="16"/>
              </w:rPr>
            </w:pPr>
          </w:p>
        </w:tc>
        <w:tc>
          <w:tcPr>
            <w:tcW w:w="1890" w:type="dxa"/>
          </w:tcPr>
          <w:p w:rsidR="008F6344" w:rsidRPr="00B138F3" w:rsidRDefault="008F6344" w:rsidP="007868D1">
            <w:pPr>
              <w:widowControl w:val="0"/>
              <w:jc w:val="center"/>
              <w:rPr>
                <w:rFonts w:ascii="GHEA Grapalat" w:hAnsi="GHEA Grapalat"/>
                <w:sz w:val="16"/>
                <w:szCs w:val="16"/>
              </w:rPr>
            </w:pPr>
          </w:p>
        </w:tc>
        <w:tc>
          <w:tcPr>
            <w:tcW w:w="1960" w:type="dxa"/>
            <w:gridSpan w:val="3"/>
          </w:tcPr>
          <w:p w:rsidR="008F6344" w:rsidRPr="00B138F3" w:rsidRDefault="008F6344" w:rsidP="007868D1">
            <w:pPr>
              <w:widowControl w:val="0"/>
              <w:jc w:val="center"/>
              <w:rPr>
                <w:rFonts w:ascii="GHEA Grapalat" w:hAnsi="GHEA Grapalat"/>
                <w:sz w:val="16"/>
                <w:szCs w:val="16"/>
              </w:rPr>
            </w:pPr>
          </w:p>
        </w:tc>
        <w:tc>
          <w:tcPr>
            <w:tcW w:w="886" w:type="dxa"/>
            <w:vAlign w:val="center"/>
          </w:tcPr>
          <w:p w:rsidR="008F6344" w:rsidRPr="00B138F3" w:rsidRDefault="008F6344" w:rsidP="007868D1">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935" w:type="dxa"/>
            <w:vAlign w:val="center"/>
          </w:tcPr>
          <w:p w:rsidR="008F6344" w:rsidRPr="00B138F3" w:rsidRDefault="008F6344" w:rsidP="007868D1">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650" w:type="dxa"/>
            <w:vAlign w:val="center"/>
          </w:tcPr>
          <w:p w:rsidR="008F6344" w:rsidRPr="00B138F3" w:rsidRDefault="008F6344" w:rsidP="007868D1">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799" w:type="dxa"/>
            <w:vAlign w:val="center"/>
          </w:tcPr>
          <w:p w:rsidR="008F6344" w:rsidRPr="00B138F3" w:rsidRDefault="008F6344" w:rsidP="007868D1">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19" w:type="dxa"/>
            <w:vAlign w:val="center"/>
          </w:tcPr>
          <w:p w:rsidR="008F6344" w:rsidRPr="00B138F3" w:rsidRDefault="008F6344" w:rsidP="007868D1">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5" w:type="dxa"/>
            <w:gridSpan w:val="2"/>
            <w:vAlign w:val="center"/>
          </w:tcPr>
          <w:p w:rsidR="008F6344" w:rsidRPr="00B138F3" w:rsidRDefault="008F6344" w:rsidP="007868D1">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666" w:type="dxa"/>
            <w:vAlign w:val="center"/>
          </w:tcPr>
          <w:p w:rsidR="008F6344" w:rsidRPr="00B138F3" w:rsidRDefault="008F6344" w:rsidP="007868D1">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774" w:type="dxa"/>
            <w:vAlign w:val="center"/>
          </w:tcPr>
          <w:p w:rsidR="008F6344" w:rsidRPr="00B138F3" w:rsidRDefault="008F6344" w:rsidP="007868D1">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6" w:type="dxa"/>
            <w:vAlign w:val="center"/>
          </w:tcPr>
          <w:p w:rsidR="008F6344" w:rsidRPr="00B138F3" w:rsidRDefault="008F6344" w:rsidP="007868D1">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31" w:type="dxa"/>
            <w:vAlign w:val="center"/>
          </w:tcPr>
          <w:p w:rsidR="008F6344" w:rsidRPr="00B138F3" w:rsidRDefault="008F6344" w:rsidP="007868D1">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727" w:type="dxa"/>
            <w:vAlign w:val="center"/>
          </w:tcPr>
          <w:p w:rsidR="008F6344" w:rsidRPr="00B138F3" w:rsidRDefault="008F6344" w:rsidP="007868D1">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799" w:type="dxa"/>
            <w:vAlign w:val="center"/>
          </w:tcPr>
          <w:p w:rsidR="008F6344" w:rsidRPr="00B138F3" w:rsidRDefault="008F6344" w:rsidP="007868D1">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727" w:type="dxa"/>
            <w:vAlign w:val="center"/>
          </w:tcPr>
          <w:p w:rsidR="008F6344" w:rsidRPr="00B138F3" w:rsidRDefault="008F6344" w:rsidP="007868D1">
            <w:pPr>
              <w:widowControl w:val="0"/>
              <w:ind w:right="-1"/>
              <w:jc w:val="center"/>
              <w:rPr>
                <w:rFonts w:ascii="GHEA Grapalat" w:hAnsi="GHEA Grapalat"/>
                <w:sz w:val="16"/>
                <w:szCs w:val="16"/>
                <w:lang w:val="en-US"/>
              </w:rPr>
            </w:pPr>
            <w:r>
              <w:rPr>
                <w:rFonts w:ascii="GHEA Grapalat" w:hAnsi="GHEA Grapalat"/>
                <w:sz w:val="16"/>
                <w:szCs w:val="16"/>
                <w:lang w:val="en-US"/>
              </w:rPr>
              <w:t>2022</w:t>
            </w:r>
          </w:p>
        </w:tc>
        <w:tc>
          <w:tcPr>
            <w:tcW w:w="627" w:type="dxa"/>
            <w:vAlign w:val="center"/>
          </w:tcPr>
          <w:p w:rsidR="008F6344" w:rsidRPr="00B138F3" w:rsidRDefault="008F6344" w:rsidP="008F6344">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C1178A" w:rsidRPr="00B138F3" w:rsidTr="00C1178A">
        <w:trPr>
          <w:trHeight w:val="404"/>
          <w:jc w:val="center"/>
        </w:trPr>
        <w:tc>
          <w:tcPr>
            <w:tcW w:w="1649" w:type="dxa"/>
            <w:vAlign w:val="center"/>
          </w:tcPr>
          <w:p w:rsidR="00C1178A" w:rsidRPr="007A627D" w:rsidRDefault="00C1178A" w:rsidP="00C1178A">
            <w:pPr>
              <w:pStyle w:val="BodyTextIndent2"/>
              <w:spacing w:line="240" w:lineRule="auto"/>
              <w:ind w:firstLine="0"/>
              <w:jc w:val="center"/>
              <w:rPr>
                <w:rFonts w:ascii="GHEA Grapalat" w:hAnsi="GHEA Grapalat" w:cs="Sylfaen"/>
                <w:lang w:val="en-AU"/>
              </w:rPr>
            </w:pPr>
            <w:r w:rsidRPr="007A627D">
              <w:rPr>
                <w:rFonts w:ascii="GHEA Grapalat" w:hAnsi="GHEA Grapalat" w:cs="Sylfaen"/>
                <w:lang w:val="en-AU"/>
              </w:rPr>
              <w:t>1</w:t>
            </w:r>
          </w:p>
        </w:tc>
        <w:tc>
          <w:tcPr>
            <w:tcW w:w="1890" w:type="dxa"/>
            <w:vAlign w:val="center"/>
          </w:tcPr>
          <w:p w:rsidR="00C1178A" w:rsidRPr="00845ABF" w:rsidRDefault="00C1178A" w:rsidP="00C1178A">
            <w:pPr>
              <w:rPr>
                <w:rFonts w:ascii="Calibri" w:hAnsi="Calibri" w:cs="Calibri"/>
                <w:sz w:val="22"/>
                <w:szCs w:val="22"/>
              </w:rPr>
            </w:pPr>
            <w:r>
              <w:rPr>
                <w:rFonts w:ascii="Calibri" w:hAnsi="Calibri" w:cs="Calibri"/>
                <w:sz w:val="22"/>
                <w:szCs w:val="22"/>
              </w:rPr>
              <w:t>38431160/3</w:t>
            </w:r>
          </w:p>
        </w:tc>
        <w:tc>
          <w:tcPr>
            <w:tcW w:w="1960" w:type="dxa"/>
            <w:gridSpan w:val="3"/>
          </w:tcPr>
          <w:p w:rsidR="00C1178A" w:rsidRPr="002D747A" w:rsidRDefault="00C1178A" w:rsidP="00C1178A">
            <w:r w:rsidRPr="002D747A">
              <w:t>хроматографы</w:t>
            </w:r>
          </w:p>
        </w:tc>
        <w:tc>
          <w:tcPr>
            <w:tcW w:w="886" w:type="dxa"/>
            <w:vAlign w:val="center"/>
          </w:tcPr>
          <w:p w:rsidR="00C1178A" w:rsidRPr="00B138F3" w:rsidRDefault="00C1178A" w:rsidP="00C1178A">
            <w:pPr>
              <w:widowControl w:val="0"/>
              <w:jc w:val="center"/>
              <w:rPr>
                <w:rFonts w:ascii="GHEA Grapalat" w:hAnsi="GHEA Grapalat"/>
                <w:sz w:val="16"/>
                <w:szCs w:val="16"/>
              </w:rPr>
            </w:pPr>
            <w:r w:rsidRPr="00B138F3">
              <w:rPr>
                <w:rFonts w:ascii="GHEA Grapalat" w:hAnsi="GHEA Grapalat"/>
                <w:sz w:val="16"/>
                <w:szCs w:val="16"/>
              </w:rPr>
              <w:t>... %</w:t>
            </w:r>
          </w:p>
        </w:tc>
        <w:tc>
          <w:tcPr>
            <w:tcW w:w="935" w:type="dxa"/>
            <w:vAlign w:val="center"/>
          </w:tcPr>
          <w:p w:rsidR="00C1178A" w:rsidRPr="00B138F3" w:rsidRDefault="00C1178A" w:rsidP="00C1178A">
            <w:pPr>
              <w:widowControl w:val="0"/>
              <w:jc w:val="center"/>
              <w:rPr>
                <w:rFonts w:ascii="GHEA Grapalat" w:hAnsi="GHEA Grapalat"/>
                <w:sz w:val="16"/>
                <w:szCs w:val="16"/>
              </w:rPr>
            </w:pPr>
            <w:r w:rsidRPr="00B138F3">
              <w:rPr>
                <w:rFonts w:ascii="GHEA Grapalat" w:hAnsi="GHEA Grapalat"/>
                <w:sz w:val="16"/>
                <w:szCs w:val="16"/>
              </w:rPr>
              <w:t>... %</w:t>
            </w:r>
          </w:p>
        </w:tc>
        <w:tc>
          <w:tcPr>
            <w:tcW w:w="650" w:type="dxa"/>
            <w:vAlign w:val="center"/>
          </w:tcPr>
          <w:p w:rsidR="00C1178A" w:rsidRPr="00B138F3" w:rsidRDefault="00C1178A" w:rsidP="00C1178A">
            <w:pPr>
              <w:widowControl w:val="0"/>
              <w:jc w:val="center"/>
              <w:rPr>
                <w:rFonts w:ascii="GHEA Grapalat" w:hAnsi="GHEA Grapalat" w:cs="Arial"/>
                <w:sz w:val="16"/>
                <w:szCs w:val="16"/>
              </w:rPr>
            </w:pPr>
            <w:r w:rsidRPr="00B138F3">
              <w:rPr>
                <w:rFonts w:ascii="GHEA Grapalat" w:hAnsi="GHEA Grapalat"/>
                <w:sz w:val="16"/>
                <w:szCs w:val="16"/>
              </w:rPr>
              <w:t>... %</w:t>
            </w:r>
          </w:p>
        </w:tc>
        <w:tc>
          <w:tcPr>
            <w:tcW w:w="799" w:type="dxa"/>
            <w:vAlign w:val="center"/>
          </w:tcPr>
          <w:p w:rsidR="00C1178A" w:rsidRPr="00B138F3" w:rsidRDefault="00C1178A" w:rsidP="00C1178A">
            <w:pPr>
              <w:widowControl w:val="0"/>
              <w:jc w:val="center"/>
              <w:rPr>
                <w:rFonts w:ascii="GHEA Grapalat" w:hAnsi="GHEA Grapalat" w:cs="Arial"/>
                <w:sz w:val="16"/>
                <w:szCs w:val="16"/>
              </w:rPr>
            </w:pPr>
            <w:r w:rsidRPr="00B138F3">
              <w:rPr>
                <w:rFonts w:ascii="GHEA Grapalat" w:hAnsi="GHEA Grapalat"/>
                <w:sz w:val="16"/>
                <w:szCs w:val="16"/>
              </w:rPr>
              <w:t>... %</w:t>
            </w:r>
          </w:p>
        </w:tc>
        <w:tc>
          <w:tcPr>
            <w:tcW w:w="519" w:type="dxa"/>
            <w:vAlign w:val="center"/>
          </w:tcPr>
          <w:p w:rsidR="00C1178A" w:rsidRPr="00B138F3" w:rsidRDefault="00C1178A" w:rsidP="00C1178A">
            <w:pPr>
              <w:widowControl w:val="0"/>
              <w:jc w:val="center"/>
              <w:rPr>
                <w:rFonts w:ascii="GHEA Grapalat" w:hAnsi="GHEA Grapalat" w:cs="Arial"/>
                <w:sz w:val="16"/>
                <w:szCs w:val="16"/>
              </w:rPr>
            </w:pPr>
            <w:r w:rsidRPr="00B138F3">
              <w:rPr>
                <w:rFonts w:ascii="GHEA Grapalat" w:hAnsi="GHEA Grapalat"/>
                <w:sz w:val="16"/>
                <w:szCs w:val="16"/>
              </w:rPr>
              <w:t>... %</w:t>
            </w:r>
          </w:p>
        </w:tc>
        <w:tc>
          <w:tcPr>
            <w:tcW w:w="605" w:type="dxa"/>
            <w:gridSpan w:val="2"/>
            <w:vAlign w:val="center"/>
          </w:tcPr>
          <w:p w:rsidR="00C1178A" w:rsidRPr="00B138F3" w:rsidRDefault="00C1178A" w:rsidP="00C1178A">
            <w:pPr>
              <w:widowControl w:val="0"/>
              <w:jc w:val="center"/>
              <w:rPr>
                <w:rFonts w:ascii="GHEA Grapalat" w:hAnsi="GHEA Grapalat" w:cs="Arial"/>
                <w:sz w:val="16"/>
                <w:szCs w:val="16"/>
              </w:rPr>
            </w:pPr>
            <w:r w:rsidRPr="00B138F3">
              <w:rPr>
                <w:rFonts w:ascii="GHEA Grapalat" w:hAnsi="GHEA Grapalat"/>
                <w:sz w:val="16"/>
                <w:szCs w:val="16"/>
              </w:rPr>
              <w:t>... %</w:t>
            </w:r>
          </w:p>
        </w:tc>
        <w:tc>
          <w:tcPr>
            <w:tcW w:w="666" w:type="dxa"/>
            <w:vAlign w:val="center"/>
          </w:tcPr>
          <w:p w:rsidR="00C1178A" w:rsidRPr="00B138F3" w:rsidRDefault="00C1178A" w:rsidP="00C1178A">
            <w:pPr>
              <w:widowControl w:val="0"/>
              <w:jc w:val="center"/>
              <w:rPr>
                <w:rFonts w:ascii="GHEA Grapalat" w:hAnsi="GHEA Grapalat" w:cs="Arial"/>
                <w:sz w:val="16"/>
                <w:szCs w:val="16"/>
              </w:rPr>
            </w:pPr>
            <w:r w:rsidRPr="00B138F3">
              <w:rPr>
                <w:rFonts w:ascii="GHEA Grapalat" w:hAnsi="GHEA Grapalat"/>
                <w:sz w:val="16"/>
                <w:szCs w:val="16"/>
              </w:rPr>
              <w:t>... %</w:t>
            </w:r>
          </w:p>
        </w:tc>
        <w:tc>
          <w:tcPr>
            <w:tcW w:w="774" w:type="dxa"/>
            <w:vAlign w:val="center"/>
          </w:tcPr>
          <w:p w:rsidR="00C1178A" w:rsidRPr="00B138F3" w:rsidRDefault="00C1178A" w:rsidP="00C1178A">
            <w:pPr>
              <w:widowControl w:val="0"/>
              <w:jc w:val="center"/>
              <w:rPr>
                <w:rFonts w:ascii="GHEA Grapalat" w:hAnsi="GHEA Grapalat" w:cs="Arial"/>
                <w:sz w:val="16"/>
                <w:szCs w:val="16"/>
              </w:rPr>
            </w:pPr>
            <w:r w:rsidRPr="00B138F3">
              <w:rPr>
                <w:rFonts w:ascii="GHEA Grapalat" w:hAnsi="GHEA Grapalat"/>
                <w:sz w:val="16"/>
                <w:szCs w:val="16"/>
              </w:rPr>
              <w:t>... %</w:t>
            </w:r>
          </w:p>
        </w:tc>
        <w:tc>
          <w:tcPr>
            <w:tcW w:w="866" w:type="dxa"/>
            <w:vAlign w:val="center"/>
          </w:tcPr>
          <w:p w:rsidR="00C1178A" w:rsidRPr="00B138F3" w:rsidRDefault="00C1178A" w:rsidP="00C1178A">
            <w:pPr>
              <w:widowControl w:val="0"/>
              <w:jc w:val="center"/>
              <w:rPr>
                <w:rFonts w:ascii="GHEA Grapalat" w:hAnsi="GHEA Grapalat" w:cs="Arial"/>
                <w:sz w:val="16"/>
                <w:szCs w:val="16"/>
              </w:rPr>
            </w:pPr>
            <w:r w:rsidRPr="00B138F3">
              <w:rPr>
                <w:rFonts w:ascii="GHEA Grapalat" w:hAnsi="GHEA Grapalat"/>
                <w:sz w:val="16"/>
                <w:szCs w:val="16"/>
              </w:rPr>
              <w:t>... %</w:t>
            </w:r>
          </w:p>
        </w:tc>
        <w:tc>
          <w:tcPr>
            <w:tcW w:w="831" w:type="dxa"/>
            <w:vAlign w:val="center"/>
          </w:tcPr>
          <w:p w:rsidR="00C1178A" w:rsidRPr="00B138F3" w:rsidRDefault="00C1178A" w:rsidP="00C1178A">
            <w:pPr>
              <w:widowControl w:val="0"/>
              <w:jc w:val="center"/>
              <w:rPr>
                <w:rFonts w:ascii="GHEA Grapalat" w:hAnsi="GHEA Grapalat" w:cs="Arial"/>
                <w:sz w:val="16"/>
                <w:szCs w:val="16"/>
              </w:rPr>
            </w:pPr>
            <w:r w:rsidRPr="00B138F3">
              <w:rPr>
                <w:rFonts w:ascii="GHEA Grapalat" w:hAnsi="GHEA Grapalat"/>
                <w:sz w:val="16"/>
                <w:szCs w:val="16"/>
              </w:rPr>
              <w:t>... %</w:t>
            </w:r>
          </w:p>
        </w:tc>
        <w:tc>
          <w:tcPr>
            <w:tcW w:w="727" w:type="dxa"/>
            <w:vAlign w:val="center"/>
          </w:tcPr>
          <w:p w:rsidR="00C1178A" w:rsidRPr="00B138F3" w:rsidRDefault="00C1178A" w:rsidP="00C1178A">
            <w:pPr>
              <w:widowControl w:val="0"/>
              <w:jc w:val="center"/>
              <w:rPr>
                <w:rFonts w:ascii="GHEA Grapalat" w:hAnsi="GHEA Grapalat" w:cs="Arial"/>
                <w:sz w:val="16"/>
                <w:szCs w:val="16"/>
              </w:rPr>
            </w:pPr>
            <w:r w:rsidRPr="00B138F3">
              <w:rPr>
                <w:rFonts w:ascii="GHEA Grapalat" w:hAnsi="GHEA Grapalat"/>
                <w:sz w:val="16"/>
                <w:szCs w:val="16"/>
              </w:rPr>
              <w:t>... %</w:t>
            </w:r>
          </w:p>
        </w:tc>
        <w:tc>
          <w:tcPr>
            <w:tcW w:w="799" w:type="dxa"/>
            <w:vAlign w:val="center"/>
          </w:tcPr>
          <w:p w:rsidR="00C1178A" w:rsidRPr="00B138F3" w:rsidRDefault="00C1178A" w:rsidP="00C1178A">
            <w:pPr>
              <w:widowControl w:val="0"/>
              <w:jc w:val="center"/>
              <w:rPr>
                <w:rFonts w:ascii="GHEA Grapalat" w:hAnsi="GHEA Grapalat" w:cs="Arial"/>
                <w:sz w:val="16"/>
                <w:szCs w:val="16"/>
              </w:rPr>
            </w:pPr>
            <w:r>
              <w:rPr>
                <w:rFonts w:ascii="GHEA Grapalat" w:hAnsi="GHEA Grapalat"/>
                <w:sz w:val="16"/>
                <w:szCs w:val="16"/>
                <w:lang w:val="en-US"/>
              </w:rPr>
              <w:t xml:space="preserve">100 </w:t>
            </w:r>
            <w:r w:rsidRPr="00B138F3">
              <w:rPr>
                <w:rFonts w:ascii="GHEA Grapalat" w:hAnsi="GHEA Grapalat"/>
                <w:sz w:val="16"/>
                <w:szCs w:val="16"/>
              </w:rPr>
              <w:t>%</w:t>
            </w:r>
          </w:p>
        </w:tc>
        <w:tc>
          <w:tcPr>
            <w:tcW w:w="727" w:type="dxa"/>
            <w:vAlign w:val="center"/>
          </w:tcPr>
          <w:p w:rsidR="00C1178A" w:rsidRPr="00B138F3" w:rsidRDefault="00C1178A" w:rsidP="00C1178A">
            <w:pPr>
              <w:widowControl w:val="0"/>
              <w:jc w:val="center"/>
              <w:rPr>
                <w:rFonts w:ascii="GHEA Grapalat" w:hAnsi="GHEA Grapalat" w:cs="Arial"/>
                <w:sz w:val="16"/>
                <w:szCs w:val="16"/>
              </w:rPr>
            </w:pPr>
            <w:r>
              <w:rPr>
                <w:rFonts w:ascii="GHEA Grapalat" w:hAnsi="GHEA Grapalat"/>
                <w:sz w:val="16"/>
                <w:szCs w:val="16"/>
                <w:lang w:val="en-US"/>
              </w:rPr>
              <w:t xml:space="preserve">100 </w:t>
            </w:r>
            <w:r w:rsidRPr="00B138F3">
              <w:rPr>
                <w:rFonts w:ascii="GHEA Grapalat" w:hAnsi="GHEA Grapalat"/>
                <w:sz w:val="16"/>
                <w:szCs w:val="16"/>
              </w:rPr>
              <w:t>%</w:t>
            </w:r>
          </w:p>
        </w:tc>
        <w:tc>
          <w:tcPr>
            <w:tcW w:w="627" w:type="dxa"/>
            <w:vAlign w:val="center"/>
          </w:tcPr>
          <w:p w:rsidR="00C1178A" w:rsidRPr="00B138F3" w:rsidRDefault="00C1178A" w:rsidP="00C1178A">
            <w:pPr>
              <w:widowControl w:val="0"/>
              <w:jc w:val="center"/>
              <w:rPr>
                <w:rFonts w:ascii="GHEA Grapalat" w:hAnsi="GHEA Grapalat" w:cs="Arial"/>
                <w:sz w:val="16"/>
                <w:szCs w:val="16"/>
              </w:rPr>
            </w:pPr>
            <w:r>
              <w:rPr>
                <w:rFonts w:ascii="GHEA Grapalat" w:hAnsi="GHEA Grapalat"/>
                <w:sz w:val="16"/>
                <w:szCs w:val="16"/>
                <w:lang w:val="en-US"/>
              </w:rPr>
              <w:t xml:space="preserve">100 </w:t>
            </w:r>
            <w:r w:rsidRPr="00B138F3">
              <w:rPr>
                <w:rFonts w:ascii="GHEA Grapalat" w:hAnsi="GHEA Grapalat"/>
                <w:sz w:val="16"/>
                <w:szCs w:val="16"/>
              </w:rPr>
              <w:t>%</w:t>
            </w:r>
          </w:p>
        </w:tc>
      </w:tr>
      <w:tr w:rsidR="00C1178A" w:rsidRPr="00B138F3" w:rsidTr="00C1178A">
        <w:trPr>
          <w:trHeight w:val="404"/>
          <w:jc w:val="center"/>
        </w:trPr>
        <w:tc>
          <w:tcPr>
            <w:tcW w:w="1649" w:type="dxa"/>
            <w:vAlign w:val="center"/>
          </w:tcPr>
          <w:p w:rsidR="00C1178A" w:rsidRPr="007A627D" w:rsidRDefault="00C1178A" w:rsidP="00C1178A">
            <w:pPr>
              <w:pStyle w:val="BodyTextIndent2"/>
              <w:spacing w:line="240" w:lineRule="auto"/>
              <w:ind w:firstLine="0"/>
              <w:jc w:val="center"/>
              <w:rPr>
                <w:rFonts w:ascii="GHEA Grapalat" w:hAnsi="GHEA Grapalat" w:cs="Sylfaen"/>
                <w:lang w:val="en-AU"/>
              </w:rPr>
            </w:pPr>
            <w:r w:rsidRPr="007A627D">
              <w:rPr>
                <w:rFonts w:ascii="GHEA Grapalat" w:hAnsi="GHEA Grapalat" w:cs="Sylfaen"/>
                <w:lang w:val="en-AU"/>
              </w:rPr>
              <w:t>2</w:t>
            </w:r>
          </w:p>
        </w:tc>
        <w:tc>
          <w:tcPr>
            <w:tcW w:w="1890" w:type="dxa"/>
            <w:vAlign w:val="center"/>
          </w:tcPr>
          <w:p w:rsidR="00C1178A" w:rsidRDefault="00C1178A" w:rsidP="00C1178A">
            <w:pPr>
              <w:jc w:val="center"/>
              <w:rPr>
                <w:rFonts w:ascii="Calibri" w:hAnsi="Calibri" w:cs="Calibri"/>
                <w:sz w:val="22"/>
                <w:szCs w:val="22"/>
              </w:rPr>
            </w:pPr>
            <w:r>
              <w:rPr>
                <w:rFonts w:ascii="Calibri" w:hAnsi="Calibri" w:cs="Calibri"/>
                <w:sz w:val="22"/>
                <w:szCs w:val="22"/>
              </w:rPr>
              <w:t>38430000/3</w:t>
            </w:r>
          </w:p>
        </w:tc>
        <w:tc>
          <w:tcPr>
            <w:tcW w:w="1960" w:type="dxa"/>
            <w:gridSpan w:val="3"/>
          </w:tcPr>
          <w:p w:rsidR="00C1178A" w:rsidRPr="002D747A" w:rsidRDefault="00C1178A" w:rsidP="00C1178A">
            <w:r w:rsidRPr="002D747A">
              <w:t>Обнаружение и аналитическое оборудование</w:t>
            </w:r>
          </w:p>
        </w:tc>
        <w:tc>
          <w:tcPr>
            <w:tcW w:w="886" w:type="dxa"/>
            <w:vAlign w:val="center"/>
          </w:tcPr>
          <w:p w:rsidR="00C1178A" w:rsidRPr="00B138F3" w:rsidRDefault="00C1178A" w:rsidP="00C1178A">
            <w:pPr>
              <w:widowControl w:val="0"/>
              <w:jc w:val="center"/>
              <w:rPr>
                <w:rFonts w:ascii="GHEA Grapalat" w:hAnsi="GHEA Grapalat"/>
                <w:sz w:val="16"/>
                <w:szCs w:val="16"/>
              </w:rPr>
            </w:pPr>
            <w:r w:rsidRPr="00B138F3">
              <w:rPr>
                <w:rFonts w:ascii="GHEA Grapalat" w:hAnsi="GHEA Grapalat"/>
                <w:sz w:val="16"/>
                <w:szCs w:val="16"/>
              </w:rPr>
              <w:t>... %</w:t>
            </w:r>
          </w:p>
        </w:tc>
        <w:tc>
          <w:tcPr>
            <w:tcW w:w="935" w:type="dxa"/>
            <w:vAlign w:val="center"/>
          </w:tcPr>
          <w:p w:rsidR="00C1178A" w:rsidRPr="00B138F3" w:rsidRDefault="00C1178A" w:rsidP="00C1178A">
            <w:pPr>
              <w:widowControl w:val="0"/>
              <w:jc w:val="center"/>
              <w:rPr>
                <w:rFonts w:ascii="GHEA Grapalat" w:hAnsi="GHEA Grapalat"/>
                <w:sz w:val="16"/>
                <w:szCs w:val="16"/>
              </w:rPr>
            </w:pPr>
            <w:r w:rsidRPr="00B138F3">
              <w:rPr>
                <w:rFonts w:ascii="GHEA Grapalat" w:hAnsi="GHEA Grapalat"/>
                <w:sz w:val="16"/>
                <w:szCs w:val="16"/>
              </w:rPr>
              <w:t>... %</w:t>
            </w:r>
          </w:p>
        </w:tc>
        <w:tc>
          <w:tcPr>
            <w:tcW w:w="650" w:type="dxa"/>
            <w:vAlign w:val="center"/>
          </w:tcPr>
          <w:p w:rsidR="00C1178A" w:rsidRPr="00B138F3" w:rsidRDefault="00C1178A" w:rsidP="00C1178A">
            <w:pPr>
              <w:widowControl w:val="0"/>
              <w:jc w:val="center"/>
              <w:rPr>
                <w:rFonts w:ascii="GHEA Grapalat" w:hAnsi="GHEA Grapalat" w:cs="Arial"/>
                <w:sz w:val="16"/>
                <w:szCs w:val="16"/>
              </w:rPr>
            </w:pPr>
            <w:r w:rsidRPr="00B138F3">
              <w:rPr>
                <w:rFonts w:ascii="GHEA Grapalat" w:hAnsi="GHEA Grapalat"/>
                <w:sz w:val="16"/>
                <w:szCs w:val="16"/>
              </w:rPr>
              <w:t>... %</w:t>
            </w:r>
          </w:p>
        </w:tc>
        <w:tc>
          <w:tcPr>
            <w:tcW w:w="799" w:type="dxa"/>
            <w:vAlign w:val="center"/>
          </w:tcPr>
          <w:p w:rsidR="00C1178A" w:rsidRPr="00B138F3" w:rsidRDefault="00C1178A" w:rsidP="00C1178A">
            <w:pPr>
              <w:widowControl w:val="0"/>
              <w:jc w:val="center"/>
              <w:rPr>
                <w:rFonts w:ascii="GHEA Grapalat" w:hAnsi="GHEA Grapalat" w:cs="Arial"/>
                <w:sz w:val="16"/>
                <w:szCs w:val="16"/>
              </w:rPr>
            </w:pPr>
            <w:r w:rsidRPr="00B138F3">
              <w:rPr>
                <w:rFonts w:ascii="GHEA Grapalat" w:hAnsi="GHEA Grapalat"/>
                <w:sz w:val="16"/>
                <w:szCs w:val="16"/>
              </w:rPr>
              <w:t>... %</w:t>
            </w:r>
          </w:p>
        </w:tc>
        <w:tc>
          <w:tcPr>
            <w:tcW w:w="519" w:type="dxa"/>
            <w:vAlign w:val="center"/>
          </w:tcPr>
          <w:p w:rsidR="00C1178A" w:rsidRPr="00B138F3" w:rsidRDefault="00C1178A" w:rsidP="00C1178A">
            <w:pPr>
              <w:widowControl w:val="0"/>
              <w:jc w:val="center"/>
              <w:rPr>
                <w:rFonts w:ascii="GHEA Grapalat" w:hAnsi="GHEA Grapalat" w:cs="Arial"/>
                <w:sz w:val="16"/>
                <w:szCs w:val="16"/>
              </w:rPr>
            </w:pPr>
            <w:r w:rsidRPr="00B138F3">
              <w:rPr>
                <w:rFonts w:ascii="GHEA Grapalat" w:hAnsi="GHEA Grapalat"/>
                <w:sz w:val="16"/>
                <w:szCs w:val="16"/>
              </w:rPr>
              <w:t>... %</w:t>
            </w:r>
          </w:p>
        </w:tc>
        <w:tc>
          <w:tcPr>
            <w:tcW w:w="605" w:type="dxa"/>
            <w:gridSpan w:val="2"/>
            <w:vAlign w:val="center"/>
          </w:tcPr>
          <w:p w:rsidR="00C1178A" w:rsidRPr="00B138F3" w:rsidRDefault="00C1178A" w:rsidP="00C1178A">
            <w:pPr>
              <w:widowControl w:val="0"/>
              <w:jc w:val="center"/>
              <w:rPr>
                <w:rFonts w:ascii="GHEA Grapalat" w:hAnsi="GHEA Grapalat" w:cs="Arial"/>
                <w:sz w:val="16"/>
                <w:szCs w:val="16"/>
              </w:rPr>
            </w:pPr>
            <w:r w:rsidRPr="00B138F3">
              <w:rPr>
                <w:rFonts w:ascii="GHEA Grapalat" w:hAnsi="GHEA Grapalat"/>
                <w:sz w:val="16"/>
                <w:szCs w:val="16"/>
              </w:rPr>
              <w:t>... %</w:t>
            </w:r>
          </w:p>
        </w:tc>
        <w:tc>
          <w:tcPr>
            <w:tcW w:w="666" w:type="dxa"/>
            <w:vAlign w:val="center"/>
          </w:tcPr>
          <w:p w:rsidR="00C1178A" w:rsidRPr="00B138F3" w:rsidRDefault="00C1178A" w:rsidP="00C1178A">
            <w:pPr>
              <w:widowControl w:val="0"/>
              <w:jc w:val="center"/>
              <w:rPr>
                <w:rFonts w:ascii="GHEA Grapalat" w:hAnsi="GHEA Grapalat" w:cs="Arial"/>
                <w:sz w:val="16"/>
                <w:szCs w:val="16"/>
              </w:rPr>
            </w:pPr>
            <w:r w:rsidRPr="00B138F3">
              <w:rPr>
                <w:rFonts w:ascii="GHEA Grapalat" w:hAnsi="GHEA Grapalat"/>
                <w:sz w:val="16"/>
                <w:szCs w:val="16"/>
              </w:rPr>
              <w:t>... %</w:t>
            </w:r>
          </w:p>
        </w:tc>
        <w:tc>
          <w:tcPr>
            <w:tcW w:w="774" w:type="dxa"/>
            <w:vAlign w:val="center"/>
          </w:tcPr>
          <w:p w:rsidR="00C1178A" w:rsidRPr="00B138F3" w:rsidRDefault="00C1178A" w:rsidP="00C1178A">
            <w:pPr>
              <w:widowControl w:val="0"/>
              <w:jc w:val="center"/>
              <w:rPr>
                <w:rFonts w:ascii="GHEA Grapalat" w:hAnsi="GHEA Grapalat" w:cs="Arial"/>
                <w:sz w:val="16"/>
                <w:szCs w:val="16"/>
              </w:rPr>
            </w:pPr>
            <w:r w:rsidRPr="00B138F3">
              <w:rPr>
                <w:rFonts w:ascii="GHEA Grapalat" w:hAnsi="GHEA Grapalat"/>
                <w:sz w:val="16"/>
                <w:szCs w:val="16"/>
              </w:rPr>
              <w:t>... %</w:t>
            </w:r>
          </w:p>
        </w:tc>
        <w:tc>
          <w:tcPr>
            <w:tcW w:w="866" w:type="dxa"/>
            <w:vAlign w:val="center"/>
          </w:tcPr>
          <w:p w:rsidR="00C1178A" w:rsidRPr="00B138F3" w:rsidRDefault="00C1178A" w:rsidP="00C1178A">
            <w:pPr>
              <w:widowControl w:val="0"/>
              <w:jc w:val="center"/>
              <w:rPr>
                <w:rFonts w:ascii="GHEA Grapalat" w:hAnsi="GHEA Grapalat" w:cs="Arial"/>
                <w:sz w:val="16"/>
                <w:szCs w:val="16"/>
              </w:rPr>
            </w:pPr>
            <w:r w:rsidRPr="00B138F3">
              <w:rPr>
                <w:rFonts w:ascii="GHEA Grapalat" w:hAnsi="GHEA Grapalat"/>
                <w:sz w:val="16"/>
                <w:szCs w:val="16"/>
              </w:rPr>
              <w:t>... %</w:t>
            </w:r>
          </w:p>
        </w:tc>
        <w:tc>
          <w:tcPr>
            <w:tcW w:w="831" w:type="dxa"/>
            <w:vAlign w:val="center"/>
          </w:tcPr>
          <w:p w:rsidR="00C1178A" w:rsidRPr="00B138F3" w:rsidRDefault="00C1178A" w:rsidP="00C1178A">
            <w:pPr>
              <w:widowControl w:val="0"/>
              <w:jc w:val="center"/>
              <w:rPr>
                <w:rFonts w:ascii="GHEA Grapalat" w:hAnsi="GHEA Grapalat" w:cs="Arial"/>
                <w:sz w:val="16"/>
                <w:szCs w:val="16"/>
              </w:rPr>
            </w:pPr>
            <w:r w:rsidRPr="00B138F3">
              <w:rPr>
                <w:rFonts w:ascii="GHEA Grapalat" w:hAnsi="GHEA Grapalat"/>
                <w:sz w:val="16"/>
                <w:szCs w:val="16"/>
              </w:rPr>
              <w:t>... %</w:t>
            </w:r>
          </w:p>
        </w:tc>
        <w:tc>
          <w:tcPr>
            <w:tcW w:w="727" w:type="dxa"/>
            <w:vAlign w:val="center"/>
          </w:tcPr>
          <w:p w:rsidR="00C1178A" w:rsidRPr="00B138F3" w:rsidRDefault="00C1178A" w:rsidP="00C1178A">
            <w:pPr>
              <w:widowControl w:val="0"/>
              <w:jc w:val="center"/>
              <w:rPr>
                <w:rFonts w:ascii="GHEA Grapalat" w:hAnsi="GHEA Grapalat" w:cs="Arial"/>
                <w:sz w:val="16"/>
                <w:szCs w:val="16"/>
              </w:rPr>
            </w:pPr>
            <w:r w:rsidRPr="00B138F3">
              <w:rPr>
                <w:rFonts w:ascii="GHEA Grapalat" w:hAnsi="GHEA Grapalat"/>
                <w:sz w:val="16"/>
                <w:szCs w:val="16"/>
              </w:rPr>
              <w:t>... %</w:t>
            </w:r>
          </w:p>
        </w:tc>
        <w:tc>
          <w:tcPr>
            <w:tcW w:w="799" w:type="dxa"/>
            <w:vAlign w:val="center"/>
          </w:tcPr>
          <w:p w:rsidR="00C1178A" w:rsidRPr="00B138F3" w:rsidRDefault="00C1178A" w:rsidP="00C1178A">
            <w:pPr>
              <w:widowControl w:val="0"/>
              <w:jc w:val="center"/>
              <w:rPr>
                <w:rFonts w:ascii="GHEA Grapalat" w:hAnsi="GHEA Grapalat" w:cs="Arial"/>
                <w:sz w:val="16"/>
                <w:szCs w:val="16"/>
              </w:rPr>
            </w:pPr>
            <w:r>
              <w:rPr>
                <w:rFonts w:ascii="GHEA Grapalat" w:hAnsi="GHEA Grapalat"/>
                <w:sz w:val="16"/>
                <w:szCs w:val="16"/>
                <w:lang w:val="en-US"/>
              </w:rPr>
              <w:t xml:space="preserve">100 </w:t>
            </w:r>
            <w:r w:rsidRPr="00B138F3">
              <w:rPr>
                <w:rFonts w:ascii="GHEA Grapalat" w:hAnsi="GHEA Grapalat"/>
                <w:sz w:val="16"/>
                <w:szCs w:val="16"/>
              </w:rPr>
              <w:t>%</w:t>
            </w:r>
          </w:p>
        </w:tc>
        <w:tc>
          <w:tcPr>
            <w:tcW w:w="727" w:type="dxa"/>
            <w:vAlign w:val="center"/>
          </w:tcPr>
          <w:p w:rsidR="00C1178A" w:rsidRPr="00B138F3" w:rsidRDefault="00C1178A" w:rsidP="00C1178A">
            <w:pPr>
              <w:widowControl w:val="0"/>
              <w:jc w:val="center"/>
              <w:rPr>
                <w:rFonts w:ascii="GHEA Grapalat" w:hAnsi="GHEA Grapalat" w:cs="Arial"/>
                <w:sz w:val="16"/>
                <w:szCs w:val="16"/>
              </w:rPr>
            </w:pPr>
            <w:r>
              <w:rPr>
                <w:rFonts w:ascii="GHEA Grapalat" w:hAnsi="GHEA Grapalat"/>
                <w:sz w:val="16"/>
                <w:szCs w:val="16"/>
                <w:lang w:val="en-US"/>
              </w:rPr>
              <w:t xml:space="preserve">100 </w:t>
            </w:r>
            <w:r w:rsidRPr="00B138F3">
              <w:rPr>
                <w:rFonts w:ascii="GHEA Grapalat" w:hAnsi="GHEA Grapalat"/>
                <w:sz w:val="16"/>
                <w:szCs w:val="16"/>
              </w:rPr>
              <w:t>%</w:t>
            </w:r>
          </w:p>
        </w:tc>
        <w:tc>
          <w:tcPr>
            <w:tcW w:w="627" w:type="dxa"/>
            <w:vAlign w:val="center"/>
          </w:tcPr>
          <w:p w:rsidR="00C1178A" w:rsidRPr="00B138F3" w:rsidRDefault="00C1178A" w:rsidP="00C1178A">
            <w:pPr>
              <w:widowControl w:val="0"/>
              <w:jc w:val="center"/>
              <w:rPr>
                <w:rFonts w:ascii="GHEA Grapalat" w:hAnsi="GHEA Grapalat" w:cs="Arial"/>
                <w:sz w:val="16"/>
                <w:szCs w:val="16"/>
              </w:rPr>
            </w:pPr>
            <w:r>
              <w:rPr>
                <w:rFonts w:ascii="GHEA Grapalat" w:hAnsi="GHEA Grapalat"/>
                <w:sz w:val="16"/>
                <w:szCs w:val="16"/>
                <w:lang w:val="en-US"/>
              </w:rPr>
              <w:t xml:space="preserve">100 </w:t>
            </w:r>
            <w:r w:rsidRPr="00B138F3">
              <w:rPr>
                <w:rFonts w:ascii="GHEA Grapalat" w:hAnsi="GHEA Grapalat"/>
                <w:sz w:val="16"/>
                <w:szCs w:val="16"/>
              </w:rPr>
              <w:t>%</w:t>
            </w:r>
          </w:p>
        </w:tc>
      </w:tr>
      <w:tr w:rsidR="00C1178A" w:rsidRPr="00B138F3" w:rsidTr="00C1178A">
        <w:trPr>
          <w:trHeight w:val="404"/>
          <w:jc w:val="center"/>
        </w:trPr>
        <w:tc>
          <w:tcPr>
            <w:tcW w:w="1649" w:type="dxa"/>
            <w:vAlign w:val="center"/>
          </w:tcPr>
          <w:p w:rsidR="00C1178A" w:rsidRPr="007A627D" w:rsidRDefault="00C1178A" w:rsidP="00C1178A">
            <w:pPr>
              <w:pStyle w:val="BodyTextIndent2"/>
              <w:spacing w:line="240" w:lineRule="auto"/>
              <w:ind w:firstLine="0"/>
              <w:jc w:val="center"/>
              <w:rPr>
                <w:rFonts w:ascii="GHEA Grapalat" w:hAnsi="GHEA Grapalat" w:cs="Sylfaen"/>
                <w:lang w:val="en-AU"/>
              </w:rPr>
            </w:pPr>
            <w:r w:rsidRPr="007A627D">
              <w:rPr>
                <w:rFonts w:ascii="GHEA Grapalat" w:hAnsi="GHEA Grapalat" w:cs="Sylfaen"/>
                <w:lang w:val="en-AU"/>
              </w:rPr>
              <w:t>3</w:t>
            </w:r>
          </w:p>
        </w:tc>
        <w:tc>
          <w:tcPr>
            <w:tcW w:w="1890" w:type="dxa"/>
            <w:vAlign w:val="center"/>
          </w:tcPr>
          <w:p w:rsidR="00C1178A" w:rsidRDefault="00C1178A" w:rsidP="00C1178A">
            <w:pPr>
              <w:rPr>
                <w:rFonts w:ascii="Calibri" w:hAnsi="Calibri" w:cs="Calibri"/>
                <w:sz w:val="22"/>
                <w:szCs w:val="22"/>
              </w:rPr>
            </w:pPr>
            <w:r>
              <w:rPr>
                <w:rFonts w:ascii="Calibri" w:hAnsi="Calibri" w:cs="Calibri"/>
                <w:sz w:val="22"/>
                <w:szCs w:val="22"/>
              </w:rPr>
              <w:t>38430000/4</w:t>
            </w:r>
          </w:p>
          <w:p w:rsidR="00C1178A" w:rsidRPr="00ED7B2A" w:rsidRDefault="00C1178A" w:rsidP="00C1178A">
            <w:pPr>
              <w:rPr>
                <w:rFonts w:ascii="GHEA Grapalat" w:hAnsi="GHEA Grapalat" w:cs="Sylfaen"/>
                <w:sz w:val="20"/>
                <w:szCs w:val="20"/>
                <w:lang w:val="en-AU"/>
              </w:rPr>
            </w:pPr>
          </w:p>
        </w:tc>
        <w:tc>
          <w:tcPr>
            <w:tcW w:w="1960" w:type="dxa"/>
            <w:gridSpan w:val="3"/>
          </w:tcPr>
          <w:p w:rsidR="00C1178A" w:rsidRPr="002D747A" w:rsidRDefault="00C1178A" w:rsidP="00C1178A">
            <w:r w:rsidRPr="002D747A">
              <w:t>Обнаружение и аналитическое оборудование</w:t>
            </w:r>
          </w:p>
        </w:tc>
        <w:tc>
          <w:tcPr>
            <w:tcW w:w="886" w:type="dxa"/>
            <w:vAlign w:val="center"/>
          </w:tcPr>
          <w:p w:rsidR="00C1178A" w:rsidRPr="00B138F3" w:rsidRDefault="00C1178A" w:rsidP="00C1178A">
            <w:pPr>
              <w:widowControl w:val="0"/>
              <w:jc w:val="center"/>
              <w:rPr>
                <w:rFonts w:ascii="GHEA Grapalat" w:hAnsi="GHEA Grapalat"/>
                <w:sz w:val="16"/>
                <w:szCs w:val="16"/>
              </w:rPr>
            </w:pPr>
            <w:r w:rsidRPr="00B138F3">
              <w:rPr>
                <w:rFonts w:ascii="GHEA Grapalat" w:hAnsi="GHEA Grapalat"/>
                <w:sz w:val="16"/>
                <w:szCs w:val="16"/>
              </w:rPr>
              <w:t>... %</w:t>
            </w:r>
          </w:p>
        </w:tc>
        <w:tc>
          <w:tcPr>
            <w:tcW w:w="935" w:type="dxa"/>
            <w:vAlign w:val="center"/>
          </w:tcPr>
          <w:p w:rsidR="00C1178A" w:rsidRPr="00B138F3" w:rsidRDefault="00C1178A" w:rsidP="00C1178A">
            <w:pPr>
              <w:widowControl w:val="0"/>
              <w:jc w:val="center"/>
              <w:rPr>
                <w:rFonts w:ascii="GHEA Grapalat" w:hAnsi="GHEA Grapalat"/>
                <w:sz w:val="16"/>
                <w:szCs w:val="16"/>
              </w:rPr>
            </w:pPr>
            <w:r w:rsidRPr="00B138F3">
              <w:rPr>
                <w:rFonts w:ascii="GHEA Grapalat" w:hAnsi="GHEA Grapalat"/>
                <w:sz w:val="16"/>
                <w:szCs w:val="16"/>
              </w:rPr>
              <w:t>... %</w:t>
            </w:r>
          </w:p>
        </w:tc>
        <w:tc>
          <w:tcPr>
            <w:tcW w:w="650" w:type="dxa"/>
            <w:vAlign w:val="center"/>
          </w:tcPr>
          <w:p w:rsidR="00C1178A" w:rsidRPr="00B138F3" w:rsidRDefault="00C1178A" w:rsidP="00C1178A">
            <w:pPr>
              <w:widowControl w:val="0"/>
              <w:jc w:val="center"/>
              <w:rPr>
                <w:rFonts w:ascii="GHEA Grapalat" w:hAnsi="GHEA Grapalat" w:cs="Arial"/>
                <w:sz w:val="16"/>
                <w:szCs w:val="16"/>
              </w:rPr>
            </w:pPr>
            <w:r w:rsidRPr="00B138F3">
              <w:rPr>
                <w:rFonts w:ascii="GHEA Grapalat" w:hAnsi="GHEA Grapalat"/>
                <w:sz w:val="16"/>
                <w:szCs w:val="16"/>
              </w:rPr>
              <w:t>... %</w:t>
            </w:r>
          </w:p>
        </w:tc>
        <w:tc>
          <w:tcPr>
            <w:tcW w:w="799" w:type="dxa"/>
            <w:vAlign w:val="center"/>
          </w:tcPr>
          <w:p w:rsidR="00C1178A" w:rsidRPr="00B138F3" w:rsidRDefault="00C1178A" w:rsidP="00C1178A">
            <w:pPr>
              <w:widowControl w:val="0"/>
              <w:jc w:val="center"/>
              <w:rPr>
                <w:rFonts w:ascii="GHEA Grapalat" w:hAnsi="GHEA Grapalat" w:cs="Arial"/>
                <w:sz w:val="16"/>
                <w:szCs w:val="16"/>
              </w:rPr>
            </w:pPr>
            <w:r w:rsidRPr="00B138F3">
              <w:rPr>
                <w:rFonts w:ascii="GHEA Grapalat" w:hAnsi="GHEA Grapalat"/>
                <w:sz w:val="16"/>
                <w:szCs w:val="16"/>
              </w:rPr>
              <w:t>... %</w:t>
            </w:r>
          </w:p>
        </w:tc>
        <w:tc>
          <w:tcPr>
            <w:tcW w:w="519" w:type="dxa"/>
            <w:vAlign w:val="center"/>
          </w:tcPr>
          <w:p w:rsidR="00C1178A" w:rsidRPr="00B138F3" w:rsidRDefault="00C1178A" w:rsidP="00C1178A">
            <w:pPr>
              <w:widowControl w:val="0"/>
              <w:jc w:val="center"/>
              <w:rPr>
                <w:rFonts w:ascii="GHEA Grapalat" w:hAnsi="GHEA Grapalat" w:cs="Arial"/>
                <w:sz w:val="16"/>
                <w:szCs w:val="16"/>
              </w:rPr>
            </w:pPr>
            <w:r w:rsidRPr="00B138F3">
              <w:rPr>
                <w:rFonts w:ascii="GHEA Grapalat" w:hAnsi="GHEA Grapalat"/>
                <w:sz w:val="16"/>
                <w:szCs w:val="16"/>
              </w:rPr>
              <w:t>... %</w:t>
            </w:r>
          </w:p>
        </w:tc>
        <w:tc>
          <w:tcPr>
            <w:tcW w:w="605" w:type="dxa"/>
            <w:gridSpan w:val="2"/>
            <w:vAlign w:val="center"/>
          </w:tcPr>
          <w:p w:rsidR="00C1178A" w:rsidRPr="00B138F3" w:rsidRDefault="00C1178A" w:rsidP="00C1178A">
            <w:pPr>
              <w:widowControl w:val="0"/>
              <w:jc w:val="center"/>
              <w:rPr>
                <w:rFonts w:ascii="GHEA Grapalat" w:hAnsi="GHEA Grapalat" w:cs="Arial"/>
                <w:sz w:val="16"/>
                <w:szCs w:val="16"/>
              </w:rPr>
            </w:pPr>
            <w:r w:rsidRPr="00B138F3">
              <w:rPr>
                <w:rFonts w:ascii="GHEA Grapalat" w:hAnsi="GHEA Grapalat"/>
                <w:sz w:val="16"/>
                <w:szCs w:val="16"/>
              </w:rPr>
              <w:t>... %</w:t>
            </w:r>
          </w:p>
        </w:tc>
        <w:tc>
          <w:tcPr>
            <w:tcW w:w="666" w:type="dxa"/>
            <w:vAlign w:val="center"/>
          </w:tcPr>
          <w:p w:rsidR="00C1178A" w:rsidRPr="00B138F3" w:rsidRDefault="00C1178A" w:rsidP="00C1178A">
            <w:pPr>
              <w:widowControl w:val="0"/>
              <w:jc w:val="center"/>
              <w:rPr>
                <w:rFonts w:ascii="GHEA Grapalat" w:hAnsi="GHEA Grapalat" w:cs="Arial"/>
                <w:sz w:val="16"/>
                <w:szCs w:val="16"/>
              </w:rPr>
            </w:pPr>
            <w:r w:rsidRPr="00B138F3">
              <w:rPr>
                <w:rFonts w:ascii="GHEA Grapalat" w:hAnsi="GHEA Grapalat"/>
                <w:sz w:val="16"/>
                <w:szCs w:val="16"/>
              </w:rPr>
              <w:t>... %</w:t>
            </w:r>
          </w:p>
        </w:tc>
        <w:tc>
          <w:tcPr>
            <w:tcW w:w="774" w:type="dxa"/>
            <w:vAlign w:val="center"/>
          </w:tcPr>
          <w:p w:rsidR="00C1178A" w:rsidRPr="00B138F3" w:rsidRDefault="00C1178A" w:rsidP="00C1178A">
            <w:pPr>
              <w:widowControl w:val="0"/>
              <w:jc w:val="center"/>
              <w:rPr>
                <w:rFonts w:ascii="GHEA Grapalat" w:hAnsi="GHEA Grapalat" w:cs="Arial"/>
                <w:sz w:val="16"/>
                <w:szCs w:val="16"/>
              </w:rPr>
            </w:pPr>
            <w:r w:rsidRPr="00B138F3">
              <w:rPr>
                <w:rFonts w:ascii="GHEA Grapalat" w:hAnsi="GHEA Grapalat"/>
                <w:sz w:val="16"/>
                <w:szCs w:val="16"/>
              </w:rPr>
              <w:t>... %</w:t>
            </w:r>
          </w:p>
        </w:tc>
        <w:tc>
          <w:tcPr>
            <w:tcW w:w="866" w:type="dxa"/>
            <w:vAlign w:val="center"/>
          </w:tcPr>
          <w:p w:rsidR="00C1178A" w:rsidRPr="00B138F3" w:rsidRDefault="00C1178A" w:rsidP="00C1178A">
            <w:pPr>
              <w:widowControl w:val="0"/>
              <w:jc w:val="center"/>
              <w:rPr>
                <w:rFonts w:ascii="GHEA Grapalat" w:hAnsi="GHEA Grapalat" w:cs="Arial"/>
                <w:sz w:val="16"/>
                <w:szCs w:val="16"/>
              </w:rPr>
            </w:pPr>
            <w:r w:rsidRPr="00B138F3">
              <w:rPr>
                <w:rFonts w:ascii="GHEA Grapalat" w:hAnsi="GHEA Grapalat"/>
                <w:sz w:val="16"/>
                <w:szCs w:val="16"/>
              </w:rPr>
              <w:t>... %</w:t>
            </w:r>
          </w:p>
        </w:tc>
        <w:tc>
          <w:tcPr>
            <w:tcW w:w="831" w:type="dxa"/>
            <w:vAlign w:val="center"/>
          </w:tcPr>
          <w:p w:rsidR="00C1178A" w:rsidRPr="00B138F3" w:rsidRDefault="00C1178A" w:rsidP="00C1178A">
            <w:pPr>
              <w:widowControl w:val="0"/>
              <w:jc w:val="center"/>
              <w:rPr>
                <w:rFonts w:ascii="GHEA Grapalat" w:hAnsi="GHEA Grapalat" w:cs="Arial"/>
                <w:sz w:val="16"/>
                <w:szCs w:val="16"/>
              </w:rPr>
            </w:pPr>
            <w:r w:rsidRPr="00B138F3">
              <w:rPr>
                <w:rFonts w:ascii="GHEA Grapalat" w:hAnsi="GHEA Grapalat"/>
                <w:sz w:val="16"/>
                <w:szCs w:val="16"/>
              </w:rPr>
              <w:t>... %</w:t>
            </w:r>
          </w:p>
        </w:tc>
        <w:tc>
          <w:tcPr>
            <w:tcW w:w="727" w:type="dxa"/>
            <w:vAlign w:val="center"/>
          </w:tcPr>
          <w:p w:rsidR="00C1178A" w:rsidRPr="00B138F3" w:rsidRDefault="00C1178A" w:rsidP="00C1178A">
            <w:pPr>
              <w:widowControl w:val="0"/>
              <w:jc w:val="center"/>
              <w:rPr>
                <w:rFonts w:ascii="GHEA Grapalat" w:hAnsi="GHEA Grapalat" w:cs="Arial"/>
                <w:sz w:val="16"/>
                <w:szCs w:val="16"/>
              </w:rPr>
            </w:pPr>
            <w:r w:rsidRPr="00B138F3">
              <w:rPr>
                <w:rFonts w:ascii="GHEA Grapalat" w:hAnsi="GHEA Grapalat"/>
                <w:sz w:val="16"/>
                <w:szCs w:val="16"/>
              </w:rPr>
              <w:t>... %</w:t>
            </w:r>
          </w:p>
        </w:tc>
        <w:tc>
          <w:tcPr>
            <w:tcW w:w="799" w:type="dxa"/>
            <w:vAlign w:val="center"/>
          </w:tcPr>
          <w:p w:rsidR="00C1178A" w:rsidRPr="00B138F3" w:rsidRDefault="00C1178A" w:rsidP="00C1178A">
            <w:pPr>
              <w:widowControl w:val="0"/>
              <w:jc w:val="center"/>
              <w:rPr>
                <w:rFonts w:ascii="GHEA Grapalat" w:hAnsi="GHEA Grapalat" w:cs="Arial"/>
                <w:sz w:val="16"/>
                <w:szCs w:val="16"/>
              </w:rPr>
            </w:pPr>
            <w:r>
              <w:rPr>
                <w:rFonts w:ascii="GHEA Grapalat" w:hAnsi="GHEA Grapalat"/>
                <w:sz w:val="16"/>
                <w:szCs w:val="16"/>
                <w:lang w:val="en-US"/>
              </w:rPr>
              <w:t xml:space="preserve">100 </w:t>
            </w:r>
            <w:r w:rsidRPr="00B138F3">
              <w:rPr>
                <w:rFonts w:ascii="GHEA Grapalat" w:hAnsi="GHEA Grapalat"/>
                <w:sz w:val="16"/>
                <w:szCs w:val="16"/>
              </w:rPr>
              <w:t>%</w:t>
            </w:r>
          </w:p>
        </w:tc>
        <w:tc>
          <w:tcPr>
            <w:tcW w:w="727" w:type="dxa"/>
            <w:vAlign w:val="center"/>
          </w:tcPr>
          <w:p w:rsidR="00C1178A" w:rsidRPr="00B138F3" w:rsidRDefault="00C1178A" w:rsidP="00C1178A">
            <w:pPr>
              <w:widowControl w:val="0"/>
              <w:jc w:val="center"/>
              <w:rPr>
                <w:rFonts w:ascii="GHEA Grapalat" w:hAnsi="GHEA Grapalat" w:cs="Arial"/>
                <w:sz w:val="16"/>
                <w:szCs w:val="16"/>
              </w:rPr>
            </w:pPr>
            <w:r>
              <w:rPr>
                <w:rFonts w:ascii="GHEA Grapalat" w:hAnsi="GHEA Grapalat"/>
                <w:sz w:val="16"/>
                <w:szCs w:val="16"/>
                <w:lang w:val="en-US"/>
              </w:rPr>
              <w:t xml:space="preserve">100 </w:t>
            </w:r>
            <w:r w:rsidRPr="00B138F3">
              <w:rPr>
                <w:rFonts w:ascii="GHEA Grapalat" w:hAnsi="GHEA Grapalat"/>
                <w:sz w:val="16"/>
                <w:szCs w:val="16"/>
              </w:rPr>
              <w:t>%</w:t>
            </w:r>
          </w:p>
        </w:tc>
        <w:tc>
          <w:tcPr>
            <w:tcW w:w="627" w:type="dxa"/>
            <w:vAlign w:val="center"/>
          </w:tcPr>
          <w:p w:rsidR="00C1178A" w:rsidRPr="00B138F3" w:rsidRDefault="00C1178A" w:rsidP="00C1178A">
            <w:pPr>
              <w:widowControl w:val="0"/>
              <w:jc w:val="center"/>
              <w:rPr>
                <w:rFonts w:ascii="GHEA Grapalat" w:hAnsi="GHEA Grapalat" w:cs="Arial"/>
                <w:sz w:val="16"/>
                <w:szCs w:val="16"/>
              </w:rPr>
            </w:pPr>
            <w:r>
              <w:rPr>
                <w:rFonts w:ascii="GHEA Grapalat" w:hAnsi="GHEA Grapalat"/>
                <w:sz w:val="16"/>
                <w:szCs w:val="16"/>
                <w:lang w:val="en-US"/>
              </w:rPr>
              <w:t xml:space="preserve">100 </w:t>
            </w:r>
            <w:r w:rsidRPr="00B138F3">
              <w:rPr>
                <w:rFonts w:ascii="GHEA Grapalat" w:hAnsi="GHEA Grapalat"/>
                <w:sz w:val="16"/>
                <w:szCs w:val="16"/>
              </w:rPr>
              <w:t>%</w:t>
            </w:r>
          </w:p>
        </w:tc>
      </w:tr>
      <w:tr w:rsidR="00C1178A" w:rsidRPr="00B138F3" w:rsidTr="00C1178A">
        <w:trPr>
          <w:trHeight w:val="404"/>
          <w:jc w:val="center"/>
        </w:trPr>
        <w:tc>
          <w:tcPr>
            <w:tcW w:w="1649" w:type="dxa"/>
            <w:vAlign w:val="center"/>
          </w:tcPr>
          <w:p w:rsidR="00C1178A" w:rsidRPr="007A627D" w:rsidRDefault="00C1178A" w:rsidP="00C1178A">
            <w:pPr>
              <w:pStyle w:val="BodyTextIndent2"/>
              <w:spacing w:line="240" w:lineRule="auto"/>
              <w:ind w:firstLine="0"/>
              <w:jc w:val="center"/>
              <w:rPr>
                <w:rFonts w:ascii="GHEA Grapalat" w:hAnsi="GHEA Grapalat" w:cs="Sylfaen"/>
                <w:lang w:val="en-AU"/>
              </w:rPr>
            </w:pPr>
            <w:r w:rsidRPr="007A627D">
              <w:rPr>
                <w:rFonts w:ascii="GHEA Grapalat" w:hAnsi="GHEA Grapalat" w:cs="Sylfaen"/>
                <w:lang w:val="en-AU"/>
              </w:rPr>
              <w:lastRenderedPageBreak/>
              <w:t>4</w:t>
            </w:r>
          </w:p>
        </w:tc>
        <w:tc>
          <w:tcPr>
            <w:tcW w:w="1890" w:type="dxa"/>
            <w:vAlign w:val="center"/>
          </w:tcPr>
          <w:p w:rsidR="00C1178A" w:rsidRPr="000D750E" w:rsidRDefault="00C1178A" w:rsidP="00C1178A">
            <w:pPr>
              <w:rPr>
                <w:rFonts w:ascii="Arial" w:hAnsi="Arial" w:cs="Arial"/>
                <w:sz w:val="20"/>
                <w:szCs w:val="20"/>
              </w:rPr>
            </w:pPr>
            <w:r w:rsidRPr="000D750E">
              <w:rPr>
                <w:rFonts w:ascii="Arial" w:hAnsi="Arial" w:cs="Arial"/>
                <w:sz w:val="20"/>
                <w:szCs w:val="20"/>
              </w:rPr>
              <w:t>44311251</w:t>
            </w:r>
          </w:p>
          <w:p w:rsidR="00C1178A" w:rsidRPr="00ED7B2A" w:rsidRDefault="00C1178A" w:rsidP="00C1178A">
            <w:pPr>
              <w:rPr>
                <w:rFonts w:ascii="GHEA Grapalat" w:hAnsi="GHEA Grapalat" w:cs="Sylfaen"/>
                <w:sz w:val="20"/>
                <w:szCs w:val="20"/>
                <w:lang w:val="en-AU"/>
              </w:rPr>
            </w:pPr>
          </w:p>
        </w:tc>
        <w:tc>
          <w:tcPr>
            <w:tcW w:w="1960" w:type="dxa"/>
            <w:gridSpan w:val="3"/>
          </w:tcPr>
          <w:p w:rsidR="00C1178A" w:rsidRPr="002D747A" w:rsidRDefault="00C1178A" w:rsidP="00C1178A">
            <w:r w:rsidRPr="002D747A">
              <w:t>Образцы для контрольной работы</w:t>
            </w:r>
          </w:p>
        </w:tc>
        <w:tc>
          <w:tcPr>
            <w:tcW w:w="886" w:type="dxa"/>
            <w:vAlign w:val="center"/>
          </w:tcPr>
          <w:p w:rsidR="00C1178A" w:rsidRPr="00B138F3" w:rsidRDefault="00C1178A" w:rsidP="00C1178A">
            <w:pPr>
              <w:widowControl w:val="0"/>
              <w:jc w:val="center"/>
              <w:rPr>
                <w:rFonts w:ascii="GHEA Grapalat" w:hAnsi="GHEA Grapalat"/>
                <w:sz w:val="16"/>
                <w:szCs w:val="16"/>
              </w:rPr>
            </w:pPr>
            <w:r w:rsidRPr="00B138F3">
              <w:rPr>
                <w:rFonts w:ascii="GHEA Grapalat" w:hAnsi="GHEA Grapalat"/>
                <w:sz w:val="16"/>
                <w:szCs w:val="16"/>
              </w:rPr>
              <w:t>... %</w:t>
            </w:r>
          </w:p>
        </w:tc>
        <w:tc>
          <w:tcPr>
            <w:tcW w:w="935" w:type="dxa"/>
            <w:vAlign w:val="center"/>
          </w:tcPr>
          <w:p w:rsidR="00C1178A" w:rsidRPr="00B138F3" w:rsidRDefault="00C1178A" w:rsidP="00C1178A">
            <w:pPr>
              <w:widowControl w:val="0"/>
              <w:jc w:val="center"/>
              <w:rPr>
                <w:rFonts w:ascii="GHEA Grapalat" w:hAnsi="GHEA Grapalat"/>
                <w:sz w:val="16"/>
                <w:szCs w:val="16"/>
              </w:rPr>
            </w:pPr>
            <w:r w:rsidRPr="00B138F3">
              <w:rPr>
                <w:rFonts w:ascii="GHEA Grapalat" w:hAnsi="GHEA Grapalat"/>
                <w:sz w:val="16"/>
                <w:szCs w:val="16"/>
              </w:rPr>
              <w:t>... %</w:t>
            </w:r>
          </w:p>
        </w:tc>
        <w:tc>
          <w:tcPr>
            <w:tcW w:w="650" w:type="dxa"/>
            <w:vAlign w:val="center"/>
          </w:tcPr>
          <w:p w:rsidR="00C1178A" w:rsidRPr="00B138F3" w:rsidRDefault="00C1178A" w:rsidP="00C1178A">
            <w:pPr>
              <w:widowControl w:val="0"/>
              <w:jc w:val="center"/>
              <w:rPr>
                <w:rFonts w:ascii="GHEA Grapalat" w:hAnsi="GHEA Grapalat" w:cs="Arial"/>
                <w:sz w:val="16"/>
                <w:szCs w:val="16"/>
              </w:rPr>
            </w:pPr>
            <w:r w:rsidRPr="00B138F3">
              <w:rPr>
                <w:rFonts w:ascii="GHEA Grapalat" w:hAnsi="GHEA Grapalat"/>
                <w:sz w:val="16"/>
                <w:szCs w:val="16"/>
              </w:rPr>
              <w:t>... %</w:t>
            </w:r>
          </w:p>
        </w:tc>
        <w:tc>
          <w:tcPr>
            <w:tcW w:w="799" w:type="dxa"/>
            <w:vAlign w:val="center"/>
          </w:tcPr>
          <w:p w:rsidR="00C1178A" w:rsidRPr="00B138F3" w:rsidRDefault="00C1178A" w:rsidP="00C1178A">
            <w:pPr>
              <w:widowControl w:val="0"/>
              <w:jc w:val="center"/>
              <w:rPr>
                <w:rFonts w:ascii="GHEA Grapalat" w:hAnsi="GHEA Grapalat" w:cs="Arial"/>
                <w:sz w:val="16"/>
                <w:szCs w:val="16"/>
              </w:rPr>
            </w:pPr>
            <w:r w:rsidRPr="00B138F3">
              <w:rPr>
                <w:rFonts w:ascii="GHEA Grapalat" w:hAnsi="GHEA Grapalat"/>
                <w:sz w:val="16"/>
                <w:szCs w:val="16"/>
              </w:rPr>
              <w:t>... %</w:t>
            </w:r>
          </w:p>
        </w:tc>
        <w:tc>
          <w:tcPr>
            <w:tcW w:w="519" w:type="dxa"/>
            <w:vAlign w:val="center"/>
          </w:tcPr>
          <w:p w:rsidR="00C1178A" w:rsidRPr="00B138F3" w:rsidRDefault="00C1178A" w:rsidP="00C1178A">
            <w:pPr>
              <w:widowControl w:val="0"/>
              <w:jc w:val="center"/>
              <w:rPr>
                <w:rFonts w:ascii="GHEA Grapalat" w:hAnsi="GHEA Grapalat" w:cs="Arial"/>
                <w:sz w:val="16"/>
                <w:szCs w:val="16"/>
              </w:rPr>
            </w:pPr>
            <w:r w:rsidRPr="00B138F3">
              <w:rPr>
                <w:rFonts w:ascii="GHEA Grapalat" w:hAnsi="GHEA Grapalat"/>
                <w:sz w:val="16"/>
                <w:szCs w:val="16"/>
              </w:rPr>
              <w:t>... %</w:t>
            </w:r>
          </w:p>
        </w:tc>
        <w:tc>
          <w:tcPr>
            <w:tcW w:w="605" w:type="dxa"/>
            <w:gridSpan w:val="2"/>
            <w:vAlign w:val="center"/>
          </w:tcPr>
          <w:p w:rsidR="00C1178A" w:rsidRPr="00B138F3" w:rsidRDefault="00C1178A" w:rsidP="00C1178A">
            <w:pPr>
              <w:widowControl w:val="0"/>
              <w:jc w:val="center"/>
              <w:rPr>
                <w:rFonts w:ascii="GHEA Grapalat" w:hAnsi="GHEA Grapalat" w:cs="Arial"/>
                <w:sz w:val="16"/>
                <w:szCs w:val="16"/>
              </w:rPr>
            </w:pPr>
            <w:r w:rsidRPr="00B138F3">
              <w:rPr>
                <w:rFonts w:ascii="GHEA Grapalat" w:hAnsi="GHEA Grapalat"/>
                <w:sz w:val="16"/>
                <w:szCs w:val="16"/>
              </w:rPr>
              <w:t>... %</w:t>
            </w:r>
          </w:p>
        </w:tc>
        <w:tc>
          <w:tcPr>
            <w:tcW w:w="666" w:type="dxa"/>
            <w:vAlign w:val="center"/>
          </w:tcPr>
          <w:p w:rsidR="00C1178A" w:rsidRPr="00B138F3" w:rsidRDefault="00C1178A" w:rsidP="00C1178A">
            <w:pPr>
              <w:widowControl w:val="0"/>
              <w:jc w:val="center"/>
              <w:rPr>
                <w:rFonts w:ascii="GHEA Grapalat" w:hAnsi="GHEA Grapalat" w:cs="Arial"/>
                <w:sz w:val="16"/>
                <w:szCs w:val="16"/>
              </w:rPr>
            </w:pPr>
            <w:r w:rsidRPr="00B138F3">
              <w:rPr>
                <w:rFonts w:ascii="GHEA Grapalat" w:hAnsi="GHEA Grapalat"/>
                <w:sz w:val="16"/>
                <w:szCs w:val="16"/>
              </w:rPr>
              <w:t>... %</w:t>
            </w:r>
          </w:p>
        </w:tc>
        <w:tc>
          <w:tcPr>
            <w:tcW w:w="774" w:type="dxa"/>
            <w:vAlign w:val="center"/>
          </w:tcPr>
          <w:p w:rsidR="00C1178A" w:rsidRPr="00B138F3" w:rsidRDefault="00C1178A" w:rsidP="00C1178A">
            <w:pPr>
              <w:widowControl w:val="0"/>
              <w:jc w:val="center"/>
              <w:rPr>
                <w:rFonts w:ascii="GHEA Grapalat" w:hAnsi="GHEA Grapalat" w:cs="Arial"/>
                <w:sz w:val="16"/>
                <w:szCs w:val="16"/>
              </w:rPr>
            </w:pPr>
            <w:r w:rsidRPr="00B138F3">
              <w:rPr>
                <w:rFonts w:ascii="GHEA Grapalat" w:hAnsi="GHEA Grapalat"/>
                <w:sz w:val="16"/>
                <w:szCs w:val="16"/>
              </w:rPr>
              <w:t>... %</w:t>
            </w:r>
          </w:p>
        </w:tc>
        <w:tc>
          <w:tcPr>
            <w:tcW w:w="866" w:type="dxa"/>
            <w:vAlign w:val="center"/>
          </w:tcPr>
          <w:p w:rsidR="00C1178A" w:rsidRPr="00B138F3" w:rsidRDefault="00C1178A" w:rsidP="00C1178A">
            <w:pPr>
              <w:widowControl w:val="0"/>
              <w:jc w:val="center"/>
              <w:rPr>
                <w:rFonts w:ascii="GHEA Grapalat" w:hAnsi="GHEA Grapalat" w:cs="Arial"/>
                <w:sz w:val="16"/>
                <w:szCs w:val="16"/>
              </w:rPr>
            </w:pPr>
            <w:r w:rsidRPr="00B138F3">
              <w:rPr>
                <w:rFonts w:ascii="GHEA Grapalat" w:hAnsi="GHEA Grapalat"/>
                <w:sz w:val="16"/>
                <w:szCs w:val="16"/>
              </w:rPr>
              <w:t>... %</w:t>
            </w:r>
          </w:p>
        </w:tc>
        <w:tc>
          <w:tcPr>
            <w:tcW w:w="831" w:type="dxa"/>
            <w:vAlign w:val="center"/>
          </w:tcPr>
          <w:p w:rsidR="00C1178A" w:rsidRPr="00B138F3" w:rsidRDefault="00C1178A" w:rsidP="00C1178A">
            <w:pPr>
              <w:widowControl w:val="0"/>
              <w:jc w:val="center"/>
              <w:rPr>
                <w:rFonts w:ascii="GHEA Grapalat" w:hAnsi="GHEA Grapalat" w:cs="Arial"/>
                <w:sz w:val="16"/>
                <w:szCs w:val="16"/>
              </w:rPr>
            </w:pPr>
            <w:r w:rsidRPr="00B138F3">
              <w:rPr>
                <w:rFonts w:ascii="GHEA Grapalat" w:hAnsi="GHEA Grapalat"/>
                <w:sz w:val="16"/>
                <w:szCs w:val="16"/>
              </w:rPr>
              <w:t>... %</w:t>
            </w:r>
          </w:p>
        </w:tc>
        <w:tc>
          <w:tcPr>
            <w:tcW w:w="727" w:type="dxa"/>
            <w:vAlign w:val="center"/>
          </w:tcPr>
          <w:p w:rsidR="00C1178A" w:rsidRPr="00B138F3" w:rsidRDefault="00C1178A" w:rsidP="00C1178A">
            <w:pPr>
              <w:widowControl w:val="0"/>
              <w:jc w:val="center"/>
              <w:rPr>
                <w:rFonts w:ascii="GHEA Grapalat" w:hAnsi="GHEA Grapalat" w:cs="Arial"/>
                <w:sz w:val="16"/>
                <w:szCs w:val="16"/>
              </w:rPr>
            </w:pPr>
            <w:r w:rsidRPr="00B138F3">
              <w:rPr>
                <w:rFonts w:ascii="GHEA Grapalat" w:hAnsi="GHEA Grapalat"/>
                <w:sz w:val="16"/>
                <w:szCs w:val="16"/>
              </w:rPr>
              <w:t>... %</w:t>
            </w:r>
          </w:p>
        </w:tc>
        <w:tc>
          <w:tcPr>
            <w:tcW w:w="799" w:type="dxa"/>
            <w:vAlign w:val="center"/>
          </w:tcPr>
          <w:p w:rsidR="00C1178A" w:rsidRPr="00B138F3" w:rsidRDefault="00C1178A" w:rsidP="00C1178A">
            <w:pPr>
              <w:widowControl w:val="0"/>
              <w:jc w:val="center"/>
              <w:rPr>
                <w:rFonts w:ascii="GHEA Grapalat" w:hAnsi="GHEA Grapalat" w:cs="Arial"/>
                <w:sz w:val="16"/>
                <w:szCs w:val="16"/>
              </w:rPr>
            </w:pPr>
            <w:r>
              <w:rPr>
                <w:rFonts w:ascii="GHEA Grapalat" w:hAnsi="GHEA Grapalat"/>
                <w:sz w:val="16"/>
                <w:szCs w:val="16"/>
                <w:lang w:val="en-US"/>
              </w:rPr>
              <w:t xml:space="preserve">100 </w:t>
            </w:r>
            <w:r w:rsidRPr="00B138F3">
              <w:rPr>
                <w:rFonts w:ascii="GHEA Grapalat" w:hAnsi="GHEA Grapalat"/>
                <w:sz w:val="16"/>
                <w:szCs w:val="16"/>
              </w:rPr>
              <w:t>%</w:t>
            </w:r>
          </w:p>
        </w:tc>
        <w:tc>
          <w:tcPr>
            <w:tcW w:w="727" w:type="dxa"/>
            <w:vAlign w:val="center"/>
          </w:tcPr>
          <w:p w:rsidR="00C1178A" w:rsidRPr="00B138F3" w:rsidRDefault="00C1178A" w:rsidP="00C1178A">
            <w:pPr>
              <w:widowControl w:val="0"/>
              <w:jc w:val="center"/>
              <w:rPr>
                <w:rFonts w:ascii="GHEA Grapalat" w:hAnsi="GHEA Grapalat" w:cs="Arial"/>
                <w:sz w:val="16"/>
                <w:szCs w:val="16"/>
              </w:rPr>
            </w:pPr>
            <w:r>
              <w:rPr>
                <w:rFonts w:ascii="GHEA Grapalat" w:hAnsi="GHEA Grapalat"/>
                <w:sz w:val="16"/>
                <w:szCs w:val="16"/>
                <w:lang w:val="en-US"/>
              </w:rPr>
              <w:t xml:space="preserve">100 </w:t>
            </w:r>
            <w:r w:rsidRPr="00B138F3">
              <w:rPr>
                <w:rFonts w:ascii="GHEA Grapalat" w:hAnsi="GHEA Grapalat"/>
                <w:sz w:val="16"/>
                <w:szCs w:val="16"/>
              </w:rPr>
              <w:t>%</w:t>
            </w:r>
          </w:p>
        </w:tc>
        <w:tc>
          <w:tcPr>
            <w:tcW w:w="627" w:type="dxa"/>
            <w:vAlign w:val="center"/>
          </w:tcPr>
          <w:p w:rsidR="00C1178A" w:rsidRPr="00B138F3" w:rsidRDefault="00C1178A" w:rsidP="00C1178A">
            <w:pPr>
              <w:widowControl w:val="0"/>
              <w:jc w:val="center"/>
              <w:rPr>
                <w:rFonts w:ascii="GHEA Grapalat" w:hAnsi="GHEA Grapalat" w:cs="Arial"/>
                <w:sz w:val="16"/>
                <w:szCs w:val="16"/>
              </w:rPr>
            </w:pPr>
            <w:r>
              <w:rPr>
                <w:rFonts w:ascii="GHEA Grapalat" w:hAnsi="GHEA Grapalat"/>
                <w:sz w:val="16"/>
                <w:szCs w:val="16"/>
                <w:lang w:val="en-US"/>
              </w:rPr>
              <w:t xml:space="preserve">100 </w:t>
            </w:r>
            <w:r w:rsidRPr="00B138F3">
              <w:rPr>
                <w:rFonts w:ascii="GHEA Grapalat" w:hAnsi="GHEA Grapalat"/>
                <w:sz w:val="16"/>
                <w:szCs w:val="16"/>
              </w:rPr>
              <w:t>%</w:t>
            </w:r>
          </w:p>
        </w:tc>
      </w:tr>
      <w:tr w:rsidR="00C1178A" w:rsidRPr="00B138F3" w:rsidTr="00C1178A">
        <w:trPr>
          <w:trHeight w:val="404"/>
          <w:jc w:val="center"/>
        </w:trPr>
        <w:tc>
          <w:tcPr>
            <w:tcW w:w="1649" w:type="dxa"/>
            <w:vAlign w:val="center"/>
          </w:tcPr>
          <w:p w:rsidR="00C1178A" w:rsidRPr="007A627D" w:rsidRDefault="00C1178A" w:rsidP="00C1178A">
            <w:pPr>
              <w:pStyle w:val="BodyTextIndent2"/>
              <w:spacing w:line="240" w:lineRule="auto"/>
              <w:ind w:firstLine="0"/>
              <w:jc w:val="center"/>
              <w:rPr>
                <w:rFonts w:ascii="GHEA Grapalat" w:hAnsi="GHEA Grapalat" w:cs="Sylfaen"/>
                <w:lang w:val="en-AU"/>
              </w:rPr>
            </w:pPr>
            <w:r w:rsidRPr="007A627D">
              <w:rPr>
                <w:rFonts w:ascii="GHEA Grapalat" w:hAnsi="GHEA Grapalat" w:cs="Sylfaen"/>
                <w:lang w:val="en-AU"/>
              </w:rPr>
              <w:t>5</w:t>
            </w:r>
          </w:p>
        </w:tc>
        <w:tc>
          <w:tcPr>
            <w:tcW w:w="1890" w:type="dxa"/>
            <w:vAlign w:val="center"/>
          </w:tcPr>
          <w:p w:rsidR="00C1178A" w:rsidRDefault="00C1178A" w:rsidP="00C1178A">
            <w:pPr>
              <w:rPr>
                <w:rFonts w:ascii="Calibri" w:hAnsi="Calibri" w:cs="Calibri"/>
                <w:sz w:val="22"/>
                <w:szCs w:val="22"/>
              </w:rPr>
            </w:pPr>
            <w:r>
              <w:rPr>
                <w:rFonts w:ascii="Calibri" w:hAnsi="Calibri" w:cs="Calibri"/>
                <w:sz w:val="22"/>
                <w:szCs w:val="22"/>
              </w:rPr>
              <w:t>38651230/3</w:t>
            </w:r>
          </w:p>
          <w:p w:rsidR="00C1178A" w:rsidRPr="00ED7B2A" w:rsidRDefault="00C1178A" w:rsidP="00C1178A">
            <w:pPr>
              <w:rPr>
                <w:rFonts w:ascii="GHEA Grapalat" w:hAnsi="GHEA Grapalat" w:cs="Sylfaen"/>
                <w:sz w:val="20"/>
                <w:szCs w:val="20"/>
                <w:lang w:val="en-AU"/>
              </w:rPr>
            </w:pPr>
          </w:p>
        </w:tc>
        <w:tc>
          <w:tcPr>
            <w:tcW w:w="1960" w:type="dxa"/>
            <w:gridSpan w:val="3"/>
          </w:tcPr>
          <w:p w:rsidR="00C1178A" w:rsidRPr="002D747A" w:rsidRDefault="00C1178A" w:rsidP="00C1178A">
            <w:r w:rsidRPr="002D747A">
              <w:t>Лупы</w:t>
            </w:r>
          </w:p>
        </w:tc>
        <w:tc>
          <w:tcPr>
            <w:tcW w:w="886" w:type="dxa"/>
            <w:vAlign w:val="center"/>
          </w:tcPr>
          <w:p w:rsidR="00C1178A" w:rsidRPr="00B138F3" w:rsidRDefault="00C1178A" w:rsidP="00C1178A">
            <w:pPr>
              <w:widowControl w:val="0"/>
              <w:jc w:val="center"/>
              <w:rPr>
                <w:rFonts w:ascii="GHEA Grapalat" w:hAnsi="GHEA Grapalat"/>
                <w:sz w:val="16"/>
                <w:szCs w:val="16"/>
              </w:rPr>
            </w:pPr>
            <w:r w:rsidRPr="00B138F3">
              <w:rPr>
                <w:rFonts w:ascii="GHEA Grapalat" w:hAnsi="GHEA Grapalat"/>
                <w:sz w:val="16"/>
                <w:szCs w:val="16"/>
              </w:rPr>
              <w:t>... %</w:t>
            </w:r>
          </w:p>
        </w:tc>
        <w:tc>
          <w:tcPr>
            <w:tcW w:w="935" w:type="dxa"/>
            <w:vAlign w:val="center"/>
          </w:tcPr>
          <w:p w:rsidR="00C1178A" w:rsidRPr="00B138F3" w:rsidRDefault="00C1178A" w:rsidP="00C1178A">
            <w:pPr>
              <w:widowControl w:val="0"/>
              <w:jc w:val="center"/>
              <w:rPr>
                <w:rFonts w:ascii="GHEA Grapalat" w:hAnsi="GHEA Grapalat"/>
                <w:sz w:val="16"/>
                <w:szCs w:val="16"/>
              </w:rPr>
            </w:pPr>
            <w:r w:rsidRPr="00B138F3">
              <w:rPr>
                <w:rFonts w:ascii="GHEA Grapalat" w:hAnsi="GHEA Grapalat"/>
                <w:sz w:val="16"/>
                <w:szCs w:val="16"/>
              </w:rPr>
              <w:t>... %</w:t>
            </w:r>
          </w:p>
        </w:tc>
        <w:tc>
          <w:tcPr>
            <w:tcW w:w="650" w:type="dxa"/>
            <w:vAlign w:val="center"/>
          </w:tcPr>
          <w:p w:rsidR="00C1178A" w:rsidRPr="00B138F3" w:rsidRDefault="00C1178A" w:rsidP="00C1178A">
            <w:pPr>
              <w:widowControl w:val="0"/>
              <w:jc w:val="center"/>
              <w:rPr>
                <w:rFonts w:ascii="GHEA Grapalat" w:hAnsi="GHEA Grapalat" w:cs="Arial"/>
                <w:sz w:val="16"/>
                <w:szCs w:val="16"/>
              </w:rPr>
            </w:pPr>
            <w:r w:rsidRPr="00B138F3">
              <w:rPr>
                <w:rFonts w:ascii="GHEA Grapalat" w:hAnsi="GHEA Grapalat"/>
                <w:sz w:val="16"/>
                <w:szCs w:val="16"/>
              </w:rPr>
              <w:t>... %</w:t>
            </w:r>
          </w:p>
        </w:tc>
        <w:tc>
          <w:tcPr>
            <w:tcW w:w="799" w:type="dxa"/>
            <w:vAlign w:val="center"/>
          </w:tcPr>
          <w:p w:rsidR="00C1178A" w:rsidRPr="00B138F3" w:rsidRDefault="00C1178A" w:rsidP="00C1178A">
            <w:pPr>
              <w:widowControl w:val="0"/>
              <w:jc w:val="center"/>
              <w:rPr>
                <w:rFonts w:ascii="GHEA Grapalat" w:hAnsi="GHEA Grapalat" w:cs="Arial"/>
                <w:sz w:val="16"/>
                <w:szCs w:val="16"/>
              </w:rPr>
            </w:pPr>
            <w:r w:rsidRPr="00B138F3">
              <w:rPr>
                <w:rFonts w:ascii="GHEA Grapalat" w:hAnsi="GHEA Grapalat"/>
                <w:sz w:val="16"/>
                <w:szCs w:val="16"/>
              </w:rPr>
              <w:t>... %</w:t>
            </w:r>
          </w:p>
        </w:tc>
        <w:tc>
          <w:tcPr>
            <w:tcW w:w="519" w:type="dxa"/>
            <w:vAlign w:val="center"/>
          </w:tcPr>
          <w:p w:rsidR="00C1178A" w:rsidRPr="00B138F3" w:rsidRDefault="00C1178A" w:rsidP="00C1178A">
            <w:pPr>
              <w:widowControl w:val="0"/>
              <w:jc w:val="center"/>
              <w:rPr>
                <w:rFonts w:ascii="GHEA Grapalat" w:hAnsi="GHEA Grapalat" w:cs="Arial"/>
                <w:sz w:val="16"/>
                <w:szCs w:val="16"/>
              </w:rPr>
            </w:pPr>
            <w:r w:rsidRPr="00B138F3">
              <w:rPr>
                <w:rFonts w:ascii="GHEA Grapalat" w:hAnsi="GHEA Grapalat"/>
                <w:sz w:val="16"/>
                <w:szCs w:val="16"/>
              </w:rPr>
              <w:t>... %</w:t>
            </w:r>
          </w:p>
        </w:tc>
        <w:tc>
          <w:tcPr>
            <w:tcW w:w="605" w:type="dxa"/>
            <w:gridSpan w:val="2"/>
            <w:vAlign w:val="center"/>
          </w:tcPr>
          <w:p w:rsidR="00C1178A" w:rsidRPr="00B138F3" w:rsidRDefault="00C1178A" w:rsidP="00C1178A">
            <w:pPr>
              <w:widowControl w:val="0"/>
              <w:jc w:val="center"/>
              <w:rPr>
                <w:rFonts w:ascii="GHEA Grapalat" w:hAnsi="GHEA Grapalat" w:cs="Arial"/>
                <w:sz w:val="16"/>
                <w:szCs w:val="16"/>
              </w:rPr>
            </w:pPr>
            <w:r w:rsidRPr="00B138F3">
              <w:rPr>
                <w:rFonts w:ascii="GHEA Grapalat" w:hAnsi="GHEA Grapalat"/>
                <w:sz w:val="16"/>
                <w:szCs w:val="16"/>
              </w:rPr>
              <w:t>... %</w:t>
            </w:r>
          </w:p>
        </w:tc>
        <w:tc>
          <w:tcPr>
            <w:tcW w:w="666" w:type="dxa"/>
            <w:vAlign w:val="center"/>
          </w:tcPr>
          <w:p w:rsidR="00C1178A" w:rsidRPr="00B138F3" w:rsidRDefault="00C1178A" w:rsidP="00C1178A">
            <w:pPr>
              <w:widowControl w:val="0"/>
              <w:jc w:val="center"/>
              <w:rPr>
                <w:rFonts w:ascii="GHEA Grapalat" w:hAnsi="GHEA Grapalat" w:cs="Arial"/>
                <w:sz w:val="16"/>
                <w:szCs w:val="16"/>
              </w:rPr>
            </w:pPr>
            <w:r w:rsidRPr="00B138F3">
              <w:rPr>
                <w:rFonts w:ascii="GHEA Grapalat" w:hAnsi="GHEA Grapalat"/>
                <w:sz w:val="16"/>
                <w:szCs w:val="16"/>
              </w:rPr>
              <w:t>... %</w:t>
            </w:r>
          </w:p>
        </w:tc>
        <w:tc>
          <w:tcPr>
            <w:tcW w:w="774" w:type="dxa"/>
            <w:vAlign w:val="center"/>
          </w:tcPr>
          <w:p w:rsidR="00C1178A" w:rsidRPr="00B138F3" w:rsidRDefault="00C1178A" w:rsidP="00C1178A">
            <w:pPr>
              <w:widowControl w:val="0"/>
              <w:jc w:val="center"/>
              <w:rPr>
                <w:rFonts w:ascii="GHEA Grapalat" w:hAnsi="GHEA Grapalat" w:cs="Arial"/>
                <w:sz w:val="16"/>
                <w:szCs w:val="16"/>
              </w:rPr>
            </w:pPr>
            <w:r w:rsidRPr="00B138F3">
              <w:rPr>
                <w:rFonts w:ascii="GHEA Grapalat" w:hAnsi="GHEA Grapalat"/>
                <w:sz w:val="16"/>
                <w:szCs w:val="16"/>
              </w:rPr>
              <w:t>... %</w:t>
            </w:r>
          </w:p>
        </w:tc>
        <w:tc>
          <w:tcPr>
            <w:tcW w:w="866" w:type="dxa"/>
            <w:vAlign w:val="center"/>
          </w:tcPr>
          <w:p w:rsidR="00C1178A" w:rsidRPr="00B138F3" w:rsidRDefault="00C1178A" w:rsidP="00C1178A">
            <w:pPr>
              <w:widowControl w:val="0"/>
              <w:jc w:val="center"/>
              <w:rPr>
                <w:rFonts w:ascii="GHEA Grapalat" w:hAnsi="GHEA Grapalat" w:cs="Arial"/>
                <w:sz w:val="16"/>
                <w:szCs w:val="16"/>
              </w:rPr>
            </w:pPr>
            <w:r w:rsidRPr="00B138F3">
              <w:rPr>
                <w:rFonts w:ascii="GHEA Grapalat" w:hAnsi="GHEA Grapalat"/>
                <w:sz w:val="16"/>
                <w:szCs w:val="16"/>
              </w:rPr>
              <w:t>... %</w:t>
            </w:r>
          </w:p>
        </w:tc>
        <w:tc>
          <w:tcPr>
            <w:tcW w:w="831" w:type="dxa"/>
            <w:vAlign w:val="center"/>
          </w:tcPr>
          <w:p w:rsidR="00C1178A" w:rsidRPr="00B138F3" w:rsidRDefault="00C1178A" w:rsidP="00C1178A">
            <w:pPr>
              <w:widowControl w:val="0"/>
              <w:jc w:val="center"/>
              <w:rPr>
                <w:rFonts w:ascii="GHEA Grapalat" w:hAnsi="GHEA Grapalat" w:cs="Arial"/>
                <w:sz w:val="16"/>
                <w:szCs w:val="16"/>
              </w:rPr>
            </w:pPr>
            <w:r w:rsidRPr="00B138F3">
              <w:rPr>
                <w:rFonts w:ascii="GHEA Grapalat" w:hAnsi="GHEA Grapalat"/>
                <w:sz w:val="16"/>
                <w:szCs w:val="16"/>
              </w:rPr>
              <w:t>... %</w:t>
            </w:r>
          </w:p>
        </w:tc>
        <w:tc>
          <w:tcPr>
            <w:tcW w:w="727" w:type="dxa"/>
            <w:vAlign w:val="center"/>
          </w:tcPr>
          <w:p w:rsidR="00C1178A" w:rsidRPr="00B138F3" w:rsidRDefault="00C1178A" w:rsidP="00C1178A">
            <w:pPr>
              <w:widowControl w:val="0"/>
              <w:jc w:val="center"/>
              <w:rPr>
                <w:rFonts w:ascii="GHEA Grapalat" w:hAnsi="GHEA Grapalat" w:cs="Arial"/>
                <w:sz w:val="16"/>
                <w:szCs w:val="16"/>
              </w:rPr>
            </w:pPr>
            <w:r w:rsidRPr="00B138F3">
              <w:rPr>
                <w:rFonts w:ascii="GHEA Grapalat" w:hAnsi="GHEA Grapalat"/>
                <w:sz w:val="16"/>
                <w:szCs w:val="16"/>
              </w:rPr>
              <w:t>... %</w:t>
            </w:r>
          </w:p>
        </w:tc>
        <w:tc>
          <w:tcPr>
            <w:tcW w:w="799" w:type="dxa"/>
            <w:vAlign w:val="center"/>
          </w:tcPr>
          <w:p w:rsidR="00C1178A" w:rsidRPr="00B138F3" w:rsidRDefault="00C1178A" w:rsidP="00C1178A">
            <w:pPr>
              <w:widowControl w:val="0"/>
              <w:jc w:val="center"/>
              <w:rPr>
                <w:rFonts w:ascii="GHEA Grapalat" w:hAnsi="GHEA Grapalat" w:cs="Arial"/>
                <w:sz w:val="16"/>
                <w:szCs w:val="16"/>
              </w:rPr>
            </w:pPr>
            <w:r>
              <w:rPr>
                <w:rFonts w:ascii="GHEA Grapalat" w:hAnsi="GHEA Grapalat"/>
                <w:sz w:val="16"/>
                <w:szCs w:val="16"/>
                <w:lang w:val="en-US"/>
              </w:rPr>
              <w:t xml:space="preserve">100 </w:t>
            </w:r>
            <w:r w:rsidRPr="00B138F3">
              <w:rPr>
                <w:rFonts w:ascii="GHEA Grapalat" w:hAnsi="GHEA Grapalat"/>
                <w:sz w:val="16"/>
                <w:szCs w:val="16"/>
              </w:rPr>
              <w:t>%</w:t>
            </w:r>
          </w:p>
        </w:tc>
        <w:tc>
          <w:tcPr>
            <w:tcW w:w="727" w:type="dxa"/>
            <w:vAlign w:val="center"/>
          </w:tcPr>
          <w:p w:rsidR="00C1178A" w:rsidRPr="00B138F3" w:rsidRDefault="00C1178A" w:rsidP="00C1178A">
            <w:pPr>
              <w:widowControl w:val="0"/>
              <w:jc w:val="center"/>
              <w:rPr>
                <w:rFonts w:ascii="GHEA Grapalat" w:hAnsi="GHEA Grapalat" w:cs="Arial"/>
                <w:sz w:val="16"/>
                <w:szCs w:val="16"/>
              </w:rPr>
            </w:pPr>
            <w:r>
              <w:rPr>
                <w:rFonts w:ascii="GHEA Grapalat" w:hAnsi="GHEA Grapalat"/>
                <w:sz w:val="16"/>
                <w:szCs w:val="16"/>
                <w:lang w:val="en-US"/>
              </w:rPr>
              <w:t xml:space="preserve">100 </w:t>
            </w:r>
            <w:r w:rsidRPr="00B138F3">
              <w:rPr>
                <w:rFonts w:ascii="GHEA Grapalat" w:hAnsi="GHEA Grapalat"/>
                <w:sz w:val="16"/>
                <w:szCs w:val="16"/>
              </w:rPr>
              <w:t>%</w:t>
            </w:r>
          </w:p>
        </w:tc>
        <w:tc>
          <w:tcPr>
            <w:tcW w:w="627" w:type="dxa"/>
            <w:vAlign w:val="center"/>
          </w:tcPr>
          <w:p w:rsidR="00C1178A" w:rsidRPr="00B138F3" w:rsidRDefault="00C1178A" w:rsidP="00C1178A">
            <w:pPr>
              <w:widowControl w:val="0"/>
              <w:jc w:val="center"/>
              <w:rPr>
                <w:rFonts w:ascii="GHEA Grapalat" w:hAnsi="GHEA Grapalat" w:cs="Arial"/>
                <w:sz w:val="16"/>
                <w:szCs w:val="16"/>
              </w:rPr>
            </w:pPr>
            <w:r>
              <w:rPr>
                <w:rFonts w:ascii="GHEA Grapalat" w:hAnsi="GHEA Grapalat"/>
                <w:sz w:val="16"/>
                <w:szCs w:val="16"/>
                <w:lang w:val="en-US"/>
              </w:rPr>
              <w:t xml:space="preserve">100 </w:t>
            </w:r>
            <w:r w:rsidRPr="00B138F3">
              <w:rPr>
                <w:rFonts w:ascii="GHEA Grapalat" w:hAnsi="GHEA Grapalat"/>
                <w:sz w:val="16"/>
                <w:szCs w:val="16"/>
              </w:rPr>
              <w:t>%</w:t>
            </w:r>
          </w:p>
        </w:tc>
      </w:tr>
      <w:tr w:rsidR="00C1178A" w:rsidRPr="00B138F3" w:rsidTr="00C1178A">
        <w:trPr>
          <w:trHeight w:val="404"/>
          <w:jc w:val="center"/>
        </w:trPr>
        <w:tc>
          <w:tcPr>
            <w:tcW w:w="1649" w:type="dxa"/>
            <w:vAlign w:val="center"/>
          </w:tcPr>
          <w:p w:rsidR="00C1178A" w:rsidRPr="007A627D" w:rsidRDefault="00C1178A" w:rsidP="00C1178A">
            <w:pPr>
              <w:pStyle w:val="BodyTextIndent2"/>
              <w:spacing w:line="240" w:lineRule="auto"/>
              <w:ind w:firstLine="0"/>
              <w:jc w:val="center"/>
              <w:rPr>
                <w:rFonts w:ascii="GHEA Grapalat" w:hAnsi="GHEA Grapalat" w:cs="Sylfaen"/>
                <w:lang w:val="en-AU"/>
              </w:rPr>
            </w:pPr>
            <w:r w:rsidRPr="007A627D">
              <w:rPr>
                <w:rFonts w:ascii="GHEA Grapalat" w:hAnsi="GHEA Grapalat" w:cs="Sylfaen"/>
                <w:lang w:val="en-AU"/>
              </w:rPr>
              <w:t>6</w:t>
            </w:r>
          </w:p>
        </w:tc>
        <w:tc>
          <w:tcPr>
            <w:tcW w:w="1890" w:type="dxa"/>
            <w:vAlign w:val="center"/>
          </w:tcPr>
          <w:p w:rsidR="00C1178A" w:rsidRDefault="00C1178A" w:rsidP="00C1178A">
            <w:pPr>
              <w:jc w:val="center"/>
              <w:rPr>
                <w:rFonts w:ascii="Calibri" w:hAnsi="Calibri" w:cs="Calibri"/>
                <w:sz w:val="22"/>
                <w:szCs w:val="22"/>
              </w:rPr>
            </w:pPr>
            <w:r>
              <w:rPr>
                <w:rFonts w:ascii="Calibri" w:hAnsi="Calibri" w:cs="Calibri"/>
                <w:sz w:val="22"/>
                <w:szCs w:val="22"/>
              </w:rPr>
              <w:t>38421160/9</w:t>
            </w:r>
          </w:p>
        </w:tc>
        <w:tc>
          <w:tcPr>
            <w:tcW w:w="1960" w:type="dxa"/>
            <w:gridSpan w:val="3"/>
          </w:tcPr>
          <w:p w:rsidR="00C1178A" w:rsidRPr="002D747A" w:rsidRDefault="00C1178A" w:rsidP="00C1178A">
            <w:r w:rsidRPr="002D747A">
              <w:t xml:space="preserve">Контрольно-измерительные приборы </w:t>
            </w:r>
          </w:p>
        </w:tc>
        <w:tc>
          <w:tcPr>
            <w:tcW w:w="886" w:type="dxa"/>
            <w:vAlign w:val="center"/>
          </w:tcPr>
          <w:p w:rsidR="00C1178A" w:rsidRPr="00B138F3" w:rsidRDefault="00C1178A" w:rsidP="00C1178A">
            <w:pPr>
              <w:widowControl w:val="0"/>
              <w:jc w:val="center"/>
              <w:rPr>
                <w:rFonts w:ascii="GHEA Grapalat" w:hAnsi="GHEA Grapalat"/>
                <w:sz w:val="16"/>
                <w:szCs w:val="16"/>
              </w:rPr>
            </w:pPr>
            <w:r w:rsidRPr="00B138F3">
              <w:rPr>
                <w:rFonts w:ascii="GHEA Grapalat" w:hAnsi="GHEA Grapalat"/>
                <w:sz w:val="16"/>
                <w:szCs w:val="16"/>
              </w:rPr>
              <w:t>... %</w:t>
            </w:r>
          </w:p>
        </w:tc>
        <w:tc>
          <w:tcPr>
            <w:tcW w:w="935" w:type="dxa"/>
            <w:vAlign w:val="center"/>
          </w:tcPr>
          <w:p w:rsidR="00C1178A" w:rsidRPr="00B138F3" w:rsidRDefault="00C1178A" w:rsidP="00C1178A">
            <w:pPr>
              <w:widowControl w:val="0"/>
              <w:jc w:val="center"/>
              <w:rPr>
                <w:rFonts w:ascii="GHEA Grapalat" w:hAnsi="GHEA Grapalat"/>
                <w:sz w:val="16"/>
                <w:szCs w:val="16"/>
              </w:rPr>
            </w:pPr>
            <w:r w:rsidRPr="00B138F3">
              <w:rPr>
                <w:rFonts w:ascii="GHEA Grapalat" w:hAnsi="GHEA Grapalat"/>
                <w:sz w:val="16"/>
                <w:szCs w:val="16"/>
              </w:rPr>
              <w:t>... %</w:t>
            </w:r>
          </w:p>
        </w:tc>
        <w:tc>
          <w:tcPr>
            <w:tcW w:w="650" w:type="dxa"/>
            <w:vAlign w:val="center"/>
          </w:tcPr>
          <w:p w:rsidR="00C1178A" w:rsidRPr="00B138F3" w:rsidRDefault="00C1178A" w:rsidP="00C1178A">
            <w:pPr>
              <w:widowControl w:val="0"/>
              <w:jc w:val="center"/>
              <w:rPr>
                <w:rFonts w:ascii="GHEA Grapalat" w:hAnsi="GHEA Grapalat" w:cs="Arial"/>
                <w:sz w:val="16"/>
                <w:szCs w:val="16"/>
              </w:rPr>
            </w:pPr>
            <w:r w:rsidRPr="00B138F3">
              <w:rPr>
                <w:rFonts w:ascii="GHEA Grapalat" w:hAnsi="GHEA Grapalat"/>
                <w:sz w:val="16"/>
                <w:szCs w:val="16"/>
              </w:rPr>
              <w:t>... %</w:t>
            </w:r>
          </w:p>
        </w:tc>
        <w:tc>
          <w:tcPr>
            <w:tcW w:w="799" w:type="dxa"/>
            <w:vAlign w:val="center"/>
          </w:tcPr>
          <w:p w:rsidR="00C1178A" w:rsidRPr="00B138F3" w:rsidRDefault="00C1178A" w:rsidP="00C1178A">
            <w:pPr>
              <w:widowControl w:val="0"/>
              <w:jc w:val="center"/>
              <w:rPr>
                <w:rFonts w:ascii="GHEA Grapalat" w:hAnsi="GHEA Grapalat" w:cs="Arial"/>
                <w:sz w:val="16"/>
                <w:szCs w:val="16"/>
              </w:rPr>
            </w:pPr>
            <w:r w:rsidRPr="00B138F3">
              <w:rPr>
                <w:rFonts w:ascii="GHEA Grapalat" w:hAnsi="GHEA Grapalat"/>
                <w:sz w:val="16"/>
                <w:szCs w:val="16"/>
              </w:rPr>
              <w:t>... %</w:t>
            </w:r>
          </w:p>
        </w:tc>
        <w:tc>
          <w:tcPr>
            <w:tcW w:w="519" w:type="dxa"/>
            <w:vAlign w:val="center"/>
          </w:tcPr>
          <w:p w:rsidR="00C1178A" w:rsidRPr="00B138F3" w:rsidRDefault="00C1178A" w:rsidP="00C1178A">
            <w:pPr>
              <w:widowControl w:val="0"/>
              <w:jc w:val="center"/>
              <w:rPr>
                <w:rFonts w:ascii="GHEA Grapalat" w:hAnsi="GHEA Grapalat" w:cs="Arial"/>
                <w:sz w:val="16"/>
                <w:szCs w:val="16"/>
              </w:rPr>
            </w:pPr>
            <w:r w:rsidRPr="00B138F3">
              <w:rPr>
                <w:rFonts w:ascii="GHEA Grapalat" w:hAnsi="GHEA Grapalat"/>
                <w:sz w:val="16"/>
                <w:szCs w:val="16"/>
              </w:rPr>
              <w:t>... %</w:t>
            </w:r>
          </w:p>
        </w:tc>
        <w:tc>
          <w:tcPr>
            <w:tcW w:w="605" w:type="dxa"/>
            <w:gridSpan w:val="2"/>
            <w:vAlign w:val="center"/>
          </w:tcPr>
          <w:p w:rsidR="00C1178A" w:rsidRPr="00B138F3" w:rsidRDefault="00C1178A" w:rsidP="00C1178A">
            <w:pPr>
              <w:widowControl w:val="0"/>
              <w:jc w:val="center"/>
              <w:rPr>
                <w:rFonts w:ascii="GHEA Grapalat" w:hAnsi="GHEA Grapalat" w:cs="Arial"/>
                <w:sz w:val="16"/>
                <w:szCs w:val="16"/>
              </w:rPr>
            </w:pPr>
            <w:r w:rsidRPr="00B138F3">
              <w:rPr>
                <w:rFonts w:ascii="GHEA Grapalat" w:hAnsi="GHEA Grapalat"/>
                <w:sz w:val="16"/>
                <w:szCs w:val="16"/>
              </w:rPr>
              <w:t>... %</w:t>
            </w:r>
          </w:p>
        </w:tc>
        <w:tc>
          <w:tcPr>
            <w:tcW w:w="666" w:type="dxa"/>
            <w:vAlign w:val="center"/>
          </w:tcPr>
          <w:p w:rsidR="00C1178A" w:rsidRPr="00B138F3" w:rsidRDefault="00C1178A" w:rsidP="00C1178A">
            <w:pPr>
              <w:widowControl w:val="0"/>
              <w:jc w:val="center"/>
              <w:rPr>
                <w:rFonts w:ascii="GHEA Grapalat" w:hAnsi="GHEA Grapalat" w:cs="Arial"/>
                <w:sz w:val="16"/>
                <w:szCs w:val="16"/>
              </w:rPr>
            </w:pPr>
            <w:r w:rsidRPr="00B138F3">
              <w:rPr>
                <w:rFonts w:ascii="GHEA Grapalat" w:hAnsi="GHEA Grapalat"/>
                <w:sz w:val="16"/>
                <w:szCs w:val="16"/>
              </w:rPr>
              <w:t>... %</w:t>
            </w:r>
          </w:p>
        </w:tc>
        <w:tc>
          <w:tcPr>
            <w:tcW w:w="774" w:type="dxa"/>
            <w:vAlign w:val="center"/>
          </w:tcPr>
          <w:p w:rsidR="00C1178A" w:rsidRPr="00B138F3" w:rsidRDefault="00C1178A" w:rsidP="00C1178A">
            <w:pPr>
              <w:widowControl w:val="0"/>
              <w:jc w:val="center"/>
              <w:rPr>
                <w:rFonts w:ascii="GHEA Grapalat" w:hAnsi="GHEA Grapalat" w:cs="Arial"/>
                <w:sz w:val="16"/>
                <w:szCs w:val="16"/>
              </w:rPr>
            </w:pPr>
            <w:r w:rsidRPr="00B138F3">
              <w:rPr>
                <w:rFonts w:ascii="GHEA Grapalat" w:hAnsi="GHEA Grapalat"/>
                <w:sz w:val="16"/>
                <w:szCs w:val="16"/>
              </w:rPr>
              <w:t>... %</w:t>
            </w:r>
          </w:p>
        </w:tc>
        <w:tc>
          <w:tcPr>
            <w:tcW w:w="866" w:type="dxa"/>
            <w:vAlign w:val="center"/>
          </w:tcPr>
          <w:p w:rsidR="00C1178A" w:rsidRPr="00B138F3" w:rsidRDefault="00C1178A" w:rsidP="00C1178A">
            <w:pPr>
              <w:widowControl w:val="0"/>
              <w:jc w:val="center"/>
              <w:rPr>
                <w:rFonts w:ascii="GHEA Grapalat" w:hAnsi="GHEA Grapalat" w:cs="Arial"/>
                <w:sz w:val="16"/>
                <w:szCs w:val="16"/>
              </w:rPr>
            </w:pPr>
            <w:r w:rsidRPr="00B138F3">
              <w:rPr>
                <w:rFonts w:ascii="GHEA Grapalat" w:hAnsi="GHEA Grapalat"/>
                <w:sz w:val="16"/>
                <w:szCs w:val="16"/>
              </w:rPr>
              <w:t>... %</w:t>
            </w:r>
          </w:p>
        </w:tc>
        <w:tc>
          <w:tcPr>
            <w:tcW w:w="831" w:type="dxa"/>
            <w:vAlign w:val="center"/>
          </w:tcPr>
          <w:p w:rsidR="00C1178A" w:rsidRPr="00B138F3" w:rsidRDefault="00C1178A" w:rsidP="00C1178A">
            <w:pPr>
              <w:widowControl w:val="0"/>
              <w:jc w:val="center"/>
              <w:rPr>
                <w:rFonts w:ascii="GHEA Grapalat" w:hAnsi="GHEA Grapalat" w:cs="Arial"/>
                <w:sz w:val="16"/>
                <w:szCs w:val="16"/>
              </w:rPr>
            </w:pPr>
            <w:r w:rsidRPr="00B138F3">
              <w:rPr>
                <w:rFonts w:ascii="GHEA Grapalat" w:hAnsi="GHEA Grapalat"/>
                <w:sz w:val="16"/>
                <w:szCs w:val="16"/>
              </w:rPr>
              <w:t>... %</w:t>
            </w:r>
          </w:p>
        </w:tc>
        <w:tc>
          <w:tcPr>
            <w:tcW w:w="727" w:type="dxa"/>
            <w:vAlign w:val="center"/>
          </w:tcPr>
          <w:p w:rsidR="00C1178A" w:rsidRPr="00B138F3" w:rsidRDefault="00C1178A" w:rsidP="00C1178A">
            <w:pPr>
              <w:widowControl w:val="0"/>
              <w:jc w:val="center"/>
              <w:rPr>
                <w:rFonts w:ascii="GHEA Grapalat" w:hAnsi="GHEA Grapalat" w:cs="Arial"/>
                <w:sz w:val="16"/>
                <w:szCs w:val="16"/>
              </w:rPr>
            </w:pPr>
            <w:r w:rsidRPr="00B138F3">
              <w:rPr>
                <w:rFonts w:ascii="GHEA Grapalat" w:hAnsi="GHEA Grapalat"/>
                <w:sz w:val="16"/>
                <w:szCs w:val="16"/>
              </w:rPr>
              <w:t>... %</w:t>
            </w:r>
          </w:p>
        </w:tc>
        <w:tc>
          <w:tcPr>
            <w:tcW w:w="799" w:type="dxa"/>
            <w:vAlign w:val="center"/>
          </w:tcPr>
          <w:p w:rsidR="00C1178A" w:rsidRPr="00B138F3" w:rsidRDefault="00C1178A" w:rsidP="00C1178A">
            <w:pPr>
              <w:widowControl w:val="0"/>
              <w:jc w:val="center"/>
              <w:rPr>
                <w:rFonts w:ascii="GHEA Grapalat" w:hAnsi="GHEA Grapalat" w:cs="Arial"/>
                <w:sz w:val="16"/>
                <w:szCs w:val="16"/>
              </w:rPr>
            </w:pPr>
            <w:r>
              <w:rPr>
                <w:rFonts w:ascii="GHEA Grapalat" w:hAnsi="GHEA Grapalat"/>
                <w:sz w:val="16"/>
                <w:szCs w:val="16"/>
                <w:lang w:val="en-US"/>
              </w:rPr>
              <w:t xml:space="preserve">100 </w:t>
            </w:r>
            <w:r w:rsidRPr="00B138F3">
              <w:rPr>
                <w:rFonts w:ascii="GHEA Grapalat" w:hAnsi="GHEA Grapalat"/>
                <w:sz w:val="16"/>
                <w:szCs w:val="16"/>
              </w:rPr>
              <w:t>%</w:t>
            </w:r>
          </w:p>
        </w:tc>
        <w:tc>
          <w:tcPr>
            <w:tcW w:w="727" w:type="dxa"/>
            <w:vAlign w:val="center"/>
          </w:tcPr>
          <w:p w:rsidR="00C1178A" w:rsidRPr="00B138F3" w:rsidRDefault="00C1178A" w:rsidP="00C1178A">
            <w:pPr>
              <w:widowControl w:val="0"/>
              <w:jc w:val="center"/>
              <w:rPr>
                <w:rFonts w:ascii="GHEA Grapalat" w:hAnsi="GHEA Grapalat" w:cs="Arial"/>
                <w:sz w:val="16"/>
                <w:szCs w:val="16"/>
              </w:rPr>
            </w:pPr>
            <w:r>
              <w:rPr>
                <w:rFonts w:ascii="GHEA Grapalat" w:hAnsi="GHEA Grapalat"/>
                <w:sz w:val="16"/>
                <w:szCs w:val="16"/>
                <w:lang w:val="en-US"/>
              </w:rPr>
              <w:t xml:space="preserve">100 </w:t>
            </w:r>
            <w:r w:rsidRPr="00B138F3">
              <w:rPr>
                <w:rFonts w:ascii="GHEA Grapalat" w:hAnsi="GHEA Grapalat"/>
                <w:sz w:val="16"/>
                <w:szCs w:val="16"/>
              </w:rPr>
              <w:t>%</w:t>
            </w:r>
          </w:p>
        </w:tc>
        <w:tc>
          <w:tcPr>
            <w:tcW w:w="627" w:type="dxa"/>
            <w:vAlign w:val="center"/>
          </w:tcPr>
          <w:p w:rsidR="00C1178A" w:rsidRPr="00B138F3" w:rsidRDefault="00C1178A" w:rsidP="00C1178A">
            <w:pPr>
              <w:widowControl w:val="0"/>
              <w:jc w:val="center"/>
              <w:rPr>
                <w:rFonts w:ascii="GHEA Grapalat" w:hAnsi="GHEA Grapalat" w:cs="Arial"/>
                <w:sz w:val="16"/>
                <w:szCs w:val="16"/>
              </w:rPr>
            </w:pPr>
            <w:r>
              <w:rPr>
                <w:rFonts w:ascii="GHEA Grapalat" w:hAnsi="GHEA Grapalat"/>
                <w:sz w:val="16"/>
                <w:szCs w:val="16"/>
                <w:lang w:val="en-US"/>
              </w:rPr>
              <w:t xml:space="preserve">100 </w:t>
            </w:r>
            <w:r w:rsidRPr="00B138F3">
              <w:rPr>
                <w:rFonts w:ascii="GHEA Grapalat" w:hAnsi="GHEA Grapalat"/>
                <w:sz w:val="16"/>
                <w:szCs w:val="16"/>
              </w:rPr>
              <w:t>%</w:t>
            </w:r>
          </w:p>
        </w:tc>
      </w:tr>
      <w:tr w:rsidR="00C1178A" w:rsidRPr="00B138F3" w:rsidTr="00C1178A">
        <w:trPr>
          <w:trHeight w:val="404"/>
          <w:jc w:val="center"/>
        </w:trPr>
        <w:tc>
          <w:tcPr>
            <w:tcW w:w="1649" w:type="dxa"/>
            <w:vAlign w:val="center"/>
          </w:tcPr>
          <w:p w:rsidR="00C1178A" w:rsidRPr="007A627D" w:rsidRDefault="00C1178A" w:rsidP="00C1178A">
            <w:pPr>
              <w:pStyle w:val="BodyTextIndent2"/>
              <w:spacing w:line="240" w:lineRule="auto"/>
              <w:ind w:firstLine="0"/>
              <w:jc w:val="center"/>
              <w:rPr>
                <w:rFonts w:ascii="GHEA Grapalat" w:hAnsi="GHEA Grapalat" w:cs="Sylfaen"/>
                <w:lang w:val="en-AU"/>
              </w:rPr>
            </w:pPr>
            <w:r w:rsidRPr="007A627D">
              <w:rPr>
                <w:rFonts w:ascii="GHEA Grapalat" w:hAnsi="GHEA Grapalat" w:cs="Sylfaen"/>
                <w:lang w:val="en-AU"/>
              </w:rPr>
              <w:t>7</w:t>
            </w:r>
          </w:p>
        </w:tc>
        <w:tc>
          <w:tcPr>
            <w:tcW w:w="1890" w:type="dxa"/>
            <w:vAlign w:val="center"/>
          </w:tcPr>
          <w:p w:rsidR="00C1178A" w:rsidRDefault="00C1178A" w:rsidP="00C1178A">
            <w:pPr>
              <w:jc w:val="center"/>
              <w:rPr>
                <w:rFonts w:ascii="Calibri" w:hAnsi="Calibri" w:cs="Calibri"/>
                <w:sz w:val="22"/>
                <w:szCs w:val="22"/>
              </w:rPr>
            </w:pPr>
            <w:r>
              <w:rPr>
                <w:rFonts w:ascii="Calibri" w:hAnsi="Calibri" w:cs="Calibri"/>
                <w:sz w:val="22"/>
                <w:szCs w:val="22"/>
              </w:rPr>
              <w:t>38421160/10</w:t>
            </w:r>
          </w:p>
        </w:tc>
        <w:tc>
          <w:tcPr>
            <w:tcW w:w="1960" w:type="dxa"/>
            <w:gridSpan w:val="3"/>
          </w:tcPr>
          <w:p w:rsidR="00C1178A" w:rsidRPr="002D747A" w:rsidRDefault="00C1178A" w:rsidP="00C1178A">
            <w:r w:rsidRPr="002D747A">
              <w:t xml:space="preserve">Контрольно-измерительные приборы </w:t>
            </w:r>
          </w:p>
        </w:tc>
        <w:tc>
          <w:tcPr>
            <w:tcW w:w="886" w:type="dxa"/>
            <w:vAlign w:val="center"/>
          </w:tcPr>
          <w:p w:rsidR="00C1178A" w:rsidRPr="00B138F3" w:rsidRDefault="00C1178A" w:rsidP="00C1178A">
            <w:pPr>
              <w:widowControl w:val="0"/>
              <w:jc w:val="center"/>
              <w:rPr>
                <w:rFonts w:ascii="GHEA Grapalat" w:hAnsi="GHEA Grapalat"/>
                <w:sz w:val="16"/>
                <w:szCs w:val="16"/>
              </w:rPr>
            </w:pPr>
            <w:r w:rsidRPr="00B138F3">
              <w:rPr>
                <w:rFonts w:ascii="GHEA Grapalat" w:hAnsi="GHEA Grapalat"/>
                <w:sz w:val="16"/>
                <w:szCs w:val="16"/>
              </w:rPr>
              <w:t>... %</w:t>
            </w:r>
          </w:p>
        </w:tc>
        <w:tc>
          <w:tcPr>
            <w:tcW w:w="935" w:type="dxa"/>
            <w:vAlign w:val="center"/>
          </w:tcPr>
          <w:p w:rsidR="00C1178A" w:rsidRPr="00B138F3" w:rsidRDefault="00C1178A" w:rsidP="00C1178A">
            <w:pPr>
              <w:widowControl w:val="0"/>
              <w:jc w:val="center"/>
              <w:rPr>
                <w:rFonts w:ascii="GHEA Grapalat" w:hAnsi="GHEA Grapalat"/>
                <w:sz w:val="16"/>
                <w:szCs w:val="16"/>
              </w:rPr>
            </w:pPr>
            <w:r w:rsidRPr="00B138F3">
              <w:rPr>
                <w:rFonts w:ascii="GHEA Grapalat" w:hAnsi="GHEA Grapalat"/>
                <w:sz w:val="16"/>
                <w:szCs w:val="16"/>
              </w:rPr>
              <w:t>... %</w:t>
            </w:r>
          </w:p>
        </w:tc>
        <w:tc>
          <w:tcPr>
            <w:tcW w:w="650" w:type="dxa"/>
            <w:vAlign w:val="center"/>
          </w:tcPr>
          <w:p w:rsidR="00C1178A" w:rsidRPr="00B138F3" w:rsidRDefault="00C1178A" w:rsidP="00C1178A">
            <w:pPr>
              <w:widowControl w:val="0"/>
              <w:jc w:val="center"/>
              <w:rPr>
                <w:rFonts w:ascii="GHEA Grapalat" w:hAnsi="GHEA Grapalat" w:cs="Arial"/>
                <w:sz w:val="16"/>
                <w:szCs w:val="16"/>
              </w:rPr>
            </w:pPr>
            <w:r w:rsidRPr="00B138F3">
              <w:rPr>
                <w:rFonts w:ascii="GHEA Grapalat" w:hAnsi="GHEA Grapalat"/>
                <w:sz w:val="16"/>
                <w:szCs w:val="16"/>
              </w:rPr>
              <w:t>... %</w:t>
            </w:r>
          </w:p>
        </w:tc>
        <w:tc>
          <w:tcPr>
            <w:tcW w:w="799" w:type="dxa"/>
            <w:vAlign w:val="center"/>
          </w:tcPr>
          <w:p w:rsidR="00C1178A" w:rsidRPr="00B138F3" w:rsidRDefault="00C1178A" w:rsidP="00C1178A">
            <w:pPr>
              <w:widowControl w:val="0"/>
              <w:jc w:val="center"/>
              <w:rPr>
                <w:rFonts w:ascii="GHEA Grapalat" w:hAnsi="GHEA Grapalat" w:cs="Arial"/>
                <w:sz w:val="16"/>
                <w:szCs w:val="16"/>
              </w:rPr>
            </w:pPr>
            <w:r w:rsidRPr="00B138F3">
              <w:rPr>
                <w:rFonts w:ascii="GHEA Grapalat" w:hAnsi="GHEA Grapalat"/>
                <w:sz w:val="16"/>
                <w:szCs w:val="16"/>
              </w:rPr>
              <w:t>... %</w:t>
            </w:r>
          </w:p>
        </w:tc>
        <w:tc>
          <w:tcPr>
            <w:tcW w:w="519" w:type="dxa"/>
            <w:vAlign w:val="center"/>
          </w:tcPr>
          <w:p w:rsidR="00C1178A" w:rsidRPr="00B138F3" w:rsidRDefault="00C1178A" w:rsidP="00C1178A">
            <w:pPr>
              <w:widowControl w:val="0"/>
              <w:jc w:val="center"/>
              <w:rPr>
                <w:rFonts w:ascii="GHEA Grapalat" w:hAnsi="GHEA Grapalat" w:cs="Arial"/>
                <w:sz w:val="16"/>
                <w:szCs w:val="16"/>
              </w:rPr>
            </w:pPr>
            <w:r w:rsidRPr="00B138F3">
              <w:rPr>
                <w:rFonts w:ascii="GHEA Grapalat" w:hAnsi="GHEA Grapalat"/>
                <w:sz w:val="16"/>
                <w:szCs w:val="16"/>
              </w:rPr>
              <w:t>... %</w:t>
            </w:r>
          </w:p>
        </w:tc>
        <w:tc>
          <w:tcPr>
            <w:tcW w:w="605" w:type="dxa"/>
            <w:gridSpan w:val="2"/>
            <w:vAlign w:val="center"/>
          </w:tcPr>
          <w:p w:rsidR="00C1178A" w:rsidRPr="00B138F3" w:rsidRDefault="00C1178A" w:rsidP="00C1178A">
            <w:pPr>
              <w:widowControl w:val="0"/>
              <w:jc w:val="center"/>
              <w:rPr>
                <w:rFonts w:ascii="GHEA Grapalat" w:hAnsi="GHEA Grapalat" w:cs="Arial"/>
                <w:sz w:val="16"/>
                <w:szCs w:val="16"/>
              </w:rPr>
            </w:pPr>
            <w:r w:rsidRPr="00B138F3">
              <w:rPr>
                <w:rFonts w:ascii="GHEA Grapalat" w:hAnsi="GHEA Grapalat"/>
                <w:sz w:val="16"/>
                <w:szCs w:val="16"/>
              </w:rPr>
              <w:t>... %</w:t>
            </w:r>
          </w:p>
        </w:tc>
        <w:tc>
          <w:tcPr>
            <w:tcW w:w="666" w:type="dxa"/>
            <w:vAlign w:val="center"/>
          </w:tcPr>
          <w:p w:rsidR="00C1178A" w:rsidRPr="00B138F3" w:rsidRDefault="00C1178A" w:rsidP="00C1178A">
            <w:pPr>
              <w:widowControl w:val="0"/>
              <w:jc w:val="center"/>
              <w:rPr>
                <w:rFonts w:ascii="GHEA Grapalat" w:hAnsi="GHEA Grapalat" w:cs="Arial"/>
                <w:sz w:val="16"/>
                <w:szCs w:val="16"/>
              </w:rPr>
            </w:pPr>
            <w:r w:rsidRPr="00B138F3">
              <w:rPr>
                <w:rFonts w:ascii="GHEA Grapalat" w:hAnsi="GHEA Grapalat"/>
                <w:sz w:val="16"/>
                <w:szCs w:val="16"/>
              </w:rPr>
              <w:t>... %</w:t>
            </w:r>
          </w:p>
        </w:tc>
        <w:tc>
          <w:tcPr>
            <w:tcW w:w="774" w:type="dxa"/>
            <w:vAlign w:val="center"/>
          </w:tcPr>
          <w:p w:rsidR="00C1178A" w:rsidRPr="00B138F3" w:rsidRDefault="00C1178A" w:rsidP="00C1178A">
            <w:pPr>
              <w:widowControl w:val="0"/>
              <w:jc w:val="center"/>
              <w:rPr>
                <w:rFonts w:ascii="GHEA Grapalat" w:hAnsi="GHEA Grapalat" w:cs="Arial"/>
                <w:sz w:val="16"/>
                <w:szCs w:val="16"/>
              </w:rPr>
            </w:pPr>
            <w:r w:rsidRPr="00B138F3">
              <w:rPr>
                <w:rFonts w:ascii="GHEA Grapalat" w:hAnsi="GHEA Grapalat"/>
                <w:sz w:val="16"/>
                <w:szCs w:val="16"/>
              </w:rPr>
              <w:t>... %</w:t>
            </w:r>
          </w:p>
        </w:tc>
        <w:tc>
          <w:tcPr>
            <w:tcW w:w="866" w:type="dxa"/>
            <w:vAlign w:val="center"/>
          </w:tcPr>
          <w:p w:rsidR="00C1178A" w:rsidRPr="00B138F3" w:rsidRDefault="00C1178A" w:rsidP="00C1178A">
            <w:pPr>
              <w:widowControl w:val="0"/>
              <w:jc w:val="center"/>
              <w:rPr>
                <w:rFonts w:ascii="GHEA Grapalat" w:hAnsi="GHEA Grapalat" w:cs="Arial"/>
                <w:sz w:val="16"/>
                <w:szCs w:val="16"/>
              </w:rPr>
            </w:pPr>
            <w:r w:rsidRPr="00B138F3">
              <w:rPr>
                <w:rFonts w:ascii="GHEA Grapalat" w:hAnsi="GHEA Grapalat"/>
                <w:sz w:val="16"/>
                <w:szCs w:val="16"/>
              </w:rPr>
              <w:t>... %</w:t>
            </w:r>
          </w:p>
        </w:tc>
        <w:tc>
          <w:tcPr>
            <w:tcW w:w="831" w:type="dxa"/>
            <w:vAlign w:val="center"/>
          </w:tcPr>
          <w:p w:rsidR="00C1178A" w:rsidRPr="00B138F3" w:rsidRDefault="00C1178A" w:rsidP="00C1178A">
            <w:pPr>
              <w:widowControl w:val="0"/>
              <w:jc w:val="center"/>
              <w:rPr>
                <w:rFonts w:ascii="GHEA Grapalat" w:hAnsi="GHEA Grapalat" w:cs="Arial"/>
                <w:sz w:val="16"/>
                <w:szCs w:val="16"/>
              </w:rPr>
            </w:pPr>
            <w:r w:rsidRPr="00B138F3">
              <w:rPr>
                <w:rFonts w:ascii="GHEA Grapalat" w:hAnsi="GHEA Grapalat"/>
                <w:sz w:val="16"/>
                <w:szCs w:val="16"/>
              </w:rPr>
              <w:t>... %</w:t>
            </w:r>
          </w:p>
        </w:tc>
        <w:tc>
          <w:tcPr>
            <w:tcW w:w="727" w:type="dxa"/>
            <w:vAlign w:val="center"/>
          </w:tcPr>
          <w:p w:rsidR="00C1178A" w:rsidRPr="00B138F3" w:rsidRDefault="00C1178A" w:rsidP="00C1178A">
            <w:pPr>
              <w:widowControl w:val="0"/>
              <w:jc w:val="center"/>
              <w:rPr>
                <w:rFonts w:ascii="GHEA Grapalat" w:hAnsi="GHEA Grapalat" w:cs="Arial"/>
                <w:sz w:val="16"/>
                <w:szCs w:val="16"/>
              </w:rPr>
            </w:pPr>
            <w:r w:rsidRPr="00B138F3">
              <w:rPr>
                <w:rFonts w:ascii="GHEA Grapalat" w:hAnsi="GHEA Grapalat"/>
                <w:sz w:val="16"/>
                <w:szCs w:val="16"/>
              </w:rPr>
              <w:t>... %</w:t>
            </w:r>
          </w:p>
        </w:tc>
        <w:tc>
          <w:tcPr>
            <w:tcW w:w="799" w:type="dxa"/>
            <w:vAlign w:val="center"/>
          </w:tcPr>
          <w:p w:rsidR="00C1178A" w:rsidRPr="00B138F3" w:rsidRDefault="00C1178A" w:rsidP="00C1178A">
            <w:pPr>
              <w:widowControl w:val="0"/>
              <w:jc w:val="center"/>
              <w:rPr>
                <w:rFonts w:ascii="GHEA Grapalat" w:hAnsi="GHEA Grapalat" w:cs="Arial"/>
                <w:sz w:val="16"/>
                <w:szCs w:val="16"/>
              </w:rPr>
            </w:pPr>
            <w:r>
              <w:rPr>
                <w:rFonts w:ascii="GHEA Grapalat" w:hAnsi="GHEA Grapalat"/>
                <w:sz w:val="16"/>
                <w:szCs w:val="16"/>
                <w:lang w:val="en-US"/>
              </w:rPr>
              <w:t xml:space="preserve">100 </w:t>
            </w:r>
            <w:r w:rsidRPr="00B138F3">
              <w:rPr>
                <w:rFonts w:ascii="GHEA Grapalat" w:hAnsi="GHEA Grapalat"/>
                <w:sz w:val="16"/>
                <w:szCs w:val="16"/>
              </w:rPr>
              <w:t>%</w:t>
            </w:r>
          </w:p>
        </w:tc>
        <w:tc>
          <w:tcPr>
            <w:tcW w:w="727" w:type="dxa"/>
            <w:vAlign w:val="center"/>
          </w:tcPr>
          <w:p w:rsidR="00C1178A" w:rsidRPr="00B138F3" w:rsidRDefault="00C1178A" w:rsidP="00C1178A">
            <w:pPr>
              <w:widowControl w:val="0"/>
              <w:jc w:val="center"/>
              <w:rPr>
                <w:rFonts w:ascii="GHEA Grapalat" w:hAnsi="GHEA Grapalat" w:cs="Arial"/>
                <w:sz w:val="16"/>
                <w:szCs w:val="16"/>
              </w:rPr>
            </w:pPr>
            <w:r>
              <w:rPr>
                <w:rFonts w:ascii="GHEA Grapalat" w:hAnsi="GHEA Grapalat"/>
                <w:sz w:val="16"/>
                <w:szCs w:val="16"/>
                <w:lang w:val="en-US"/>
              </w:rPr>
              <w:t xml:space="preserve">100 </w:t>
            </w:r>
            <w:r w:rsidRPr="00B138F3">
              <w:rPr>
                <w:rFonts w:ascii="GHEA Grapalat" w:hAnsi="GHEA Grapalat"/>
                <w:sz w:val="16"/>
                <w:szCs w:val="16"/>
              </w:rPr>
              <w:t>%</w:t>
            </w:r>
          </w:p>
        </w:tc>
        <w:tc>
          <w:tcPr>
            <w:tcW w:w="627" w:type="dxa"/>
            <w:vAlign w:val="center"/>
          </w:tcPr>
          <w:p w:rsidR="00C1178A" w:rsidRPr="00B138F3" w:rsidRDefault="00C1178A" w:rsidP="00C1178A">
            <w:pPr>
              <w:widowControl w:val="0"/>
              <w:jc w:val="center"/>
              <w:rPr>
                <w:rFonts w:ascii="GHEA Grapalat" w:hAnsi="GHEA Grapalat" w:cs="Arial"/>
                <w:sz w:val="16"/>
                <w:szCs w:val="16"/>
              </w:rPr>
            </w:pPr>
            <w:r>
              <w:rPr>
                <w:rFonts w:ascii="GHEA Grapalat" w:hAnsi="GHEA Grapalat"/>
                <w:sz w:val="16"/>
                <w:szCs w:val="16"/>
                <w:lang w:val="en-US"/>
              </w:rPr>
              <w:t xml:space="preserve">100 </w:t>
            </w:r>
            <w:r w:rsidRPr="00B138F3">
              <w:rPr>
                <w:rFonts w:ascii="GHEA Grapalat" w:hAnsi="GHEA Grapalat"/>
                <w:sz w:val="16"/>
                <w:szCs w:val="16"/>
              </w:rPr>
              <w:t>%</w:t>
            </w:r>
          </w:p>
        </w:tc>
      </w:tr>
      <w:tr w:rsidR="00C1178A" w:rsidRPr="00B138F3" w:rsidTr="00C1178A">
        <w:trPr>
          <w:trHeight w:val="404"/>
          <w:jc w:val="center"/>
        </w:trPr>
        <w:tc>
          <w:tcPr>
            <w:tcW w:w="1649" w:type="dxa"/>
            <w:vAlign w:val="center"/>
          </w:tcPr>
          <w:p w:rsidR="00C1178A" w:rsidRPr="007A627D" w:rsidRDefault="00C1178A" w:rsidP="00C1178A">
            <w:pPr>
              <w:pStyle w:val="BodyTextIndent2"/>
              <w:spacing w:line="240" w:lineRule="auto"/>
              <w:ind w:firstLine="0"/>
              <w:jc w:val="center"/>
              <w:rPr>
                <w:rFonts w:ascii="GHEA Grapalat" w:hAnsi="GHEA Grapalat" w:cs="Sylfaen"/>
                <w:lang w:val="en-AU"/>
              </w:rPr>
            </w:pPr>
            <w:r w:rsidRPr="007A627D">
              <w:rPr>
                <w:rFonts w:ascii="GHEA Grapalat" w:hAnsi="GHEA Grapalat" w:cs="Sylfaen"/>
                <w:lang w:val="en-AU"/>
              </w:rPr>
              <w:t>8</w:t>
            </w:r>
          </w:p>
        </w:tc>
        <w:tc>
          <w:tcPr>
            <w:tcW w:w="1890" w:type="dxa"/>
            <w:vAlign w:val="center"/>
          </w:tcPr>
          <w:p w:rsidR="00C1178A" w:rsidRDefault="00C1178A" w:rsidP="00C1178A">
            <w:pPr>
              <w:jc w:val="center"/>
              <w:rPr>
                <w:rFonts w:ascii="Sylfaen" w:hAnsi="Sylfaen" w:cs="Calibri"/>
                <w:sz w:val="20"/>
                <w:szCs w:val="20"/>
              </w:rPr>
            </w:pPr>
            <w:r>
              <w:rPr>
                <w:rFonts w:ascii="Sylfaen" w:hAnsi="Sylfaen" w:cs="Calibri"/>
                <w:sz w:val="20"/>
                <w:szCs w:val="20"/>
              </w:rPr>
              <w:t>38411600/3</w:t>
            </w:r>
          </w:p>
        </w:tc>
        <w:tc>
          <w:tcPr>
            <w:tcW w:w="1960" w:type="dxa"/>
            <w:gridSpan w:val="3"/>
          </w:tcPr>
          <w:p w:rsidR="00C1178A" w:rsidRPr="002D747A" w:rsidRDefault="00C1178A" w:rsidP="00C1178A">
            <w:r w:rsidRPr="002D747A">
              <w:t>pH метры</w:t>
            </w:r>
          </w:p>
        </w:tc>
        <w:tc>
          <w:tcPr>
            <w:tcW w:w="886" w:type="dxa"/>
            <w:vAlign w:val="center"/>
          </w:tcPr>
          <w:p w:rsidR="00C1178A" w:rsidRPr="00B138F3" w:rsidRDefault="00C1178A" w:rsidP="00C1178A">
            <w:pPr>
              <w:widowControl w:val="0"/>
              <w:jc w:val="center"/>
              <w:rPr>
                <w:rFonts w:ascii="GHEA Grapalat" w:hAnsi="GHEA Grapalat"/>
                <w:sz w:val="16"/>
                <w:szCs w:val="16"/>
              </w:rPr>
            </w:pPr>
            <w:r w:rsidRPr="00B138F3">
              <w:rPr>
                <w:rFonts w:ascii="GHEA Grapalat" w:hAnsi="GHEA Grapalat"/>
                <w:sz w:val="16"/>
                <w:szCs w:val="16"/>
              </w:rPr>
              <w:t>... %</w:t>
            </w:r>
          </w:p>
        </w:tc>
        <w:tc>
          <w:tcPr>
            <w:tcW w:w="935" w:type="dxa"/>
            <w:vAlign w:val="center"/>
          </w:tcPr>
          <w:p w:rsidR="00C1178A" w:rsidRPr="00B138F3" w:rsidRDefault="00C1178A" w:rsidP="00C1178A">
            <w:pPr>
              <w:widowControl w:val="0"/>
              <w:jc w:val="center"/>
              <w:rPr>
                <w:rFonts w:ascii="GHEA Grapalat" w:hAnsi="GHEA Grapalat"/>
                <w:sz w:val="16"/>
                <w:szCs w:val="16"/>
              </w:rPr>
            </w:pPr>
            <w:r w:rsidRPr="00B138F3">
              <w:rPr>
                <w:rFonts w:ascii="GHEA Grapalat" w:hAnsi="GHEA Grapalat"/>
                <w:sz w:val="16"/>
                <w:szCs w:val="16"/>
              </w:rPr>
              <w:t>... %</w:t>
            </w:r>
          </w:p>
        </w:tc>
        <w:tc>
          <w:tcPr>
            <w:tcW w:w="650" w:type="dxa"/>
            <w:vAlign w:val="center"/>
          </w:tcPr>
          <w:p w:rsidR="00C1178A" w:rsidRPr="00B138F3" w:rsidRDefault="00C1178A" w:rsidP="00C1178A">
            <w:pPr>
              <w:widowControl w:val="0"/>
              <w:jc w:val="center"/>
              <w:rPr>
                <w:rFonts w:ascii="GHEA Grapalat" w:hAnsi="GHEA Grapalat" w:cs="Arial"/>
                <w:sz w:val="16"/>
                <w:szCs w:val="16"/>
              </w:rPr>
            </w:pPr>
            <w:r w:rsidRPr="00B138F3">
              <w:rPr>
                <w:rFonts w:ascii="GHEA Grapalat" w:hAnsi="GHEA Grapalat"/>
                <w:sz w:val="16"/>
                <w:szCs w:val="16"/>
              </w:rPr>
              <w:t>... %</w:t>
            </w:r>
          </w:p>
        </w:tc>
        <w:tc>
          <w:tcPr>
            <w:tcW w:w="799" w:type="dxa"/>
            <w:vAlign w:val="center"/>
          </w:tcPr>
          <w:p w:rsidR="00C1178A" w:rsidRPr="00B138F3" w:rsidRDefault="00C1178A" w:rsidP="00C1178A">
            <w:pPr>
              <w:widowControl w:val="0"/>
              <w:jc w:val="center"/>
              <w:rPr>
                <w:rFonts w:ascii="GHEA Grapalat" w:hAnsi="GHEA Grapalat" w:cs="Arial"/>
                <w:sz w:val="16"/>
                <w:szCs w:val="16"/>
              </w:rPr>
            </w:pPr>
            <w:r w:rsidRPr="00B138F3">
              <w:rPr>
                <w:rFonts w:ascii="GHEA Grapalat" w:hAnsi="GHEA Grapalat"/>
                <w:sz w:val="16"/>
                <w:szCs w:val="16"/>
              </w:rPr>
              <w:t>... %</w:t>
            </w:r>
          </w:p>
        </w:tc>
        <w:tc>
          <w:tcPr>
            <w:tcW w:w="519" w:type="dxa"/>
            <w:vAlign w:val="center"/>
          </w:tcPr>
          <w:p w:rsidR="00C1178A" w:rsidRPr="00B138F3" w:rsidRDefault="00C1178A" w:rsidP="00C1178A">
            <w:pPr>
              <w:widowControl w:val="0"/>
              <w:jc w:val="center"/>
              <w:rPr>
                <w:rFonts w:ascii="GHEA Grapalat" w:hAnsi="GHEA Grapalat" w:cs="Arial"/>
                <w:sz w:val="16"/>
                <w:szCs w:val="16"/>
              </w:rPr>
            </w:pPr>
            <w:r w:rsidRPr="00B138F3">
              <w:rPr>
                <w:rFonts w:ascii="GHEA Grapalat" w:hAnsi="GHEA Grapalat"/>
                <w:sz w:val="16"/>
                <w:szCs w:val="16"/>
              </w:rPr>
              <w:t>... %</w:t>
            </w:r>
          </w:p>
        </w:tc>
        <w:tc>
          <w:tcPr>
            <w:tcW w:w="605" w:type="dxa"/>
            <w:gridSpan w:val="2"/>
            <w:vAlign w:val="center"/>
          </w:tcPr>
          <w:p w:rsidR="00C1178A" w:rsidRPr="00B138F3" w:rsidRDefault="00C1178A" w:rsidP="00C1178A">
            <w:pPr>
              <w:widowControl w:val="0"/>
              <w:jc w:val="center"/>
              <w:rPr>
                <w:rFonts w:ascii="GHEA Grapalat" w:hAnsi="GHEA Grapalat" w:cs="Arial"/>
                <w:sz w:val="16"/>
                <w:szCs w:val="16"/>
              </w:rPr>
            </w:pPr>
            <w:r w:rsidRPr="00B138F3">
              <w:rPr>
                <w:rFonts w:ascii="GHEA Grapalat" w:hAnsi="GHEA Grapalat"/>
                <w:sz w:val="16"/>
                <w:szCs w:val="16"/>
              </w:rPr>
              <w:t>... %</w:t>
            </w:r>
          </w:p>
        </w:tc>
        <w:tc>
          <w:tcPr>
            <w:tcW w:w="666" w:type="dxa"/>
            <w:vAlign w:val="center"/>
          </w:tcPr>
          <w:p w:rsidR="00C1178A" w:rsidRPr="00B138F3" w:rsidRDefault="00C1178A" w:rsidP="00C1178A">
            <w:pPr>
              <w:widowControl w:val="0"/>
              <w:jc w:val="center"/>
              <w:rPr>
                <w:rFonts w:ascii="GHEA Grapalat" w:hAnsi="GHEA Grapalat" w:cs="Arial"/>
                <w:sz w:val="16"/>
                <w:szCs w:val="16"/>
              </w:rPr>
            </w:pPr>
            <w:r w:rsidRPr="00B138F3">
              <w:rPr>
                <w:rFonts w:ascii="GHEA Grapalat" w:hAnsi="GHEA Grapalat"/>
                <w:sz w:val="16"/>
                <w:szCs w:val="16"/>
              </w:rPr>
              <w:t>... %</w:t>
            </w:r>
          </w:p>
        </w:tc>
        <w:tc>
          <w:tcPr>
            <w:tcW w:w="774" w:type="dxa"/>
            <w:vAlign w:val="center"/>
          </w:tcPr>
          <w:p w:rsidR="00C1178A" w:rsidRPr="00B138F3" w:rsidRDefault="00C1178A" w:rsidP="00C1178A">
            <w:pPr>
              <w:widowControl w:val="0"/>
              <w:jc w:val="center"/>
              <w:rPr>
                <w:rFonts w:ascii="GHEA Grapalat" w:hAnsi="GHEA Grapalat" w:cs="Arial"/>
                <w:sz w:val="16"/>
                <w:szCs w:val="16"/>
              </w:rPr>
            </w:pPr>
            <w:r w:rsidRPr="00B138F3">
              <w:rPr>
                <w:rFonts w:ascii="GHEA Grapalat" w:hAnsi="GHEA Grapalat"/>
                <w:sz w:val="16"/>
                <w:szCs w:val="16"/>
              </w:rPr>
              <w:t>... %</w:t>
            </w:r>
          </w:p>
        </w:tc>
        <w:tc>
          <w:tcPr>
            <w:tcW w:w="866" w:type="dxa"/>
            <w:vAlign w:val="center"/>
          </w:tcPr>
          <w:p w:rsidR="00C1178A" w:rsidRPr="00B138F3" w:rsidRDefault="00C1178A" w:rsidP="00C1178A">
            <w:pPr>
              <w:widowControl w:val="0"/>
              <w:jc w:val="center"/>
              <w:rPr>
                <w:rFonts w:ascii="GHEA Grapalat" w:hAnsi="GHEA Grapalat" w:cs="Arial"/>
                <w:sz w:val="16"/>
                <w:szCs w:val="16"/>
              </w:rPr>
            </w:pPr>
            <w:r w:rsidRPr="00B138F3">
              <w:rPr>
                <w:rFonts w:ascii="GHEA Grapalat" w:hAnsi="GHEA Grapalat"/>
                <w:sz w:val="16"/>
                <w:szCs w:val="16"/>
              </w:rPr>
              <w:t>... %</w:t>
            </w:r>
          </w:p>
        </w:tc>
        <w:tc>
          <w:tcPr>
            <w:tcW w:w="831" w:type="dxa"/>
            <w:vAlign w:val="center"/>
          </w:tcPr>
          <w:p w:rsidR="00C1178A" w:rsidRPr="00B138F3" w:rsidRDefault="00C1178A" w:rsidP="00C1178A">
            <w:pPr>
              <w:widowControl w:val="0"/>
              <w:jc w:val="center"/>
              <w:rPr>
                <w:rFonts w:ascii="GHEA Grapalat" w:hAnsi="GHEA Grapalat" w:cs="Arial"/>
                <w:sz w:val="16"/>
                <w:szCs w:val="16"/>
              </w:rPr>
            </w:pPr>
            <w:r w:rsidRPr="00B138F3">
              <w:rPr>
                <w:rFonts w:ascii="GHEA Grapalat" w:hAnsi="GHEA Grapalat"/>
                <w:sz w:val="16"/>
                <w:szCs w:val="16"/>
              </w:rPr>
              <w:t>... %</w:t>
            </w:r>
          </w:p>
        </w:tc>
        <w:tc>
          <w:tcPr>
            <w:tcW w:w="727" w:type="dxa"/>
            <w:vAlign w:val="center"/>
          </w:tcPr>
          <w:p w:rsidR="00C1178A" w:rsidRPr="00B138F3" w:rsidRDefault="00C1178A" w:rsidP="00C1178A">
            <w:pPr>
              <w:widowControl w:val="0"/>
              <w:jc w:val="center"/>
              <w:rPr>
                <w:rFonts w:ascii="GHEA Grapalat" w:hAnsi="GHEA Grapalat" w:cs="Arial"/>
                <w:sz w:val="16"/>
                <w:szCs w:val="16"/>
              </w:rPr>
            </w:pPr>
            <w:r w:rsidRPr="00B138F3">
              <w:rPr>
                <w:rFonts w:ascii="GHEA Grapalat" w:hAnsi="GHEA Grapalat"/>
                <w:sz w:val="16"/>
                <w:szCs w:val="16"/>
              </w:rPr>
              <w:t>... %</w:t>
            </w:r>
          </w:p>
        </w:tc>
        <w:tc>
          <w:tcPr>
            <w:tcW w:w="799" w:type="dxa"/>
            <w:vAlign w:val="center"/>
          </w:tcPr>
          <w:p w:rsidR="00C1178A" w:rsidRPr="00B138F3" w:rsidRDefault="00C1178A" w:rsidP="00C1178A">
            <w:pPr>
              <w:widowControl w:val="0"/>
              <w:jc w:val="center"/>
              <w:rPr>
                <w:rFonts w:ascii="GHEA Grapalat" w:hAnsi="GHEA Grapalat" w:cs="Arial"/>
                <w:sz w:val="16"/>
                <w:szCs w:val="16"/>
              </w:rPr>
            </w:pPr>
            <w:r>
              <w:rPr>
                <w:rFonts w:ascii="GHEA Grapalat" w:hAnsi="GHEA Grapalat"/>
                <w:sz w:val="16"/>
                <w:szCs w:val="16"/>
                <w:lang w:val="en-US"/>
              </w:rPr>
              <w:t xml:space="preserve">100 </w:t>
            </w:r>
            <w:r w:rsidRPr="00B138F3">
              <w:rPr>
                <w:rFonts w:ascii="GHEA Grapalat" w:hAnsi="GHEA Grapalat"/>
                <w:sz w:val="16"/>
                <w:szCs w:val="16"/>
              </w:rPr>
              <w:t>%</w:t>
            </w:r>
          </w:p>
        </w:tc>
        <w:tc>
          <w:tcPr>
            <w:tcW w:w="727" w:type="dxa"/>
            <w:vAlign w:val="center"/>
          </w:tcPr>
          <w:p w:rsidR="00C1178A" w:rsidRPr="00B138F3" w:rsidRDefault="00C1178A" w:rsidP="00C1178A">
            <w:pPr>
              <w:widowControl w:val="0"/>
              <w:jc w:val="center"/>
              <w:rPr>
                <w:rFonts w:ascii="GHEA Grapalat" w:hAnsi="GHEA Grapalat" w:cs="Arial"/>
                <w:sz w:val="16"/>
                <w:szCs w:val="16"/>
              </w:rPr>
            </w:pPr>
            <w:r>
              <w:rPr>
                <w:rFonts w:ascii="GHEA Grapalat" w:hAnsi="GHEA Grapalat"/>
                <w:sz w:val="16"/>
                <w:szCs w:val="16"/>
                <w:lang w:val="en-US"/>
              </w:rPr>
              <w:t xml:space="preserve">100 </w:t>
            </w:r>
            <w:r w:rsidRPr="00B138F3">
              <w:rPr>
                <w:rFonts w:ascii="GHEA Grapalat" w:hAnsi="GHEA Grapalat"/>
                <w:sz w:val="16"/>
                <w:szCs w:val="16"/>
              </w:rPr>
              <w:t>%</w:t>
            </w:r>
          </w:p>
        </w:tc>
        <w:tc>
          <w:tcPr>
            <w:tcW w:w="627" w:type="dxa"/>
            <w:vAlign w:val="center"/>
          </w:tcPr>
          <w:p w:rsidR="00C1178A" w:rsidRPr="00B138F3" w:rsidRDefault="00C1178A" w:rsidP="00C1178A">
            <w:pPr>
              <w:widowControl w:val="0"/>
              <w:jc w:val="center"/>
              <w:rPr>
                <w:rFonts w:ascii="GHEA Grapalat" w:hAnsi="GHEA Grapalat" w:cs="Arial"/>
                <w:sz w:val="16"/>
                <w:szCs w:val="16"/>
              </w:rPr>
            </w:pPr>
            <w:r>
              <w:rPr>
                <w:rFonts w:ascii="GHEA Grapalat" w:hAnsi="GHEA Grapalat"/>
                <w:sz w:val="16"/>
                <w:szCs w:val="16"/>
                <w:lang w:val="en-US"/>
              </w:rPr>
              <w:t xml:space="preserve">100 </w:t>
            </w:r>
            <w:r w:rsidRPr="00B138F3">
              <w:rPr>
                <w:rFonts w:ascii="GHEA Grapalat" w:hAnsi="GHEA Grapalat"/>
                <w:sz w:val="16"/>
                <w:szCs w:val="16"/>
              </w:rPr>
              <w:t>%</w:t>
            </w:r>
          </w:p>
        </w:tc>
      </w:tr>
      <w:tr w:rsidR="00C1178A" w:rsidRPr="00B138F3" w:rsidTr="00C1178A">
        <w:trPr>
          <w:trHeight w:val="404"/>
          <w:jc w:val="center"/>
        </w:trPr>
        <w:tc>
          <w:tcPr>
            <w:tcW w:w="1649" w:type="dxa"/>
            <w:vAlign w:val="center"/>
          </w:tcPr>
          <w:p w:rsidR="00C1178A" w:rsidRPr="007A627D" w:rsidRDefault="00C1178A" w:rsidP="00C1178A">
            <w:pPr>
              <w:pStyle w:val="BodyTextIndent2"/>
              <w:spacing w:line="240" w:lineRule="auto"/>
              <w:ind w:firstLine="0"/>
              <w:jc w:val="center"/>
              <w:rPr>
                <w:rFonts w:ascii="GHEA Grapalat" w:hAnsi="GHEA Grapalat" w:cs="Sylfaen"/>
                <w:lang w:val="en-AU"/>
              </w:rPr>
            </w:pPr>
            <w:r w:rsidRPr="007A627D">
              <w:rPr>
                <w:rFonts w:ascii="GHEA Grapalat" w:hAnsi="GHEA Grapalat" w:cs="Sylfaen"/>
                <w:lang w:val="en-AU"/>
              </w:rPr>
              <w:t>9</w:t>
            </w:r>
          </w:p>
        </w:tc>
        <w:tc>
          <w:tcPr>
            <w:tcW w:w="1890" w:type="dxa"/>
            <w:vAlign w:val="bottom"/>
          </w:tcPr>
          <w:p w:rsidR="00C1178A" w:rsidRDefault="00C1178A" w:rsidP="00C1178A">
            <w:pPr>
              <w:rPr>
                <w:rFonts w:ascii="Calibri" w:hAnsi="Calibri" w:cs="Calibri"/>
                <w:sz w:val="22"/>
                <w:szCs w:val="22"/>
              </w:rPr>
            </w:pPr>
            <w:r>
              <w:rPr>
                <w:rFonts w:ascii="Calibri" w:hAnsi="Calibri" w:cs="Calibri"/>
                <w:sz w:val="22"/>
                <w:szCs w:val="22"/>
              </w:rPr>
              <w:t>38431760</w:t>
            </w:r>
          </w:p>
        </w:tc>
        <w:tc>
          <w:tcPr>
            <w:tcW w:w="1960" w:type="dxa"/>
            <w:gridSpan w:val="3"/>
          </w:tcPr>
          <w:p w:rsidR="00C1178A" w:rsidRPr="002D747A" w:rsidRDefault="00C1178A" w:rsidP="00C1178A">
            <w:r w:rsidRPr="002D747A">
              <w:t>Лабораторная водяная баня</w:t>
            </w:r>
          </w:p>
        </w:tc>
        <w:tc>
          <w:tcPr>
            <w:tcW w:w="886" w:type="dxa"/>
            <w:vAlign w:val="center"/>
          </w:tcPr>
          <w:p w:rsidR="00C1178A" w:rsidRPr="00B138F3" w:rsidRDefault="00C1178A" w:rsidP="00C1178A">
            <w:pPr>
              <w:widowControl w:val="0"/>
              <w:jc w:val="center"/>
              <w:rPr>
                <w:rFonts w:ascii="GHEA Grapalat" w:hAnsi="GHEA Grapalat"/>
                <w:sz w:val="16"/>
                <w:szCs w:val="16"/>
              </w:rPr>
            </w:pPr>
            <w:r w:rsidRPr="00B138F3">
              <w:rPr>
                <w:rFonts w:ascii="GHEA Grapalat" w:hAnsi="GHEA Grapalat"/>
                <w:sz w:val="16"/>
                <w:szCs w:val="16"/>
              </w:rPr>
              <w:t>... %</w:t>
            </w:r>
          </w:p>
        </w:tc>
        <w:tc>
          <w:tcPr>
            <w:tcW w:w="935" w:type="dxa"/>
            <w:vAlign w:val="center"/>
          </w:tcPr>
          <w:p w:rsidR="00C1178A" w:rsidRPr="00B138F3" w:rsidRDefault="00C1178A" w:rsidP="00C1178A">
            <w:pPr>
              <w:widowControl w:val="0"/>
              <w:jc w:val="center"/>
              <w:rPr>
                <w:rFonts w:ascii="GHEA Grapalat" w:hAnsi="GHEA Grapalat"/>
                <w:sz w:val="16"/>
                <w:szCs w:val="16"/>
              </w:rPr>
            </w:pPr>
            <w:r w:rsidRPr="00B138F3">
              <w:rPr>
                <w:rFonts w:ascii="GHEA Grapalat" w:hAnsi="GHEA Grapalat"/>
                <w:sz w:val="16"/>
                <w:szCs w:val="16"/>
              </w:rPr>
              <w:t>... %</w:t>
            </w:r>
          </w:p>
        </w:tc>
        <w:tc>
          <w:tcPr>
            <w:tcW w:w="650" w:type="dxa"/>
            <w:vAlign w:val="center"/>
          </w:tcPr>
          <w:p w:rsidR="00C1178A" w:rsidRPr="00B138F3" w:rsidRDefault="00C1178A" w:rsidP="00C1178A">
            <w:pPr>
              <w:widowControl w:val="0"/>
              <w:jc w:val="center"/>
              <w:rPr>
                <w:rFonts w:ascii="GHEA Grapalat" w:hAnsi="GHEA Grapalat" w:cs="Arial"/>
                <w:sz w:val="16"/>
                <w:szCs w:val="16"/>
              </w:rPr>
            </w:pPr>
            <w:r w:rsidRPr="00B138F3">
              <w:rPr>
                <w:rFonts w:ascii="GHEA Grapalat" w:hAnsi="GHEA Grapalat"/>
                <w:sz w:val="16"/>
                <w:szCs w:val="16"/>
              </w:rPr>
              <w:t>... %</w:t>
            </w:r>
          </w:p>
        </w:tc>
        <w:tc>
          <w:tcPr>
            <w:tcW w:w="799" w:type="dxa"/>
            <w:vAlign w:val="center"/>
          </w:tcPr>
          <w:p w:rsidR="00C1178A" w:rsidRPr="00B138F3" w:rsidRDefault="00C1178A" w:rsidP="00C1178A">
            <w:pPr>
              <w:widowControl w:val="0"/>
              <w:jc w:val="center"/>
              <w:rPr>
                <w:rFonts w:ascii="GHEA Grapalat" w:hAnsi="GHEA Grapalat" w:cs="Arial"/>
                <w:sz w:val="16"/>
                <w:szCs w:val="16"/>
              </w:rPr>
            </w:pPr>
            <w:r w:rsidRPr="00B138F3">
              <w:rPr>
                <w:rFonts w:ascii="GHEA Grapalat" w:hAnsi="GHEA Grapalat"/>
                <w:sz w:val="16"/>
                <w:szCs w:val="16"/>
              </w:rPr>
              <w:t>... %</w:t>
            </w:r>
          </w:p>
        </w:tc>
        <w:tc>
          <w:tcPr>
            <w:tcW w:w="519" w:type="dxa"/>
            <w:vAlign w:val="center"/>
          </w:tcPr>
          <w:p w:rsidR="00C1178A" w:rsidRPr="00B138F3" w:rsidRDefault="00C1178A" w:rsidP="00C1178A">
            <w:pPr>
              <w:widowControl w:val="0"/>
              <w:jc w:val="center"/>
              <w:rPr>
                <w:rFonts w:ascii="GHEA Grapalat" w:hAnsi="GHEA Grapalat" w:cs="Arial"/>
                <w:sz w:val="16"/>
                <w:szCs w:val="16"/>
              </w:rPr>
            </w:pPr>
            <w:r w:rsidRPr="00B138F3">
              <w:rPr>
                <w:rFonts w:ascii="GHEA Grapalat" w:hAnsi="GHEA Grapalat"/>
                <w:sz w:val="16"/>
                <w:szCs w:val="16"/>
              </w:rPr>
              <w:t>... %</w:t>
            </w:r>
          </w:p>
        </w:tc>
        <w:tc>
          <w:tcPr>
            <w:tcW w:w="605" w:type="dxa"/>
            <w:gridSpan w:val="2"/>
            <w:vAlign w:val="center"/>
          </w:tcPr>
          <w:p w:rsidR="00C1178A" w:rsidRPr="00B138F3" w:rsidRDefault="00C1178A" w:rsidP="00C1178A">
            <w:pPr>
              <w:widowControl w:val="0"/>
              <w:jc w:val="center"/>
              <w:rPr>
                <w:rFonts w:ascii="GHEA Grapalat" w:hAnsi="GHEA Grapalat" w:cs="Arial"/>
                <w:sz w:val="16"/>
                <w:szCs w:val="16"/>
              </w:rPr>
            </w:pPr>
            <w:r w:rsidRPr="00B138F3">
              <w:rPr>
                <w:rFonts w:ascii="GHEA Grapalat" w:hAnsi="GHEA Grapalat"/>
                <w:sz w:val="16"/>
                <w:szCs w:val="16"/>
              </w:rPr>
              <w:t>... %</w:t>
            </w:r>
          </w:p>
        </w:tc>
        <w:tc>
          <w:tcPr>
            <w:tcW w:w="666" w:type="dxa"/>
            <w:vAlign w:val="center"/>
          </w:tcPr>
          <w:p w:rsidR="00C1178A" w:rsidRPr="00B138F3" w:rsidRDefault="00C1178A" w:rsidP="00C1178A">
            <w:pPr>
              <w:widowControl w:val="0"/>
              <w:jc w:val="center"/>
              <w:rPr>
                <w:rFonts w:ascii="GHEA Grapalat" w:hAnsi="GHEA Grapalat" w:cs="Arial"/>
                <w:sz w:val="16"/>
                <w:szCs w:val="16"/>
              </w:rPr>
            </w:pPr>
            <w:r w:rsidRPr="00B138F3">
              <w:rPr>
                <w:rFonts w:ascii="GHEA Grapalat" w:hAnsi="GHEA Grapalat"/>
                <w:sz w:val="16"/>
                <w:szCs w:val="16"/>
              </w:rPr>
              <w:t>... %</w:t>
            </w:r>
          </w:p>
        </w:tc>
        <w:tc>
          <w:tcPr>
            <w:tcW w:w="774" w:type="dxa"/>
            <w:vAlign w:val="center"/>
          </w:tcPr>
          <w:p w:rsidR="00C1178A" w:rsidRPr="00B138F3" w:rsidRDefault="00C1178A" w:rsidP="00C1178A">
            <w:pPr>
              <w:widowControl w:val="0"/>
              <w:jc w:val="center"/>
              <w:rPr>
                <w:rFonts w:ascii="GHEA Grapalat" w:hAnsi="GHEA Grapalat" w:cs="Arial"/>
                <w:sz w:val="16"/>
                <w:szCs w:val="16"/>
              </w:rPr>
            </w:pPr>
            <w:r w:rsidRPr="00B138F3">
              <w:rPr>
                <w:rFonts w:ascii="GHEA Grapalat" w:hAnsi="GHEA Grapalat"/>
                <w:sz w:val="16"/>
                <w:szCs w:val="16"/>
              </w:rPr>
              <w:t>... %</w:t>
            </w:r>
          </w:p>
        </w:tc>
        <w:tc>
          <w:tcPr>
            <w:tcW w:w="866" w:type="dxa"/>
            <w:vAlign w:val="center"/>
          </w:tcPr>
          <w:p w:rsidR="00C1178A" w:rsidRPr="00B138F3" w:rsidRDefault="00C1178A" w:rsidP="00C1178A">
            <w:pPr>
              <w:widowControl w:val="0"/>
              <w:jc w:val="center"/>
              <w:rPr>
                <w:rFonts w:ascii="GHEA Grapalat" w:hAnsi="GHEA Grapalat" w:cs="Arial"/>
                <w:sz w:val="16"/>
                <w:szCs w:val="16"/>
              </w:rPr>
            </w:pPr>
            <w:r w:rsidRPr="00B138F3">
              <w:rPr>
                <w:rFonts w:ascii="GHEA Grapalat" w:hAnsi="GHEA Grapalat"/>
                <w:sz w:val="16"/>
                <w:szCs w:val="16"/>
              </w:rPr>
              <w:t>... %</w:t>
            </w:r>
          </w:p>
        </w:tc>
        <w:tc>
          <w:tcPr>
            <w:tcW w:w="831" w:type="dxa"/>
            <w:vAlign w:val="center"/>
          </w:tcPr>
          <w:p w:rsidR="00C1178A" w:rsidRPr="00B138F3" w:rsidRDefault="00C1178A" w:rsidP="00C1178A">
            <w:pPr>
              <w:widowControl w:val="0"/>
              <w:jc w:val="center"/>
              <w:rPr>
                <w:rFonts w:ascii="GHEA Grapalat" w:hAnsi="GHEA Grapalat" w:cs="Arial"/>
                <w:sz w:val="16"/>
                <w:szCs w:val="16"/>
              </w:rPr>
            </w:pPr>
            <w:r w:rsidRPr="00B138F3">
              <w:rPr>
                <w:rFonts w:ascii="GHEA Grapalat" w:hAnsi="GHEA Grapalat"/>
                <w:sz w:val="16"/>
                <w:szCs w:val="16"/>
              </w:rPr>
              <w:t>... %</w:t>
            </w:r>
          </w:p>
        </w:tc>
        <w:tc>
          <w:tcPr>
            <w:tcW w:w="727" w:type="dxa"/>
            <w:vAlign w:val="center"/>
          </w:tcPr>
          <w:p w:rsidR="00C1178A" w:rsidRPr="00B138F3" w:rsidRDefault="00C1178A" w:rsidP="00C1178A">
            <w:pPr>
              <w:widowControl w:val="0"/>
              <w:jc w:val="center"/>
              <w:rPr>
                <w:rFonts w:ascii="GHEA Grapalat" w:hAnsi="GHEA Grapalat" w:cs="Arial"/>
                <w:sz w:val="16"/>
                <w:szCs w:val="16"/>
              </w:rPr>
            </w:pPr>
            <w:r w:rsidRPr="00B138F3">
              <w:rPr>
                <w:rFonts w:ascii="GHEA Grapalat" w:hAnsi="GHEA Grapalat"/>
                <w:sz w:val="16"/>
                <w:szCs w:val="16"/>
              </w:rPr>
              <w:t>... %</w:t>
            </w:r>
          </w:p>
        </w:tc>
        <w:tc>
          <w:tcPr>
            <w:tcW w:w="799" w:type="dxa"/>
            <w:vAlign w:val="center"/>
          </w:tcPr>
          <w:p w:rsidR="00C1178A" w:rsidRPr="00B138F3" w:rsidRDefault="00C1178A" w:rsidP="00C1178A">
            <w:pPr>
              <w:widowControl w:val="0"/>
              <w:jc w:val="center"/>
              <w:rPr>
                <w:rFonts w:ascii="GHEA Grapalat" w:hAnsi="GHEA Grapalat" w:cs="Arial"/>
                <w:sz w:val="16"/>
                <w:szCs w:val="16"/>
              </w:rPr>
            </w:pPr>
            <w:r>
              <w:rPr>
                <w:rFonts w:ascii="GHEA Grapalat" w:hAnsi="GHEA Grapalat"/>
                <w:sz w:val="16"/>
                <w:szCs w:val="16"/>
                <w:lang w:val="en-US"/>
              </w:rPr>
              <w:t xml:space="preserve">100 </w:t>
            </w:r>
            <w:r w:rsidRPr="00B138F3">
              <w:rPr>
                <w:rFonts w:ascii="GHEA Grapalat" w:hAnsi="GHEA Grapalat"/>
                <w:sz w:val="16"/>
                <w:szCs w:val="16"/>
              </w:rPr>
              <w:t>%</w:t>
            </w:r>
          </w:p>
        </w:tc>
        <w:tc>
          <w:tcPr>
            <w:tcW w:w="727" w:type="dxa"/>
            <w:vAlign w:val="center"/>
          </w:tcPr>
          <w:p w:rsidR="00C1178A" w:rsidRPr="00B138F3" w:rsidRDefault="00C1178A" w:rsidP="00C1178A">
            <w:pPr>
              <w:widowControl w:val="0"/>
              <w:jc w:val="center"/>
              <w:rPr>
                <w:rFonts w:ascii="GHEA Grapalat" w:hAnsi="GHEA Grapalat" w:cs="Arial"/>
                <w:sz w:val="16"/>
                <w:szCs w:val="16"/>
              </w:rPr>
            </w:pPr>
            <w:r>
              <w:rPr>
                <w:rFonts w:ascii="GHEA Grapalat" w:hAnsi="GHEA Grapalat"/>
                <w:sz w:val="16"/>
                <w:szCs w:val="16"/>
                <w:lang w:val="en-US"/>
              </w:rPr>
              <w:t xml:space="preserve">100 </w:t>
            </w:r>
            <w:r w:rsidRPr="00B138F3">
              <w:rPr>
                <w:rFonts w:ascii="GHEA Grapalat" w:hAnsi="GHEA Grapalat"/>
                <w:sz w:val="16"/>
                <w:szCs w:val="16"/>
              </w:rPr>
              <w:t>%</w:t>
            </w:r>
          </w:p>
        </w:tc>
        <w:tc>
          <w:tcPr>
            <w:tcW w:w="627" w:type="dxa"/>
            <w:vAlign w:val="center"/>
          </w:tcPr>
          <w:p w:rsidR="00C1178A" w:rsidRPr="00B138F3" w:rsidRDefault="00C1178A" w:rsidP="00C1178A">
            <w:pPr>
              <w:widowControl w:val="0"/>
              <w:jc w:val="center"/>
              <w:rPr>
                <w:rFonts w:ascii="GHEA Grapalat" w:hAnsi="GHEA Grapalat" w:cs="Arial"/>
                <w:sz w:val="16"/>
                <w:szCs w:val="16"/>
              </w:rPr>
            </w:pPr>
            <w:r>
              <w:rPr>
                <w:rFonts w:ascii="GHEA Grapalat" w:hAnsi="GHEA Grapalat"/>
                <w:sz w:val="16"/>
                <w:szCs w:val="16"/>
                <w:lang w:val="en-US"/>
              </w:rPr>
              <w:t xml:space="preserve">100 </w:t>
            </w:r>
            <w:r w:rsidRPr="00B138F3">
              <w:rPr>
                <w:rFonts w:ascii="GHEA Grapalat" w:hAnsi="GHEA Grapalat"/>
                <w:sz w:val="16"/>
                <w:szCs w:val="16"/>
              </w:rPr>
              <w:t>%</w:t>
            </w:r>
          </w:p>
        </w:tc>
      </w:tr>
      <w:tr w:rsidR="00C1178A" w:rsidRPr="00B138F3" w:rsidTr="00C1178A">
        <w:trPr>
          <w:trHeight w:val="404"/>
          <w:jc w:val="center"/>
        </w:trPr>
        <w:tc>
          <w:tcPr>
            <w:tcW w:w="1649" w:type="dxa"/>
            <w:vAlign w:val="center"/>
          </w:tcPr>
          <w:p w:rsidR="00C1178A" w:rsidRPr="007A627D" w:rsidRDefault="00C1178A" w:rsidP="00C1178A">
            <w:pPr>
              <w:pStyle w:val="BodyTextIndent2"/>
              <w:spacing w:line="240" w:lineRule="auto"/>
              <w:ind w:firstLine="0"/>
              <w:jc w:val="center"/>
              <w:rPr>
                <w:rFonts w:ascii="GHEA Grapalat" w:hAnsi="GHEA Grapalat" w:cs="Sylfaen"/>
                <w:lang w:val="en-AU"/>
              </w:rPr>
            </w:pPr>
            <w:r w:rsidRPr="007A627D">
              <w:rPr>
                <w:rFonts w:ascii="GHEA Grapalat" w:hAnsi="GHEA Grapalat" w:cs="Sylfaen"/>
                <w:lang w:val="en-AU"/>
              </w:rPr>
              <w:t>10</w:t>
            </w:r>
          </w:p>
        </w:tc>
        <w:tc>
          <w:tcPr>
            <w:tcW w:w="1890" w:type="dxa"/>
            <w:vAlign w:val="center"/>
          </w:tcPr>
          <w:p w:rsidR="00C1178A" w:rsidRDefault="00C1178A" w:rsidP="00C1178A">
            <w:pPr>
              <w:rPr>
                <w:rFonts w:ascii="Calibri" w:hAnsi="Calibri" w:cs="Calibri"/>
                <w:sz w:val="22"/>
                <w:szCs w:val="22"/>
              </w:rPr>
            </w:pPr>
            <w:r>
              <w:rPr>
                <w:rFonts w:ascii="Calibri" w:hAnsi="Calibri" w:cs="Calibri"/>
                <w:sz w:val="22"/>
                <w:szCs w:val="22"/>
              </w:rPr>
              <w:t>42911140</w:t>
            </w:r>
          </w:p>
        </w:tc>
        <w:tc>
          <w:tcPr>
            <w:tcW w:w="1960" w:type="dxa"/>
            <w:gridSpan w:val="3"/>
          </w:tcPr>
          <w:p w:rsidR="00C1178A" w:rsidRDefault="00C1178A" w:rsidP="00C1178A">
            <w:r w:rsidRPr="002D747A">
              <w:t>водоочистное оборудование</w:t>
            </w:r>
          </w:p>
        </w:tc>
        <w:tc>
          <w:tcPr>
            <w:tcW w:w="886" w:type="dxa"/>
            <w:vAlign w:val="center"/>
          </w:tcPr>
          <w:p w:rsidR="00C1178A" w:rsidRPr="00B138F3" w:rsidRDefault="00C1178A" w:rsidP="00C1178A">
            <w:pPr>
              <w:widowControl w:val="0"/>
              <w:jc w:val="center"/>
              <w:rPr>
                <w:rFonts w:ascii="GHEA Grapalat" w:hAnsi="GHEA Grapalat"/>
                <w:sz w:val="16"/>
                <w:szCs w:val="16"/>
              </w:rPr>
            </w:pPr>
            <w:r w:rsidRPr="00B138F3">
              <w:rPr>
                <w:rFonts w:ascii="GHEA Grapalat" w:hAnsi="GHEA Grapalat"/>
                <w:sz w:val="16"/>
                <w:szCs w:val="16"/>
              </w:rPr>
              <w:t>... %</w:t>
            </w:r>
          </w:p>
        </w:tc>
        <w:tc>
          <w:tcPr>
            <w:tcW w:w="935" w:type="dxa"/>
            <w:vAlign w:val="center"/>
          </w:tcPr>
          <w:p w:rsidR="00C1178A" w:rsidRPr="00B138F3" w:rsidRDefault="00C1178A" w:rsidP="00C1178A">
            <w:pPr>
              <w:widowControl w:val="0"/>
              <w:jc w:val="center"/>
              <w:rPr>
                <w:rFonts w:ascii="GHEA Grapalat" w:hAnsi="GHEA Grapalat"/>
                <w:sz w:val="16"/>
                <w:szCs w:val="16"/>
              </w:rPr>
            </w:pPr>
            <w:r w:rsidRPr="00B138F3">
              <w:rPr>
                <w:rFonts w:ascii="GHEA Grapalat" w:hAnsi="GHEA Grapalat"/>
                <w:sz w:val="16"/>
                <w:szCs w:val="16"/>
              </w:rPr>
              <w:t>... %</w:t>
            </w:r>
          </w:p>
        </w:tc>
        <w:tc>
          <w:tcPr>
            <w:tcW w:w="650" w:type="dxa"/>
            <w:vAlign w:val="center"/>
          </w:tcPr>
          <w:p w:rsidR="00C1178A" w:rsidRPr="00B138F3" w:rsidRDefault="00C1178A" w:rsidP="00C1178A">
            <w:pPr>
              <w:widowControl w:val="0"/>
              <w:jc w:val="center"/>
              <w:rPr>
                <w:rFonts w:ascii="GHEA Grapalat" w:hAnsi="GHEA Grapalat" w:cs="Arial"/>
                <w:sz w:val="16"/>
                <w:szCs w:val="16"/>
              </w:rPr>
            </w:pPr>
            <w:r w:rsidRPr="00B138F3">
              <w:rPr>
                <w:rFonts w:ascii="GHEA Grapalat" w:hAnsi="GHEA Grapalat"/>
                <w:sz w:val="16"/>
                <w:szCs w:val="16"/>
              </w:rPr>
              <w:t>... %</w:t>
            </w:r>
          </w:p>
        </w:tc>
        <w:tc>
          <w:tcPr>
            <w:tcW w:w="799" w:type="dxa"/>
            <w:vAlign w:val="center"/>
          </w:tcPr>
          <w:p w:rsidR="00C1178A" w:rsidRPr="00B138F3" w:rsidRDefault="00C1178A" w:rsidP="00C1178A">
            <w:pPr>
              <w:widowControl w:val="0"/>
              <w:jc w:val="center"/>
              <w:rPr>
                <w:rFonts w:ascii="GHEA Grapalat" w:hAnsi="GHEA Grapalat" w:cs="Arial"/>
                <w:sz w:val="16"/>
                <w:szCs w:val="16"/>
              </w:rPr>
            </w:pPr>
            <w:r w:rsidRPr="00B138F3">
              <w:rPr>
                <w:rFonts w:ascii="GHEA Grapalat" w:hAnsi="GHEA Grapalat"/>
                <w:sz w:val="16"/>
                <w:szCs w:val="16"/>
              </w:rPr>
              <w:t>... %</w:t>
            </w:r>
          </w:p>
        </w:tc>
        <w:tc>
          <w:tcPr>
            <w:tcW w:w="519" w:type="dxa"/>
            <w:vAlign w:val="center"/>
          </w:tcPr>
          <w:p w:rsidR="00C1178A" w:rsidRPr="00B138F3" w:rsidRDefault="00C1178A" w:rsidP="00C1178A">
            <w:pPr>
              <w:widowControl w:val="0"/>
              <w:jc w:val="center"/>
              <w:rPr>
                <w:rFonts w:ascii="GHEA Grapalat" w:hAnsi="GHEA Grapalat" w:cs="Arial"/>
                <w:sz w:val="16"/>
                <w:szCs w:val="16"/>
              </w:rPr>
            </w:pPr>
            <w:r w:rsidRPr="00B138F3">
              <w:rPr>
                <w:rFonts w:ascii="GHEA Grapalat" w:hAnsi="GHEA Grapalat"/>
                <w:sz w:val="16"/>
                <w:szCs w:val="16"/>
              </w:rPr>
              <w:t>... %</w:t>
            </w:r>
          </w:p>
        </w:tc>
        <w:tc>
          <w:tcPr>
            <w:tcW w:w="605" w:type="dxa"/>
            <w:gridSpan w:val="2"/>
            <w:vAlign w:val="center"/>
          </w:tcPr>
          <w:p w:rsidR="00C1178A" w:rsidRPr="00B138F3" w:rsidRDefault="00C1178A" w:rsidP="00C1178A">
            <w:pPr>
              <w:widowControl w:val="0"/>
              <w:jc w:val="center"/>
              <w:rPr>
                <w:rFonts w:ascii="GHEA Grapalat" w:hAnsi="GHEA Grapalat" w:cs="Arial"/>
                <w:sz w:val="16"/>
                <w:szCs w:val="16"/>
              </w:rPr>
            </w:pPr>
            <w:r w:rsidRPr="00B138F3">
              <w:rPr>
                <w:rFonts w:ascii="GHEA Grapalat" w:hAnsi="GHEA Grapalat"/>
                <w:sz w:val="16"/>
                <w:szCs w:val="16"/>
              </w:rPr>
              <w:t>... %</w:t>
            </w:r>
          </w:p>
        </w:tc>
        <w:tc>
          <w:tcPr>
            <w:tcW w:w="666" w:type="dxa"/>
            <w:vAlign w:val="center"/>
          </w:tcPr>
          <w:p w:rsidR="00C1178A" w:rsidRPr="00B138F3" w:rsidRDefault="00C1178A" w:rsidP="00C1178A">
            <w:pPr>
              <w:widowControl w:val="0"/>
              <w:jc w:val="center"/>
              <w:rPr>
                <w:rFonts w:ascii="GHEA Grapalat" w:hAnsi="GHEA Grapalat" w:cs="Arial"/>
                <w:sz w:val="16"/>
                <w:szCs w:val="16"/>
              </w:rPr>
            </w:pPr>
            <w:r w:rsidRPr="00B138F3">
              <w:rPr>
                <w:rFonts w:ascii="GHEA Grapalat" w:hAnsi="GHEA Grapalat"/>
                <w:sz w:val="16"/>
                <w:szCs w:val="16"/>
              </w:rPr>
              <w:t>... %</w:t>
            </w:r>
          </w:p>
        </w:tc>
        <w:tc>
          <w:tcPr>
            <w:tcW w:w="774" w:type="dxa"/>
            <w:vAlign w:val="center"/>
          </w:tcPr>
          <w:p w:rsidR="00C1178A" w:rsidRPr="00B138F3" w:rsidRDefault="00C1178A" w:rsidP="00C1178A">
            <w:pPr>
              <w:widowControl w:val="0"/>
              <w:jc w:val="center"/>
              <w:rPr>
                <w:rFonts w:ascii="GHEA Grapalat" w:hAnsi="GHEA Grapalat" w:cs="Arial"/>
                <w:sz w:val="16"/>
                <w:szCs w:val="16"/>
              </w:rPr>
            </w:pPr>
            <w:r w:rsidRPr="00B138F3">
              <w:rPr>
                <w:rFonts w:ascii="GHEA Grapalat" w:hAnsi="GHEA Grapalat"/>
                <w:sz w:val="16"/>
                <w:szCs w:val="16"/>
              </w:rPr>
              <w:t>... %</w:t>
            </w:r>
          </w:p>
        </w:tc>
        <w:tc>
          <w:tcPr>
            <w:tcW w:w="866" w:type="dxa"/>
            <w:vAlign w:val="center"/>
          </w:tcPr>
          <w:p w:rsidR="00C1178A" w:rsidRPr="00B138F3" w:rsidRDefault="00C1178A" w:rsidP="00C1178A">
            <w:pPr>
              <w:widowControl w:val="0"/>
              <w:jc w:val="center"/>
              <w:rPr>
                <w:rFonts w:ascii="GHEA Grapalat" w:hAnsi="GHEA Grapalat" w:cs="Arial"/>
                <w:sz w:val="16"/>
                <w:szCs w:val="16"/>
              </w:rPr>
            </w:pPr>
            <w:r w:rsidRPr="00B138F3">
              <w:rPr>
                <w:rFonts w:ascii="GHEA Grapalat" w:hAnsi="GHEA Grapalat"/>
                <w:sz w:val="16"/>
                <w:szCs w:val="16"/>
              </w:rPr>
              <w:t>... %</w:t>
            </w:r>
          </w:p>
        </w:tc>
        <w:tc>
          <w:tcPr>
            <w:tcW w:w="831" w:type="dxa"/>
            <w:vAlign w:val="center"/>
          </w:tcPr>
          <w:p w:rsidR="00C1178A" w:rsidRPr="00B138F3" w:rsidRDefault="00C1178A" w:rsidP="00C1178A">
            <w:pPr>
              <w:widowControl w:val="0"/>
              <w:jc w:val="center"/>
              <w:rPr>
                <w:rFonts w:ascii="GHEA Grapalat" w:hAnsi="GHEA Grapalat" w:cs="Arial"/>
                <w:sz w:val="16"/>
                <w:szCs w:val="16"/>
              </w:rPr>
            </w:pPr>
            <w:r w:rsidRPr="00B138F3">
              <w:rPr>
                <w:rFonts w:ascii="GHEA Grapalat" w:hAnsi="GHEA Grapalat"/>
                <w:sz w:val="16"/>
                <w:szCs w:val="16"/>
              </w:rPr>
              <w:t>... %</w:t>
            </w:r>
          </w:p>
        </w:tc>
        <w:tc>
          <w:tcPr>
            <w:tcW w:w="727" w:type="dxa"/>
            <w:vAlign w:val="center"/>
          </w:tcPr>
          <w:p w:rsidR="00C1178A" w:rsidRPr="00B138F3" w:rsidRDefault="00C1178A" w:rsidP="00C1178A">
            <w:pPr>
              <w:widowControl w:val="0"/>
              <w:jc w:val="center"/>
              <w:rPr>
                <w:rFonts w:ascii="GHEA Grapalat" w:hAnsi="GHEA Grapalat" w:cs="Arial"/>
                <w:sz w:val="16"/>
                <w:szCs w:val="16"/>
              </w:rPr>
            </w:pPr>
            <w:r w:rsidRPr="00B138F3">
              <w:rPr>
                <w:rFonts w:ascii="GHEA Grapalat" w:hAnsi="GHEA Grapalat"/>
                <w:sz w:val="16"/>
                <w:szCs w:val="16"/>
              </w:rPr>
              <w:t>... %</w:t>
            </w:r>
          </w:p>
        </w:tc>
        <w:tc>
          <w:tcPr>
            <w:tcW w:w="799" w:type="dxa"/>
            <w:vAlign w:val="center"/>
          </w:tcPr>
          <w:p w:rsidR="00C1178A" w:rsidRPr="00B138F3" w:rsidRDefault="00C1178A" w:rsidP="00C1178A">
            <w:pPr>
              <w:widowControl w:val="0"/>
              <w:jc w:val="center"/>
              <w:rPr>
                <w:rFonts w:ascii="GHEA Grapalat" w:hAnsi="GHEA Grapalat" w:cs="Arial"/>
                <w:sz w:val="16"/>
                <w:szCs w:val="16"/>
              </w:rPr>
            </w:pPr>
            <w:r>
              <w:rPr>
                <w:rFonts w:ascii="GHEA Grapalat" w:hAnsi="GHEA Grapalat"/>
                <w:sz w:val="16"/>
                <w:szCs w:val="16"/>
                <w:lang w:val="en-US"/>
              </w:rPr>
              <w:t xml:space="preserve">100 </w:t>
            </w:r>
            <w:r w:rsidRPr="00B138F3">
              <w:rPr>
                <w:rFonts w:ascii="GHEA Grapalat" w:hAnsi="GHEA Grapalat"/>
                <w:sz w:val="16"/>
                <w:szCs w:val="16"/>
              </w:rPr>
              <w:t>%</w:t>
            </w:r>
          </w:p>
        </w:tc>
        <w:tc>
          <w:tcPr>
            <w:tcW w:w="727" w:type="dxa"/>
            <w:vAlign w:val="center"/>
          </w:tcPr>
          <w:p w:rsidR="00C1178A" w:rsidRPr="00B138F3" w:rsidRDefault="00C1178A" w:rsidP="00C1178A">
            <w:pPr>
              <w:widowControl w:val="0"/>
              <w:jc w:val="center"/>
              <w:rPr>
                <w:rFonts w:ascii="GHEA Grapalat" w:hAnsi="GHEA Grapalat" w:cs="Arial"/>
                <w:sz w:val="16"/>
                <w:szCs w:val="16"/>
              </w:rPr>
            </w:pPr>
            <w:r>
              <w:rPr>
                <w:rFonts w:ascii="GHEA Grapalat" w:hAnsi="GHEA Grapalat"/>
                <w:sz w:val="16"/>
                <w:szCs w:val="16"/>
                <w:lang w:val="en-US"/>
              </w:rPr>
              <w:t xml:space="preserve">100 </w:t>
            </w:r>
            <w:r w:rsidRPr="00B138F3">
              <w:rPr>
                <w:rFonts w:ascii="GHEA Grapalat" w:hAnsi="GHEA Grapalat"/>
                <w:sz w:val="16"/>
                <w:szCs w:val="16"/>
              </w:rPr>
              <w:t>%</w:t>
            </w:r>
          </w:p>
        </w:tc>
        <w:tc>
          <w:tcPr>
            <w:tcW w:w="627" w:type="dxa"/>
            <w:vAlign w:val="center"/>
          </w:tcPr>
          <w:p w:rsidR="00C1178A" w:rsidRPr="00B138F3" w:rsidRDefault="00C1178A" w:rsidP="00C1178A">
            <w:pPr>
              <w:widowControl w:val="0"/>
              <w:jc w:val="center"/>
              <w:rPr>
                <w:rFonts w:ascii="GHEA Grapalat" w:hAnsi="GHEA Grapalat" w:cs="Arial"/>
                <w:sz w:val="16"/>
                <w:szCs w:val="16"/>
              </w:rPr>
            </w:pPr>
            <w:r>
              <w:rPr>
                <w:rFonts w:ascii="GHEA Grapalat" w:hAnsi="GHEA Grapalat"/>
                <w:sz w:val="16"/>
                <w:szCs w:val="16"/>
                <w:lang w:val="en-US"/>
              </w:rPr>
              <w:t xml:space="preserve">100 </w:t>
            </w:r>
            <w:r w:rsidRPr="00B138F3">
              <w:rPr>
                <w:rFonts w:ascii="GHEA Grapalat" w:hAnsi="GHEA Grapalat"/>
                <w:sz w:val="16"/>
                <w:szCs w:val="16"/>
              </w:rPr>
              <w:t>%</w:t>
            </w:r>
          </w:p>
        </w:tc>
      </w:tr>
      <w:tr w:rsidR="00C1178A" w:rsidRPr="00B138F3" w:rsidTr="00C117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9"/>
          <w:wAfter w:w="6271" w:type="dxa"/>
          <w:jc w:val="center"/>
        </w:trPr>
        <w:tc>
          <w:tcPr>
            <w:tcW w:w="4536" w:type="dxa"/>
            <w:gridSpan w:val="3"/>
          </w:tcPr>
          <w:p w:rsidR="00C1178A" w:rsidRDefault="00C1178A" w:rsidP="00C1178A">
            <w:pPr>
              <w:widowControl w:val="0"/>
              <w:spacing w:after="160"/>
              <w:jc w:val="center"/>
              <w:rPr>
                <w:rFonts w:ascii="GHEA Grapalat" w:hAnsi="GHEA Grapalat"/>
                <w:b/>
              </w:rPr>
            </w:pPr>
          </w:p>
          <w:p w:rsidR="00C1178A" w:rsidRPr="00B138F3" w:rsidRDefault="00C1178A" w:rsidP="00C1178A">
            <w:pPr>
              <w:widowControl w:val="0"/>
              <w:spacing w:after="160"/>
              <w:jc w:val="center"/>
              <w:rPr>
                <w:rFonts w:ascii="GHEA Grapalat" w:hAnsi="GHEA Grapalat" w:cs="Sylfaen"/>
                <w:b/>
                <w:bCs/>
              </w:rPr>
            </w:pPr>
            <w:r w:rsidRPr="00B138F3">
              <w:rPr>
                <w:rFonts w:ascii="GHEA Grapalat" w:hAnsi="GHEA Grapalat"/>
                <w:b/>
              </w:rPr>
              <w:t>ПОКУПАТЕЛЬ</w:t>
            </w:r>
          </w:p>
          <w:p w:rsidR="00C1178A" w:rsidRPr="00B138F3" w:rsidRDefault="00C1178A" w:rsidP="00C1178A">
            <w:pPr>
              <w:widowControl w:val="0"/>
              <w:jc w:val="center"/>
              <w:rPr>
                <w:rFonts w:ascii="GHEA Grapalat" w:hAnsi="GHEA Grapalat"/>
                <w:lang w:val="en-US"/>
              </w:rPr>
            </w:pPr>
            <w:r w:rsidRPr="00B138F3">
              <w:rPr>
                <w:rFonts w:ascii="GHEA Grapalat" w:hAnsi="GHEA Grapalat"/>
                <w:lang w:val="en-US"/>
              </w:rPr>
              <w:t>______________________</w:t>
            </w:r>
          </w:p>
          <w:p w:rsidR="00C1178A" w:rsidRPr="00B138F3" w:rsidRDefault="00C1178A" w:rsidP="00C1178A">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C1178A" w:rsidRPr="00B138F3" w:rsidRDefault="00C1178A" w:rsidP="00C1178A">
            <w:pPr>
              <w:widowControl w:val="0"/>
              <w:spacing w:after="160"/>
              <w:jc w:val="center"/>
              <w:rPr>
                <w:rFonts w:ascii="GHEA Grapalat" w:hAnsi="GHEA Grapalat"/>
              </w:rPr>
            </w:pPr>
            <w:r w:rsidRPr="00B138F3">
              <w:rPr>
                <w:rFonts w:ascii="GHEA Grapalat" w:hAnsi="GHEA Grapalat"/>
              </w:rPr>
              <w:t>М. П.</w:t>
            </w:r>
          </w:p>
        </w:tc>
        <w:tc>
          <w:tcPr>
            <w:tcW w:w="760" w:type="dxa"/>
          </w:tcPr>
          <w:p w:rsidR="00C1178A" w:rsidRPr="00B138F3" w:rsidRDefault="00C1178A" w:rsidP="00C1178A">
            <w:pPr>
              <w:widowControl w:val="0"/>
              <w:spacing w:after="160"/>
              <w:jc w:val="center"/>
              <w:rPr>
                <w:rFonts w:ascii="GHEA Grapalat" w:hAnsi="GHEA Grapalat"/>
              </w:rPr>
            </w:pPr>
          </w:p>
        </w:tc>
        <w:tc>
          <w:tcPr>
            <w:tcW w:w="4343" w:type="dxa"/>
            <w:gridSpan w:val="7"/>
          </w:tcPr>
          <w:p w:rsidR="00C1178A" w:rsidRPr="00B138F3" w:rsidRDefault="00C1178A" w:rsidP="00C1178A">
            <w:pPr>
              <w:widowControl w:val="0"/>
              <w:spacing w:after="160"/>
              <w:jc w:val="center"/>
              <w:rPr>
                <w:rFonts w:ascii="GHEA Grapalat" w:hAnsi="GHEA Grapalat" w:cs="Sylfaen"/>
                <w:b/>
                <w:bCs/>
              </w:rPr>
            </w:pPr>
            <w:r w:rsidRPr="00B138F3">
              <w:rPr>
                <w:rFonts w:ascii="GHEA Grapalat" w:hAnsi="GHEA Grapalat"/>
                <w:b/>
              </w:rPr>
              <w:t>ПРОДАВЕЦ</w:t>
            </w:r>
          </w:p>
          <w:p w:rsidR="00C1178A" w:rsidRPr="00B138F3" w:rsidRDefault="00C1178A" w:rsidP="00C1178A">
            <w:pPr>
              <w:widowControl w:val="0"/>
              <w:jc w:val="center"/>
              <w:rPr>
                <w:rFonts w:ascii="GHEA Grapalat" w:hAnsi="GHEA Grapalat"/>
                <w:lang w:val="en-US"/>
              </w:rPr>
            </w:pPr>
            <w:r w:rsidRPr="00B138F3">
              <w:rPr>
                <w:rFonts w:ascii="GHEA Grapalat" w:hAnsi="GHEA Grapalat"/>
                <w:lang w:val="en-US"/>
              </w:rPr>
              <w:t>______________________</w:t>
            </w:r>
          </w:p>
          <w:p w:rsidR="00C1178A" w:rsidRPr="00B138F3" w:rsidRDefault="00C1178A" w:rsidP="00C1178A">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C1178A" w:rsidRPr="00B138F3" w:rsidRDefault="00C1178A" w:rsidP="00C1178A">
            <w:pPr>
              <w:widowControl w:val="0"/>
              <w:spacing w:after="160"/>
              <w:jc w:val="center"/>
              <w:rPr>
                <w:rFonts w:ascii="GHEA Grapalat" w:hAnsi="GHEA Grapalat"/>
              </w:rPr>
            </w:pPr>
            <w:r w:rsidRPr="00B138F3">
              <w:rPr>
                <w:rFonts w:ascii="GHEA Grapalat" w:hAnsi="GHEA Grapalat"/>
              </w:rPr>
              <w:t>М. П.</w:t>
            </w:r>
          </w:p>
        </w:tc>
      </w:tr>
    </w:tbl>
    <w:p w:rsidR="0007540F" w:rsidRPr="00B138F3" w:rsidRDefault="0007540F" w:rsidP="0007540F">
      <w:pPr>
        <w:widowControl w:val="0"/>
        <w:spacing w:after="160"/>
        <w:jc w:val="right"/>
        <w:rPr>
          <w:rFonts w:ascii="GHEA Grapalat" w:hAnsi="GHEA Grapalat"/>
          <w:i/>
        </w:rPr>
      </w:pPr>
      <w:r w:rsidRPr="00B138F3">
        <w:rPr>
          <w:rFonts w:ascii="GHEA Grapalat" w:hAnsi="GHEA Grapalat"/>
          <w:i/>
        </w:rPr>
        <w:t>Приложение № 1</w:t>
      </w:r>
      <w:r>
        <w:rPr>
          <w:rFonts w:ascii="GHEA Grapalat" w:hAnsi="GHEA Grapalat"/>
          <w:i/>
        </w:rPr>
        <w:t>,1</w:t>
      </w:r>
    </w:p>
    <w:p w:rsidR="0007540F" w:rsidRPr="00B138F3" w:rsidRDefault="0007540F" w:rsidP="0007540F">
      <w:pPr>
        <w:widowControl w:val="0"/>
        <w:spacing w:after="160"/>
        <w:jc w:val="right"/>
        <w:rPr>
          <w:rFonts w:ascii="GHEA Grapalat" w:hAnsi="GHEA Grapalat"/>
          <w:i/>
        </w:rPr>
      </w:pPr>
      <w:r w:rsidRPr="00B138F3">
        <w:rPr>
          <w:rFonts w:ascii="GHEA Grapalat" w:hAnsi="GHEA Grapalat"/>
          <w:i/>
        </w:rPr>
        <w:t xml:space="preserve">к Договору под кодом </w:t>
      </w:r>
      <w:r w:rsidRPr="00B138F3">
        <w:rPr>
          <w:rFonts w:ascii="GHEA Grapalat" w:hAnsi="GHEA Grapalat"/>
          <w:i/>
        </w:rPr>
        <w:br/>
        <w:t>заключенному "</w:t>
      </w:r>
      <w:r w:rsidRPr="00B138F3">
        <w:rPr>
          <w:rFonts w:ascii="GHEA Grapalat" w:hAnsi="GHEA Grapalat"/>
          <w:i/>
        </w:rPr>
        <w:tab/>
        <w:t>"</w:t>
      </w:r>
      <w:r w:rsidRPr="00B138F3">
        <w:rPr>
          <w:rFonts w:ascii="GHEA Grapalat" w:hAnsi="GHEA Grapalat"/>
          <w:i/>
        </w:rPr>
        <w:tab/>
        <w:t>20</w:t>
      </w:r>
      <w:r w:rsidRPr="00B138F3">
        <w:rPr>
          <w:rFonts w:ascii="GHEA Grapalat" w:hAnsi="GHEA Grapalat"/>
          <w:i/>
        </w:rPr>
        <w:tab/>
        <w:t>г.</w:t>
      </w:r>
    </w:p>
    <w:p w:rsidR="0007540F" w:rsidRDefault="0007540F" w:rsidP="0007540F">
      <w:pPr>
        <w:widowControl w:val="0"/>
        <w:spacing w:after="160"/>
        <w:jc w:val="center"/>
        <w:rPr>
          <w:rFonts w:ascii="GHEA Grapalat" w:hAnsi="GHEA Grapalat"/>
        </w:rPr>
      </w:pPr>
      <w:r>
        <w:rPr>
          <w:rFonts w:ascii="GHEA Grapalat" w:hAnsi="GHEA Grapalat"/>
        </w:rPr>
        <w:t>Список</w:t>
      </w:r>
    </w:p>
    <w:p w:rsidR="0007540F" w:rsidRDefault="0007540F" w:rsidP="0007540F">
      <w:pPr>
        <w:widowControl w:val="0"/>
        <w:spacing w:after="160"/>
        <w:jc w:val="center"/>
        <w:rPr>
          <w:rFonts w:ascii="GHEA Grapalat" w:hAnsi="GHEA Grapalat"/>
        </w:rPr>
      </w:pPr>
      <w:r>
        <w:rPr>
          <w:rFonts w:ascii="GHEA Grapalat" w:hAnsi="GHEA Grapalat"/>
        </w:rPr>
        <w:t>трудовых ресурсов и товаров армянского происхождения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6"/>
        <w:gridCol w:w="3242"/>
        <w:gridCol w:w="4697"/>
      </w:tblGrid>
      <w:tr w:rsidR="0007540F" w:rsidTr="00B11C97">
        <w:trPr>
          <w:trHeight w:val="255"/>
        </w:trPr>
        <w:tc>
          <w:tcPr>
            <w:tcW w:w="10915" w:type="dxa"/>
            <w:gridSpan w:val="3"/>
            <w:tcBorders>
              <w:top w:val="single" w:sz="4" w:space="0" w:color="auto"/>
              <w:left w:val="single" w:sz="4" w:space="0" w:color="auto"/>
              <w:bottom w:val="single" w:sz="4" w:space="0" w:color="auto"/>
              <w:right w:val="single" w:sz="4" w:space="0" w:color="auto"/>
            </w:tcBorders>
            <w:vAlign w:val="center"/>
            <w:hideMark/>
          </w:tcPr>
          <w:p w:rsidR="0007540F" w:rsidRDefault="0007540F" w:rsidP="00B11C97">
            <w:pPr>
              <w:jc w:val="center"/>
              <w:rPr>
                <w:rFonts w:ascii="GHEA Grapalat" w:hAnsi="GHEA Grapalat"/>
                <w:b/>
                <w:bCs/>
                <w:sz w:val="16"/>
                <w:szCs w:val="18"/>
                <w:lang w:val="es-ES"/>
              </w:rPr>
            </w:pPr>
            <w:r>
              <w:rPr>
                <w:rFonts w:ascii="GHEA Grapalat" w:hAnsi="GHEA Grapalat"/>
                <w:b/>
                <w:bCs/>
                <w:sz w:val="16"/>
                <w:szCs w:val="18"/>
              </w:rPr>
              <w:lastRenderedPageBreak/>
              <w:t xml:space="preserve">Лот </w:t>
            </w:r>
            <w:r>
              <w:rPr>
                <w:rFonts w:ascii="GHEA Grapalat" w:hAnsi="GHEA Grapalat"/>
                <w:b/>
                <w:bCs/>
                <w:sz w:val="16"/>
                <w:szCs w:val="18"/>
                <w:lang w:val="en-US"/>
              </w:rPr>
              <w:t>N ----</w:t>
            </w:r>
            <w:r>
              <w:rPr>
                <w:rFonts w:ascii="GHEA Grapalat" w:hAnsi="GHEA Grapalat"/>
                <w:b/>
                <w:bCs/>
                <w:sz w:val="16"/>
                <w:szCs w:val="18"/>
                <w:lang w:val="hy-AM"/>
              </w:rPr>
              <w:t xml:space="preserve"> </w:t>
            </w:r>
            <w:r>
              <w:rPr>
                <w:rFonts w:ascii="GHEA Grapalat" w:hAnsi="GHEA Grapalat"/>
                <w:b/>
                <w:bCs/>
                <w:sz w:val="16"/>
                <w:szCs w:val="18"/>
                <w:lang w:val="es-ES"/>
              </w:rPr>
              <w:t xml:space="preserve"> </w:t>
            </w:r>
          </w:p>
        </w:tc>
      </w:tr>
      <w:tr w:rsidR="0007540F" w:rsidTr="00B11C97">
        <w:trPr>
          <w:trHeight w:val="255"/>
        </w:trPr>
        <w:tc>
          <w:tcPr>
            <w:tcW w:w="10915" w:type="dxa"/>
            <w:gridSpan w:val="3"/>
            <w:tcBorders>
              <w:top w:val="single" w:sz="4" w:space="0" w:color="auto"/>
              <w:left w:val="single" w:sz="4" w:space="0" w:color="auto"/>
              <w:bottom w:val="single" w:sz="4" w:space="0" w:color="auto"/>
              <w:right w:val="single" w:sz="4" w:space="0" w:color="auto"/>
            </w:tcBorders>
            <w:vAlign w:val="center"/>
            <w:hideMark/>
          </w:tcPr>
          <w:p w:rsidR="0007540F" w:rsidRDefault="0007540F" w:rsidP="00B11C97">
            <w:pPr>
              <w:jc w:val="center"/>
              <w:rPr>
                <w:rFonts w:ascii="GHEA Grapalat" w:hAnsi="GHEA Grapalat"/>
                <w:b/>
                <w:bCs/>
                <w:sz w:val="16"/>
                <w:szCs w:val="18"/>
              </w:rPr>
            </w:pPr>
            <w:r>
              <w:rPr>
                <w:rFonts w:ascii="GHEA Grapalat" w:hAnsi="GHEA Grapalat"/>
                <w:b/>
                <w:bCs/>
                <w:sz w:val="16"/>
                <w:szCs w:val="18"/>
              </w:rPr>
              <w:t>Товаров армянского происхождения</w:t>
            </w:r>
          </w:p>
        </w:tc>
      </w:tr>
      <w:tr w:rsidR="0007540F" w:rsidTr="00B11C97">
        <w:trPr>
          <w:trHeight w:val="255"/>
        </w:trPr>
        <w:tc>
          <w:tcPr>
            <w:tcW w:w="2976" w:type="dxa"/>
            <w:tcBorders>
              <w:top w:val="single" w:sz="4" w:space="0" w:color="auto"/>
              <w:left w:val="single" w:sz="4" w:space="0" w:color="auto"/>
              <w:bottom w:val="single" w:sz="4" w:space="0" w:color="auto"/>
              <w:right w:val="single" w:sz="4" w:space="0" w:color="auto"/>
            </w:tcBorders>
            <w:vAlign w:val="center"/>
            <w:hideMark/>
          </w:tcPr>
          <w:p w:rsidR="0007540F" w:rsidRDefault="0007540F" w:rsidP="00B11C97">
            <w:pPr>
              <w:autoSpaceDE w:val="0"/>
              <w:autoSpaceDN w:val="0"/>
              <w:adjustRightInd w:val="0"/>
              <w:jc w:val="center"/>
              <w:rPr>
                <w:rFonts w:ascii="GHEA Grapalat" w:hAnsi="GHEA Grapalat"/>
                <w:b/>
                <w:bCs/>
                <w:sz w:val="16"/>
                <w:szCs w:val="18"/>
              </w:rPr>
            </w:pPr>
            <w:r>
              <w:rPr>
                <w:rFonts w:ascii="GHEA Grapalat" w:hAnsi="GHEA Grapalat"/>
                <w:b/>
                <w:bCs/>
                <w:sz w:val="16"/>
                <w:szCs w:val="18"/>
              </w:rPr>
              <w:t>название</w:t>
            </w:r>
          </w:p>
        </w:tc>
        <w:tc>
          <w:tcPr>
            <w:tcW w:w="3242" w:type="dxa"/>
            <w:tcBorders>
              <w:top w:val="single" w:sz="4" w:space="0" w:color="auto"/>
              <w:left w:val="single" w:sz="4" w:space="0" w:color="auto"/>
              <w:bottom w:val="single" w:sz="4" w:space="0" w:color="auto"/>
              <w:right w:val="single" w:sz="4" w:space="0" w:color="auto"/>
            </w:tcBorders>
            <w:vAlign w:val="center"/>
            <w:hideMark/>
          </w:tcPr>
          <w:p w:rsidR="0007540F" w:rsidRDefault="0007540F" w:rsidP="00B11C97">
            <w:pPr>
              <w:autoSpaceDE w:val="0"/>
              <w:autoSpaceDN w:val="0"/>
              <w:adjustRightInd w:val="0"/>
              <w:jc w:val="center"/>
              <w:rPr>
                <w:rFonts w:ascii="GHEA Grapalat" w:hAnsi="GHEA Grapalat"/>
                <w:b/>
                <w:bCs/>
                <w:sz w:val="16"/>
                <w:szCs w:val="18"/>
              </w:rPr>
            </w:pPr>
            <w:r>
              <w:rPr>
                <w:rFonts w:ascii="GHEA Grapalat" w:hAnsi="GHEA Grapalat"/>
                <w:b/>
                <w:bCs/>
                <w:sz w:val="16"/>
                <w:szCs w:val="18"/>
              </w:rPr>
              <w:t>количество</w:t>
            </w:r>
          </w:p>
        </w:tc>
        <w:tc>
          <w:tcPr>
            <w:tcW w:w="4697" w:type="dxa"/>
            <w:tcBorders>
              <w:top w:val="single" w:sz="4" w:space="0" w:color="auto"/>
              <w:left w:val="single" w:sz="4" w:space="0" w:color="auto"/>
              <w:bottom w:val="single" w:sz="4" w:space="0" w:color="auto"/>
              <w:right w:val="single" w:sz="4" w:space="0" w:color="auto"/>
            </w:tcBorders>
            <w:vAlign w:val="center"/>
            <w:hideMark/>
          </w:tcPr>
          <w:p w:rsidR="0007540F" w:rsidRDefault="0007540F" w:rsidP="00B11C97">
            <w:pPr>
              <w:jc w:val="center"/>
              <w:rPr>
                <w:rFonts w:ascii="GHEA Grapalat" w:hAnsi="GHEA Grapalat"/>
                <w:b/>
                <w:bCs/>
                <w:sz w:val="16"/>
                <w:szCs w:val="18"/>
              </w:rPr>
            </w:pPr>
            <w:r>
              <w:rPr>
                <w:rFonts w:ascii="GHEA Grapalat" w:hAnsi="GHEA Grapalat"/>
                <w:b/>
                <w:bCs/>
                <w:sz w:val="16"/>
                <w:szCs w:val="18"/>
              </w:rPr>
              <w:t xml:space="preserve">сумма </w:t>
            </w:r>
          </w:p>
        </w:tc>
      </w:tr>
      <w:tr w:rsidR="0007540F" w:rsidTr="00B11C97">
        <w:trPr>
          <w:trHeight w:val="255"/>
        </w:trPr>
        <w:tc>
          <w:tcPr>
            <w:tcW w:w="2976" w:type="dxa"/>
            <w:tcBorders>
              <w:top w:val="single" w:sz="4" w:space="0" w:color="auto"/>
              <w:left w:val="single" w:sz="4" w:space="0" w:color="auto"/>
              <w:bottom w:val="single" w:sz="4" w:space="0" w:color="auto"/>
              <w:right w:val="single" w:sz="4" w:space="0" w:color="auto"/>
            </w:tcBorders>
            <w:vAlign w:val="center"/>
          </w:tcPr>
          <w:p w:rsidR="0007540F" w:rsidRDefault="0007540F" w:rsidP="00B11C97">
            <w:pPr>
              <w:jc w:val="center"/>
              <w:rPr>
                <w:rFonts w:ascii="GHEA Grapalat" w:hAnsi="GHEA Grapalat"/>
                <w:b/>
                <w:bCs/>
                <w:sz w:val="16"/>
                <w:szCs w:val="18"/>
                <w:lang w:val="hy-AM"/>
              </w:rPr>
            </w:pPr>
          </w:p>
        </w:tc>
        <w:tc>
          <w:tcPr>
            <w:tcW w:w="3242" w:type="dxa"/>
            <w:tcBorders>
              <w:top w:val="single" w:sz="4" w:space="0" w:color="auto"/>
              <w:left w:val="single" w:sz="4" w:space="0" w:color="auto"/>
              <w:bottom w:val="single" w:sz="4" w:space="0" w:color="auto"/>
              <w:right w:val="single" w:sz="4" w:space="0" w:color="auto"/>
            </w:tcBorders>
            <w:vAlign w:val="center"/>
          </w:tcPr>
          <w:p w:rsidR="0007540F" w:rsidRDefault="0007540F" w:rsidP="00B11C97">
            <w:pPr>
              <w:jc w:val="center"/>
              <w:rPr>
                <w:rFonts w:ascii="GHEA Grapalat" w:hAnsi="GHEA Grapalat"/>
                <w:b/>
                <w:bCs/>
                <w:sz w:val="16"/>
                <w:szCs w:val="18"/>
                <w:lang w:val="es-ES"/>
              </w:rPr>
            </w:pPr>
          </w:p>
        </w:tc>
        <w:tc>
          <w:tcPr>
            <w:tcW w:w="4697" w:type="dxa"/>
            <w:tcBorders>
              <w:top w:val="single" w:sz="4" w:space="0" w:color="auto"/>
              <w:left w:val="single" w:sz="4" w:space="0" w:color="auto"/>
              <w:bottom w:val="single" w:sz="4" w:space="0" w:color="auto"/>
              <w:right w:val="single" w:sz="4" w:space="0" w:color="auto"/>
            </w:tcBorders>
            <w:vAlign w:val="center"/>
          </w:tcPr>
          <w:p w:rsidR="0007540F" w:rsidRDefault="0007540F" w:rsidP="00B11C97">
            <w:pPr>
              <w:jc w:val="center"/>
              <w:rPr>
                <w:rFonts w:ascii="GHEA Grapalat" w:hAnsi="GHEA Grapalat"/>
                <w:b/>
                <w:bCs/>
                <w:sz w:val="16"/>
                <w:szCs w:val="18"/>
                <w:lang w:val="hy-AM"/>
              </w:rPr>
            </w:pPr>
          </w:p>
        </w:tc>
      </w:tr>
      <w:tr w:rsidR="0007540F" w:rsidTr="00B11C97">
        <w:trPr>
          <w:trHeight w:val="236"/>
        </w:trPr>
        <w:tc>
          <w:tcPr>
            <w:tcW w:w="2976" w:type="dxa"/>
            <w:tcBorders>
              <w:top w:val="single" w:sz="4" w:space="0" w:color="auto"/>
              <w:left w:val="single" w:sz="4" w:space="0" w:color="auto"/>
              <w:bottom w:val="single" w:sz="4" w:space="0" w:color="auto"/>
              <w:right w:val="single" w:sz="4" w:space="0" w:color="auto"/>
            </w:tcBorders>
            <w:vAlign w:val="center"/>
          </w:tcPr>
          <w:p w:rsidR="0007540F" w:rsidRDefault="0007540F" w:rsidP="00B11C97">
            <w:pPr>
              <w:jc w:val="center"/>
              <w:rPr>
                <w:rFonts w:ascii="GHEA Grapalat" w:hAnsi="GHEA Grapalat"/>
                <w:b/>
                <w:bCs/>
                <w:sz w:val="16"/>
                <w:szCs w:val="18"/>
                <w:lang w:val="hy-AM"/>
              </w:rPr>
            </w:pPr>
          </w:p>
        </w:tc>
        <w:tc>
          <w:tcPr>
            <w:tcW w:w="3242" w:type="dxa"/>
            <w:tcBorders>
              <w:top w:val="single" w:sz="4" w:space="0" w:color="auto"/>
              <w:left w:val="single" w:sz="4" w:space="0" w:color="auto"/>
              <w:bottom w:val="single" w:sz="4" w:space="0" w:color="auto"/>
              <w:right w:val="single" w:sz="4" w:space="0" w:color="auto"/>
            </w:tcBorders>
            <w:vAlign w:val="center"/>
          </w:tcPr>
          <w:p w:rsidR="0007540F" w:rsidRDefault="0007540F" w:rsidP="00B11C97">
            <w:pPr>
              <w:jc w:val="center"/>
              <w:rPr>
                <w:rFonts w:ascii="GHEA Grapalat" w:hAnsi="GHEA Grapalat"/>
                <w:b/>
                <w:bCs/>
                <w:sz w:val="16"/>
                <w:szCs w:val="18"/>
                <w:lang w:val="es-ES"/>
              </w:rPr>
            </w:pPr>
          </w:p>
        </w:tc>
        <w:tc>
          <w:tcPr>
            <w:tcW w:w="4697" w:type="dxa"/>
            <w:tcBorders>
              <w:top w:val="single" w:sz="4" w:space="0" w:color="auto"/>
              <w:left w:val="single" w:sz="4" w:space="0" w:color="auto"/>
              <w:bottom w:val="single" w:sz="4" w:space="0" w:color="auto"/>
              <w:right w:val="single" w:sz="4" w:space="0" w:color="auto"/>
            </w:tcBorders>
            <w:vAlign w:val="center"/>
          </w:tcPr>
          <w:p w:rsidR="0007540F" w:rsidRDefault="0007540F" w:rsidP="00B11C97">
            <w:pPr>
              <w:jc w:val="center"/>
              <w:rPr>
                <w:rFonts w:ascii="GHEA Grapalat" w:hAnsi="GHEA Grapalat"/>
                <w:b/>
                <w:bCs/>
                <w:sz w:val="16"/>
                <w:szCs w:val="18"/>
                <w:lang w:val="hy-AM"/>
              </w:rPr>
            </w:pPr>
          </w:p>
        </w:tc>
      </w:tr>
      <w:tr w:rsidR="0007540F" w:rsidTr="00B11C97">
        <w:trPr>
          <w:trHeight w:val="273"/>
        </w:trPr>
        <w:tc>
          <w:tcPr>
            <w:tcW w:w="2976" w:type="dxa"/>
            <w:tcBorders>
              <w:top w:val="single" w:sz="4" w:space="0" w:color="auto"/>
              <w:left w:val="single" w:sz="4" w:space="0" w:color="auto"/>
              <w:bottom w:val="single" w:sz="4" w:space="0" w:color="auto"/>
              <w:right w:val="single" w:sz="4" w:space="0" w:color="auto"/>
            </w:tcBorders>
            <w:vAlign w:val="center"/>
          </w:tcPr>
          <w:p w:rsidR="0007540F" w:rsidRDefault="0007540F" w:rsidP="00B11C97">
            <w:pPr>
              <w:jc w:val="center"/>
              <w:rPr>
                <w:rFonts w:ascii="GHEA Grapalat" w:hAnsi="GHEA Grapalat"/>
                <w:b/>
                <w:bCs/>
                <w:sz w:val="16"/>
                <w:szCs w:val="18"/>
                <w:lang w:val="hy-AM"/>
              </w:rPr>
            </w:pPr>
          </w:p>
        </w:tc>
        <w:tc>
          <w:tcPr>
            <w:tcW w:w="3242" w:type="dxa"/>
            <w:tcBorders>
              <w:top w:val="single" w:sz="4" w:space="0" w:color="auto"/>
              <w:left w:val="single" w:sz="4" w:space="0" w:color="auto"/>
              <w:bottom w:val="single" w:sz="4" w:space="0" w:color="auto"/>
              <w:right w:val="single" w:sz="4" w:space="0" w:color="auto"/>
            </w:tcBorders>
            <w:vAlign w:val="center"/>
          </w:tcPr>
          <w:p w:rsidR="0007540F" w:rsidRDefault="0007540F" w:rsidP="00B11C97">
            <w:pPr>
              <w:jc w:val="center"/>
              <w:rPr>
                <w:rFonts w:ascii="GHEA Grapalat" w:hAnsi="GHEA Grapalat"/>
                <w:b/>
                <w:bCs/>
                <w:sz w:val="16"/>
                <w:szCs w:val="18"/>
                <w:lang w:val="es-ES"/>
              </w:rPr>
            </w:pPr>
          </w:p>
        </w:tc>
        <w:tc>
          <w:tcPr>
            <w:tcW w:w="4697" w:type="dxa"/>
            <w:tcBorders>
              <w:top w:val="single" w:sz="4" w:space="0" w:color="auto"/>
              <w:left w:val="single" w:sz="4" w:space="0" w:color="auto"/>
              <w:bottom w:val="single" w:sz="4" w:space="0" w:color="auto"/>
              <w:right w:val="single" w:sz="4" w:space="0" w:color="auto"/>
            </w:tcBorders>
            <w:vAlign w:val="center"/>
          </w:tcPr>
          <w:p w:rsidR="0007540F" w:rsidRDefault="0007540F" w:rsidP="00B11C97">
            <w:pPr>
              <w:jc w:val="center"/>
              <w:rPr>
                <w:rFonts w:ascii="GHEA Grapalat" w:hAnsi="GHEA Grapalat"/>
                <w:b/>
                <w:bCs/>
                <w:sz w:val="16"/>
                <w:szCs w:val="18"/>
                <w:lang w:val="hy-AM"/>
              </w:rPr>
            </w:pPr>
          </w:p>
        </w:tc>
      </w:tr>
    </w:tbl>
    <w:p w:rsidR="0007540F" w:rsidRDefault="0007540F" w:rsidP="0007540F">
      <w:pPr>
        <w:widowControl w:val="0"/>
        <w:spacing w:after="160"/>
        <w:jc w:val="center"/>
        <w:rPr>
          <w:rFonts w:ascii="GHEA Grapalat" w:hAnsi="GHEA Grapalat"/>
        </w:rPr>
      </w:pPr>
    </w:p>
    <w:p w:rsidR="0007540F" w:rsidRDefault="0007540F" w:rsidP="0007540F">
      <w:pPr>
        <w:widowControl w:val="0"/>
        <w:spacing w:after="160"/>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07540F" w:rsidRPr="00B138F3" w:rsidTr="00B11C97">
        <w:trPr>
          <w:jc w:val="center"/>
        </w:trPr>
        <w:tc>
          <w:tcPr>
            <w:tcW w:w="4536" w:type="dxa"/>
          </w:tcPr>
          <w:p w:rsidR="0007540F" w:rsidRPr="00B138F3" w:rsidRDefault="0007540F" w:rsidP="00B11C97">
            <w:pPr>
              <w:widowControl w:val="0"/>
              <w:jc w:val="center"/>
              <w:rPr>
                <w:rFonts w:ascii="GHEA Grapalat" w:hAnsi="GHEA Grapalat" w:cs="Sylfaen"/>
                <w:b/>
                <w:bCs/>
              </w:rPr>
            </w:pPr>
            <w:r w:rsidRPr="00B138F3">
              <w:rPr>
                <w:rFonts w:ascii="GHEA Grapalat" w:hAnsi="GHEA Grapalat"/>
                <w:b/>
              </w:rPr>
              <w:t>ПОКУПАТЕЛЬ</w:t>
            </w:r>
          </w:p>
          <w:p w:rsidR="0007540F" w:rsidRPr="00B138F3" w:rsidRDefault="0007540F" w:rsidP="00B11C97">
            <w:pPr>
              <w:widowControl w:val="0"/>
              <w:jc w:val="center"/>
              <w:rPr>
                <w:rFonts w:ascii="GHEA Grapalat" w:hAnsi="GHEA Grapalat"/>
                <w:lang w:val="en-US"/>
              </w:rPr>
            </w:pPr>
            <w:r w:rsidRPr="00B138F3">
              <w:rPr>
                <w:rFonts w:ascii="GHEA Grapalat" w:hAnsi="GHEA Grapalat"/>
                <w:lang w:val="en-US"/>
              </w:rPr>
              <w:t>_____________________</w:t>
            </w:r>
          </w:p>
          <w:p w:rsidR="0007540F" w:rsidRPr="00B138F3" w:rsidRDefault="0007540F" w:rsidP="00B11C97">
            <w:pPr>
              <w:widowControl w:val="0"/>
              <w:jc w:val="center"/>
              <w:rPr>
                <w:rFonts w:ascii="GHEA Grapalat" w:hAnsi="GHEA Grapalat"/>
                <w:sz w:val="16"/>
                <w:szCs w:val="16"/>
              </w:rPr>
            </w:pPr>
            <w:r w:rsidRPr="00B138F3">
              <w:rPr>
                <w:rFonts w:ascii="GHEA Grapalat" w:hAnsi="GHEA Grapalat"/>
                <w:sz w:val="16"/>
                <w:szCs w:val="16"/>
              </w:rPr>
              <w:t>/подпись/</w:t>
            </w:r>
          </w:p>
          <w:p w:rsidR="0007540F" w:rsidRPr="00B138F3" w:rsidRDefault="0007540F" w:rsidP="00B11C97">
            <w:pPr>
              <w:widowControl w:val="0"/>
              <w:jc w:val="center"/>
              <w:rPr>
                <w:rFonts w:ascii="GHEA Grapalat" w:hAnsi="GHEA Grapalat"/>
              </w:rPr>
            </w:pPr>
            <w:r w:rsidRPr="00B138F3">
              <w:rPr>
                <w:rFonts w:ascii="GHEA Grapalat" w:hAnsi="GHEA Grapalat"/>
              </w:rPr>
              <w:t>М. П.</w:t>
            </w:r>
          </w:p>
        </w:tc>
        <w:tc>
          <w:tcPr>
            <w:tcW w:w="760" w:type="dxa"/>
          </w:tcPr>
          <w:p w:rsidR="0007540F" w:rsidRPr="00B138F3" w:rsidRDefault="0007540F" w:rsidP="00B11C97">
            <w:pPr>
              <w:widowControl w:val="0"/>
              <w:jc w:val="center"/>
              <w:rPr>
                <w:rFonts w:ascii="GHEA Grapalat" w:hAnsi="GHEA Grapalat"/>
              </w:rPr>
            </w:pPr>
          </w:p>
        </w:tc>
        <w:tc>
          <w:tcPr>
            <w:tcW w:w="4343" w:type="dxa"/>
          </w:tcPr>
          <w:p w:rsidR="0007540F" w:rsidRPr="00B138F3" w:rsidRDefault="0007540F" w:rsidP="00B11C97">
            <w:pPr>
              <w:widowControl w:val="0"/>
              <w:jc w:val="center"/>
              <w:rPr>
                <w:rFonts w:ascii="GHEA Grapalat" w:hAnsi="GHEA Grapalat" w:cs="Sylfaen"/>
                <w:b/>
                <w:bCs/>
              </w:rPr>
            </w:pPr>
            <w:r w:rsidRPr="00B138F3">
              <w:rPr>
                <w:rFonts w:ascii="GHEA Grapalat" w:hAnsi="GHEA Grapalat"/>
                <w:b/>
              </w:rPr>
              <w:t>ПРОДАВЕЦ</w:t>
            </w:r>
          </w:p>
          <w:p w:rsidR="0007540F" w:rsidRPr="00B138F3" w:rsidRDefault="0007540F" w:rsidP="00B11C97">
            <w:pPr>
              <w:widowControl w:val="0"/>
              <w:jc w:val="center"/>
              <w:rPr>
                <w:rFonts w:ascii="GHEA Grapalat" w:hAnsi="GHEA Grapalat"/>
                <w:lang w:val="en-US"/>
              </w:rPr>
            </w:pPr>
            <w:r w:rsidRPr="00B138F3">
              <w:rPr>
                <w:rFonts w:ascii="GHEA Grapalat" w:hAnsi="GHEA Grapalat"/>
                <w:lang w:val="en-US"/>
              </w:rPr>
              <w:t>______________________</w:t>
            </w:r>
          </w:p>
          <w:p w:rsidR="0007540F" w:rsidRPr="00B138F3" w:rsidRDefault="0007540F" w:rsidP="00B11C97">
            <w:pPr>
              <w:widowControl w:val="0"/>
              <w:jc w:val="center"/>
              <w:rPr>
                <w:rFonts w:ascii="GHEA Grapalat" w:hAnsi="GHEA Grapalat"/>
                <w:sz w:val="16"/>
                <w:szCs w:val="16"/>
              </w:rPr>
            </w:pPr>
            <w:r w:rsidRPr="00B138F3">
              <w:rPr>
                <w:rFonts w:ascii="GHEA Grapalat" w:hAnsi="GHEA Grapalat"/>
                <w:sz w:val="16"/>
                <w:szCs w:val="16"/>
              </w:rPr>
              <w:t>/подпись/</w:t>
            </w:r>
          </w:p>
          <w:p w:rsidR="0007540F" w:rsidRPr="00B138F3" w:rsidRDefault="0007540F" w:rsidP="00B11C97">
            <w:pPr>
              <w:widowControl w:val="0"/>
              <w:jc w:val="center"/>
              <w:rPr>
                <w:rFonts w:ascii="GHEA Grapalat" w:hAnsi="GHEA Grapalat"/>
              </w:rPr>
            </w:pPr>
            <w:r w:rsidRPr="00B138F3">
              <w:rPr>
                <w:rFonts w:ascii="GHEA Grapalat" w:hAnsi="GHEA Grapalat"/>
              </w:rPr>
              <w:t>М. П.</w:t>
            </w:r>
          </w:p>
        </w:tc>
      </w:tr>
    </w:tbl>
    <w:p w:rsidR="0007540F" w:rsidRDefault="0007540F" w:rsidP="0007540F">
      <w:pPr>
        <w:tabs>
          <w:tab w:val="left" w:pos="8853"/>
        </w:tabs>
        <w:rPr>
          <w:rFonts w:ascii="GHEA Grapalat" w:hAnsi="GHEA Grapalat"/>
        </w:rPr>
      </w:pPr>
    </w:p>
    <w:p w:rsidR="00691289" w:rsidRPr="0007540F" w:rsidRDefault="0007540F" w:rsidP="0007540F">
      <w:pPr>
        <w:tabs>
          <w:tab w:val="left" w:pos="8853"/>
        </w:tabs>
        <w:rPr>
          <w:rFonts w:ascii="GHEA Grapalat" w:hAnsi="GHEA Grapalat"/>
        </w:rPr>
        <w:sectPr w:rsidR="00691289" w:rsidRPr="0007540F" w:rsidSect="003C6FB8">
          <w:pgSz w:w="16838" w:h="11906" w:orient="landscape" w:code="9"/>
          <w:pgMar w:top="1411" w:right="818" w:bottom="1411" w:left="1411" w:header="562" w:footer="562" w:gutter="0"/>
          <w:cols w:space="720"/>
        </w:sectPr>
      </w:pPr>
      <w:r>
        <w:rPr>
          <w:rFonts w:ascii="GHEA Grapalat" w:hAnsi="GHEA Grapalat"/>
        </w:rPr>
        <w:tab/>
      </w:r>
    </w:p>
    <w:p w:rsidR="00071D1C" w:rsidRPr="00691289" w:rsidRDefault="00071D1C" w:rsidP="00B46D58">
      <w:pPr>
        <w:widowControl w:val="0"/>
        <w:spacing w:after="160"/>
        <w:jc w:val="right"/>
        <w:rPr>
          <w:rFonts w:ascii="GHEA Grapalat" w:hAnsi="GHEA Grapalat"/>
          <w:i/>
          <w:lang w:val="hy-AM"/>
        </w:rPr>
      </w:pPr>
      <w:r w:rsidRPr="00B138F3">
        <w:rPr>
          <w:rFonts w:ascii="GHEA Grapalat" w:hAnsi="GHEA Grapalat"/>
          <w:i/>
        </w:rPr>
        <w:lastRenderedPageBreak/>
        <w:t>Приложение №</w:t>
      </w:r>
      <w:r w:rsidR="00691289">
        <w:rPr>
          <w:rFonts w:ascii="GHEA Grapalat" w:hAnsi="GHEA Grapalat"/>
          <w:i/>
          <w:lang w:val="hy-AM"/>
        </w:rPr>
        <w:t>2</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Р/С____________________________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firstLine="375"/>
        <w:rPr>
          <w:rFonts w:ascii="GHEA Grapalat" w:hAnsi="GHEA Grapalat"/>
          <w:iCs/>
        </w:rPr>
      </w:pPr>
    </w:p>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BodyTextIndent"/>
        <w:widowControl w:val="0"/>
        <w:spacing w:after="160" w:line="240" w:lineRule="auto"/>
        <w:ind w:firstLine="0"/>
        <w:jc w:val="center"/>
        <w:rPr>
          <w:rFonts w:ascii="GHEA Grapalat" w:hAnsi="GHEA Grapalat"/>
          <w:b/>
          <w:bCs/>
          <w:iCs/>
          <w:sz w:val="24"/>
          <w:szCs w:val="24"/>
        </w:rPr>
      </w:pPr>
    </w:p>
    <w:p w:rsidR="0038400D" w:rsidRPr="00B138F3" w:rsidRDefault="0038400D" w:rsidP="00B46D58">
      <w:pPr>
        <w:pStyle w:val="BodyTextIndent"/>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bl>
    <w:p w:rsidR="0038400D" w:rsidRPr="00B138F3" w:rsidRDefault="0038400D" w:rsidP="00B46D58">
      <w:pPr>
        <w:widowControl w:val="0"/>
        <w:spacing w:after="160"/>
        <w:ind w:firstLine="375"/>
        <w:jc w:val="both"/>
        <w:rPr>
          <w:rFonts w:ascii="GHEA Grapalat" w:hAnsi="GHEA Grapalat" w:cs="Arial"/>
          <w:iCs/>
          <w:lang w:val="en-US"/>
        </w:rPr>
      </w:pPr>
    </w:p>
    <w:p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196F14" w:rsidRPr="00B138F3" w:rsidRDefault="00196F14" w:rsidP="00B46D58">
      <w:pPr>
        <w:widowControl w:val="0"/>
        <w:spacing w:after="160"/>
        <w:jc w:val="right"/>
        <w:rPr>
          <w:rFonts w:ascii="GHEA Grapalat" w:hAnsi="GHEA Grapalat" w:cs="Sylfaen"/>
          <w:b/>
        </w:rPr>
      </w:pPr>
    </w:p>
    <w:p w:rsidR="00196F14" w:rsidRPr="00B138F3" w:rsidRDefault="00196F14" w:rsidP="00B46D58">
      <w:pPr>
        <w:rPr>
          <w:rFonts w:ascii="GHEA Grapalat" w:hAnsi="GHEA Grapalat" w:cs="Sylfaen"/>
          <w:b/>
        </w:rPr>
      </w:pPr>
      <w:r w:rsidRPr="00B138F3">
        <w:rPr>
          <w:rFonts w:ascii="GHEA Grapalat" w:hAnsi="GHEA Grapalat" w:cs="Sylfaen"/>
          <w:b/>
        </w:rPr>
        <w:br w:type="page"/>
      </w: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 xml:space="preserve">Приложение № </w:t>
      </w:r>
      <w:r w:rsidR="00691289">
        <w:rPr>
          <w:rFonts w:ascii="GHEA Grapalat" w:hAnsi="GHEA Grapalat"/>
          <w:i/>
          <w:lang w:val="hy-AM"/>
        </w:rPr>
        <w:t>2</w:t>
      </w:r>
      <w:r w:rsidRPr="00B138F3">
        <w:rPr>
          <w:rFonts w:ascii="GHEA Grapalat" w:hAnsi="GHEA Grapalat"/>
          <w:i/>
        </w:rPr>
        <w:t>.1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r>
        <w:rPr>
          <w:rFonts w:ascii="GHEA Grapalat" w:hAnsi="GHEA Grapalat"/>
        </w:rPr>
        <w:t xml:space="preserve">                                                       </w:t>
      </w:r>
    </w:p>
    <w:p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350"/>
        <w:gridCol w:w="4720"/>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4F30" w:rsidRDefault="00674F30">
      <w:r>
        <w:separator/>
      </w:r>
    </w:p>
  </w:endnote>
  <w:endnote w:type="continuationSeparator" w:id="0">
    <w:p w:rsidR="00674F30" w:rsidRDefault="00674F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Calibri"/>
    <w:charset w:val="00"/>
    <w:family w:val="swiss"/>
    <w:pitch w:val="variable"/>
    <w:sig w:usb0="00000087" w:usb1="00000000" w:usb2="00000000" w:usb3="00000000" w:csb0="0000001B" w:csb1="00000000"/>
  </w:font>
  <w:font w:name="Arial AMU">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modern"/>
    <w:pitch w:val="fixed"/>
    <w:sig w:usb0="A00002BF" w:usb1="68C7FCFB" w:usb2="00000010"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inheri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2420832"/>
      <w:docPartObj>
        <w:docPartGallery w:val="Page Numbers (Bottom of Page)"/>
        <w:docPartUnique/>
      </w:docPartObj>
    </w:sdtPr>
    <w:sdtEndPr>
      <w:rPr>
        <w:rFonts w:ascii="GHEA Grapalat" w:hAnsi="GHEA Grapalat"/>
        <w:sz w:val="24"/>
        <w:szCs w:val="24"/>
      </w:rPr>
    </w:sdtEndPr>
    <w:sdtContent>
      <w:p w:rsidR="00147414" w:rsidRPr="00C861E9" w:rsidRDefault="00147414">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195CD2">
          <w:rPr>
            <w:rFonts w:ascii="GHEA Grapalat" w:hAnsi="GHEA Grapalat"/>
            <w:noProof/>
            <w:sz w:val="24"/>
            <w:szCs w:val="24"/>
          </w:rPr>
          <w:t>8</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4F30" w:rsidRDefault="00674F30">
      <w:r>
        <w:separator/>
      </w:r>
    </w:p>
  </w:footnote>
  <w:footnote w:type="continuationSeparator" w:id="0">
    <w:p w:rsidR="00674F30" w:rsidRDefault="00674F30">
      <w:r>
        <w:continuationSeparator/>
      </w:r>
    </w:p>
  </w:footnote>
  <w:footnote w:id="1">
    <w:p w:rsidR="00147414" w:rsidRPr="0034222E" w:rsidDel="00932115" w:rsidRDefault="00147414" w:rsidP="00AF1F59">
      <w:pPr>
        <w:pStyle w:val="FootnoteText"/>
        <w:jc w:val="both"/>
        <w:rPr>
          <w:del w:id="1" w:author="Inesa Kocharyan" w:date="2019-10-29T12:18:00Z"/>
        </w:rPr>
      </w:pPr>
      <w:r w:rsidRPr="0034222E">
        <w:rPr>
          <w:rStyle w:val="FootnoteReference"/>
        </w:rPr>
        <w:t>7</w:t>
      </w:r>
      <w:r w:rsidRPr="0034222E">
        <w:t xml:space="preserve"> </w:t>
      </w:r>
      <w:r w:rsidRPr="0034222E">
        <w:rPr>
          <w:rFonts w:ascii="GHEA Grapalat" w:hAnsi="GHEA Grapalat"/>
          <w:i/>
        </w:rPr>
        <w:t>Если настоящим Приглашением не предусматривается представление информации относительно товарного знака, фирменного наименования, марки и наименования производителя, , то из подпункта исключаются слова " а также товарный знак, фирменное наименование, марка и наименование производителя. 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Pr="0034222E" w:rsidDel="001B47B5">
        <w:rPr>
          <w:rFonts w:ascii="GHEA Grapalat" w:hAnsi="GHEA Grapalat"/>
        </w:rPr>
        <w:t xml:space="preserve"> </w:t>
      </w:r>
      <w:r w:rsidRPr="0034222E">
        <w:rPr>
          <w:rFonts w:ascii="GHEA Grapalat" w:hAnsi="GHEA Grapalat"/>
          <w:i/>
        </w:rPr>
        <w:t>".</w:t>
      </w:r>
    </w:p>
  </w:footnote>
  <w:footnote w:id="2">
    <w:p w:rsidR="00147414" w:rsidRPr="00D3436F" w:rsidRDefault="00147414" w:rsidP="00AF1F59">
      <w:pPr>
        <w:pStyle w:val="FootnoteText"/>
        <w:jc w:val="both"/>
        <w:rPr>
          <w:rFonts w:ascii="GHEA Grapalat" w:hAnsi="GHEA Grapalat"/>
          <w:i/>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147414" w:rsidRPr="000811C1" w:rsidRDefault="00147414">
      <w:pPr>
        <w:pStyle w:val="FootnoteText"/>
        <w:rPr>
          <w:rFonts w:asciiTheme="minorHAnsi" w:hAnsiTheme="minorHAnsi"/>
        </w:rPr>
      </w:pPr>
    </w:p>
  </w:footnote>
  <w:footnote w:id="3">
    <w:p w:rsidR="00147414" w:rsidRPr="00A31673" w:rsidRDefault="00147414">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4">
    <w:p w:rsidR="00147414" w:rsidRPr="006E3024" w:rsidRDefault="00147414" w:rsidP="00FF1167">
      <w:pPr>
        <w:pStyle w:val="FootnoteText"/>
        <w:jc w:val="both"/>
        <w:rPr>
          <w:rFonts w:ascii="GHEA Grapalat" w:hAnsi="GHEA Grapalat"/>
          <w:i/>
        </w:rPr>
      </w:pPr>
      <w:r w:rsidRPr="006E3024">
        <w:rPr>
          <w:rFonts w:ascii="GHEA Grapalat" w:hAnsi="GHEA Grapalat"/>
          <w:i/>
        </w:rPr>
        <w:t>18.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r w:rsidRPr="003551C2">
        <w:rPr>
          <w:rFonts w:ascii="GHEA Grapalat" w:hAnsi="GHEA Grapalat"/>
          <w:i/>
        </w:rPr>
        <w:t>Fitch</w:t>
      </w:r>
      <w:r w:rsidRPr="006E3024">
        <w:rPr>
          <w:rFonts w:ascii="GHEA Grapalat" w:hAnsi="GHEA Grapalat"/>
          <w:i/>
        </w:rPr>
        <w:t xml:space="preserve">, </w:t>
      </w:r>
      <w:r w:rsidRPr="003551C2">
        <w:rPr>
          <w:rFonts w:ascii="GHEA Grapalat" w:hAnsi="GHEA Grapalat"/>
          <w:i/>
        </w:rPr>
        <w:t>Moodys</w:t>
      </w:r>
      <w:r w:rsidRPr="006E3024">
        <w:rPr>
          <w:rFonts w:ascii="GHEA Grapalat" w:hAnsi="GHEA Grapalat"/>
          <w:i/>
        </w:rPr>
        <w:t xml:space="preserve">, </w:t>
      </w:r>
      <w:r w:rsidRPr="003551C2">
        <w:rPr>
          <w:rFonts w:ascii="GHEA Grapalat" w:hAnsi="GHEA Grapalat"/>
          <w:i/>
        </w:rPr>
        <w:t>Standard</w:t>
      </w:r>
      <w:r w:rsidRPr="006E3024">
        <w:rPr>
          <w:rFonts w:ascii="GHEA Grapalat" w:hAnsi="GHEA Grapalat"/>
          <w:i/>
        </w:rPr>
        <w:t xml:space="preserve"> &amp; </w:t>
      </w:r>
      <w:r w:rsidRPr="003551C2">
        <w:rPr>
          <w:rFonts w:ascii="GHEA Grapalat" w:hAnsi="GHEA Grapalat"/>
          <w:i/>
        </w:rPr>
        <w:t>Poor</w:t>
      </w:r>
      <w:r w:rsidRPr="006E3024">
        <w:rPr>
          <w:rFonts w:ascii="GHEA Grapalat" w:hAnsi="GHEA Grapalat"/>
          <w:i/>
        </w:rPr>
        <w:t>'</w:t>
      </w:r>
      <w:r w:rsidRPr="003551C2">
        <w:rPr>
          <w:rFonts w:ascii="GHEA Grapalat" w:hAnsi="GHEA Grapalat"/>
          <w:i/>
        </w:rPr>
        <w:t>s</w:t>
      </w:r>
      <w:r w:rsidRPr="006E3024">
        <w:rPr>
          <w:rFonts w:ascii="GHEA Grapalat" w:hAnsi="GHEA Grapalat"/>
          <w:i/>
        </w:rPr>
        <w:t>)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147414" w:rsidRPr="006E3024" w:rsidRDefault="00147414" w:rsidP="00FF1167">
      <w:pPr>
        <w:pStyle w:val="FootnoteText"/>
        <w:jc w:val="both"/>
        <w:rPr>
          <w:rFonts w:ascii="GHEA Grapalat" w:hAnsi="GHEA Grapalat"/>
          <w:i/>
        </w:rPr>
      </w:pPr>
    </w:p>
    <w:p w:rsidR="00147414" w:rsidRPr="00553058" w:rsidRDefault="00147414" w:rsidP="00FF1167">
      <w:pPr>
        <w:jc w:val="both"/>
        <w:rPr>
          <w:rFonts w:ascii="GHEA Grapalat" w:hAnsi="GHEA Grapalat"/>
          <w:i/>
          <w:sz w:val="20"/>
          <w:szCs w:val="20"/>
        </w:rPr>
      </w:pPr>
      <w:r w:rsidRPr="00553058">
        <w:rPr>
          <w:rFonts w:ascii="GHEA Grapalat" w:hAnsi="GHEA Grapalat"/>
          <w:sz w:val="20"/>
          <w:szCs w:val="20"/>
        </w:rPr>
        <w:t>**</w:t>
      </w:r>
      <w:r w:rsidRPr="00553058">
        <w:rPr>
          <w:rFonts w:ascii="GHEA Grapalat" w:hAnsi="GHEA Grapalat"/>
          <w:i/>
          <w:sz w:val="20"/>
          <w:szCs w:val="20"/>
        </w:rPr>
        <w:t xml:space="preserve">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147414" w:rsidRDefault="00147414" w:rsidP="00FF1167">
      <w:pPr>
        <w:jc w:val="both"/>
        <w:rPr>
          <w:rFonts w:ascii="GHEA Grapalat" w:hAnsi="GHEA Grapalat"/>
          <w:i/>
          <w:sz w:val="20"/>
          <w:szCs w:val="20"/>
        </w:rPr>
      </w:pPr>
      <w:r w:rsidRPr="00553058">
        <w:rPr>
          <w:rFonts w:ascii="GHEA Grapalat" w:hAnsi="GHEA Grapalat"/>
          <w:i/>
          <w:sz w:val="20"/>
          <w:szCs w:val="20"/>
        </w:rPr>
        <w:t xml:space="preserve">-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w:t>
      </w:r>
    </w:p>
    <w:p w:rsidR="00147414" w:rsidRDefault="00147414" w:rsidP="00FF1167">
      <w:pPr>
        <w:jc w:val="both"/>
        <w:rPr>
          <w:rFonts w:ascii="GHEA Grapalat" w:hAnsi="GHEA Grapalat"/>
          <w:i/>
          <w:sz w:val="20"/>
          <w:szCs w:val="20"/>
        </w:rPr>
      </w:pPr>
    </w:p>
    <w:p w:rsidR="00147414" w:rsidRDefault="00147414" w:rsidP="00FF1167">
      <w:pPr>
        <w:jc w:val="both"/>
        <w:rPr>
          <w:rFonts w:ascii="GHEA Grapalat" w:hAnsi="GHEA Grapalat"/>
          <w:i/>
          <w:sz w:val="20"/>
          <w:szCs w:val="20"/>
        </w:rPr>
      </w:pPr>
    </w:p>
    <w:p w:rsidR="00147414" w:rsidRPr="00553058" w:rsidRDefault="00147414" w:rsidP="00FF1167">
      <w:pPr>
        <w:jc w:val="both"/>
        <w:rPr>
          <w:rFonts w:ascii="GHEA Grapalat" w:hAnsi="GHEA Grapalat"/>
          <w:i/>
          <w:sz w:val="20"/>
          <w:szCs w:val="20"/>
        </w:rPr>
      </w:pPr>
      <w:r w:rsidRPr="00553058">
        <w:rPr>
          <w:rFonts w:ascii="GHEA Grapalat" w:hAnsi="GHEA Grapalat"/>
          <w:i/>
          <w:sz w:val="20"/>
          <w:szCs w:val="20"/>
        </w:rPr>
        <w:t>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1.3";</w:t>
      </w:r>
    </w:p>
    <w:p w:rsidR="00147414" w:rsidRPr="00553058" w:rsidRDefault="00147414" w:rsidP="00FF1167">
      <w:pPr>
        <w:jc w:val="both"/>
        <w:rPr>
          <w:rFonts w:ascii="GHEA Grapalat" w:hAnsi="GHEA Grapalat"/>
          <w:i/>
          <w:sz w:val="20"/>
          <w:szCs w:val="20"/>
        </w:rPr>
      </w:pPr>
      <w:r w:rsidRPr="00553058">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147414" w:rsidRPr="0074108A" w:rsidRDefault="00147414" w:rsidP="00FF1167">
      <w:pPr>
        <w:jc w:val="both"/>
      </w:pPr>
    </w:p>
    <w:p w:rsidR="00147414" w:rsidRPr="006E3024" w:rsidRDefault="00147414" w:rsidP="00FF1167">
      <w:pPr>
        <w:jc w:val="both"/>
        <w:rPr>
          <w:rFonts w:ascii="Calibri" w:hAnsi="Calibri"/>
          <w:sz w:val="20"/>
          <w:szCs w:val="20"/>
        </w:rPr>
      </w:pPr>
    </w:p>
    <w:p w:rsidR="00147414" w:rsidRPr="006E3024" w:rsidRDefault="00147414" w:rsidP="00FF1167">
      <w:pPr>
        <w:pStyle w:val="FootnoteText"/>
        <w:rPr>
          <w:rFonts w:ascii="Calibri" w:hAnsi="Calibri"/>
        </w:rPr>
      </w:pPr>
    </w:p>
  </w:footnote>
  <w:footnote w:id="5">
    <w:p w:rsidR="00147414" w:rsidRPr="00A25D1B" w:rsidRDefault="00147414" w:rsidP="00D043C1">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6">
    <w:p w:rsidR="00147414" w:rsidRPr="00DC619D" w:rsidRDefault="00147414" w:rsidP="00D3436F">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7">
    <w:p w:rsidR="00147414" w:rsidRPr="00D3436F" w:rsidRDefault="00147414"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147414" w:rsidRPr="00D3436F" w:rsidRDefault="00147414">
      <w:pPr>
        <w:pStyle w:val="FootnoteText"/>
        <w:rPr>
          <w:lang w:val="es-ES"/>
        </w:rPr>
      </w:pPr>
    </w:p>
  </w:footnote>
  <w:footnote w:id="8">
    <w:p w:rsidR="00147414" w:rsidRPr="00217344" w:rsidRDefault="00147414" w:rsidP="00E661FE">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9">
    <w:p w:rsidR="00147414" w:rsidRPr="008842CE" w:rsidRDefault="00147414" w:rsidP="003D2FE2">
      <w:pPr>
        <w:pStyle w:val="FootnoteText"/>
        <w:jc w:val="both"/>
      </w:pPr>
    </w:p>
  </w:footnote>
  <w:footnote w:id="10">
    <w:p w:rsidR="00147414" w:rsidRPr="008842CE" w:rsidRDefault="00147414" w:rsidP="000A214C">
      <w:pPr>
        <w:pStyle w:val="FootnoteText"/>
        <w:jc w:val="both"/>
      </w:pPr>
    </w:p>
  </w:footnote>
  <w:footnote w:id="11">
    <w:p w:rsidR="00147414" w:rsidRPr="00D3436F" w:rsidRDefault="00147414" w:rsidP="00D3436F">
      <w:pPr>
        <w:pStyle w:val="FootnoteText"/>
        <w:widowControl w:val="0"/>
        <w:jc w:val="both"/>
        <w:rPr>
          <w:lang w:val="af-ZA"/>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12">
    <w:p w:rsidR="00147414" w:rsidRPr="00402BC3" w:rsidRDefault="00147414" w:rsidP="000D6018">
      <w:pPr>
        <w:pStyle w:val="FootnoteText"/>
        <w:jc w:val="both"/>
        <w:rPr>
          <w:rFonts w:ascii="GHEA Grapalat" w:hAnsi="GHEA Grapalat"/>
          <w:i/>
        </w:rPr>
      </w:pPr>
      <w:r>
        <w:rPr>
          <w:rStyle w:val="FootnoteReference"/>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147414" w:rsidRPr="00552088" w:rsidRDefault="00147414" w:rsidP="000D6018">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147414" w:rsidRPr="00D3436F" w:rsidRDefault="00147414">
      <w:pPr>
        <w:pStyle w:val="FootnoteText"/>
        <w:rPr>
          <w:lang w:val="hy-AM"/>
        </w:rPr>
      </w:pPr>
    </w:p>
  </w:footnote>
  <w:footnote w:id="13">
    <w:p w:rsidR="00147414" w:rsidRPr="008842CE" w:rsidRDefault="00147414" w:rsidP="00D32870">
      <w:pPr>
        <w:pStyle w:val="FootnoteText"/>
        <w:widowControl w:val="0"/>
        <w:jc w:val="both"/>
        <w:rPr>
          <w:rFonts w:ascii="GHEA Grapalat" w:hAnsi="GHEA Grapalat"/>
          <w:lang w:val="hy-AM"/>
        </w:rPr>
      </w:pPr>
      <w:r>
        <w:rPr>
          <w:rStyle w:val="FootnoteReference"/>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147414" w:rsidRPr="00D3436F" w:rsidRDefault="00147414">
      <w:pPr>
        <w:pStyle w:val="FootnoteText"/>
        <w:rPr>
          <w:lang w:val="hy-AM"/>
        </w:rPr>
      </w:pPr>
    </w:p>
  </w:footnote>
  <w:footnote w:id="14">
    <w:p w:rsidR="00147414" w:rsidRPr="00D3436F" w:rsidRDefault="00147414" w:rsidP="00D3436F">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5">
    <w:p w:rsidR="00147414" w:rsidRPr="008842CE" w:rsidRDefault="00147414" w:rsidP="00084B51">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147414" w:rsidRPr="00D3436F" w:rsidRDefault="00147414">
      <w:pPr>
        <w:pStyle w:val="FootnoteText"/>
        <w:rPr>
          <w:lang w:val="hy-AM"/>
        </w:rPr>
      </w:pPr>
    </w:p>
  </w:footnote>
  <w:footnote w:id="16">
    <w:p w:rsidR="00147414" w:rsidRPr="008842CE" w:rsidRDefault="00147414" w:rsidP="00413390">
      <w:pPr>
        <w:pStyle w:val="FootnoteText"/>
        <w:widowControl w:val="0"/>
        <w:jc w:val="both"/>
        <w:rPr>
          <w:rFonts w:ascii="GHEA Grapalat" w:hAnsi="GHEA Grapalat"/>
          <w:lang w:val="hy-AM"/>
        </w:rPr>
      </w:pPr>
      <w:r>
        <w:rPr>
          <w:rStyle w:val="FootnoteReference"/>
        </w:rPr>
        <w:t>24</w:t>
      </w:r>
      <w:r>
        <w:t xml:space="preserve">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 xml:space="preserve">закупках", и цена Договора не </w:t>
      </w:r>
      <w:r w:rsidRPr="00726C0F">
        <w:rPr>
          <w:rFonts w:ascii="GHEA Grapalat" w:hAnsi="GHEA Grapalat"/>
          <w:i/>
        </w:rPr>
        <w:t xml:space="preserve">превышает двадцатипятикратный размер базовой единицы закупок, то настоящий пункт редактируется, удаляя из последнего третье </w:t>
      </w:r>
      <w:r w:rsidRPr="008842CE">
        <w:rPr>
          <w:rFonts w:ascii="GHEA Grapalat" w:hAnsi="GHEA Grapalat"/>
          <w:i/>
        </w:rPr>
        <w:t>предложение, а четвертое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rsidR="00147414" w:rsidRPr="008842CE" w:rsidRDefault="00147414" w:rsidP="00413390">
      <w:pPr>
        <w:pStyle w:val="FootnoteText"/>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147414" w:rsidRPr="00D3436F" w:rsidRDefault="00147414">
      <w:pPr>
        <w:pStyle w:val="FootnoteText"/>
        <w:rPr>
          <w:lang w:val="hy-AM"/>
        </w:rPr>
      </w:pPr>
    </w:p>
  </w:footnote>
  <w:footnote w:id="17">
    <w:p w:rsidR="00147414" w:rsidRPr="00E861BF" w:rsidRDefault="00147414" w:rsidP="008842CE">
      <w:pPr>
        <w:pStyle w:val="FootnoteText"/>
        <w:widowControl w:val="0"/>
        <w:jc w:val="both"/>
        <w:rPr>
          <w:rFonts w:ascii="GHEA Grapalat" w:hAnsi="GHEA Grapalat"/>
          <w:i/>
        </w:rPr>
      </w:pPr>
    </w:p>
  </w:footnote>
  <w:footnote w:id="18">
    <w:p w:rsidR="00147414" w:rsidRPr="000659F1" w:rsidRDefault="00147414" w:rsidP="006967B4">
      <w:pPr>
        <w:pStyle w:val="FootnoteText"/>
        <w:widowControl w:val="0"/>
        <w:jc w:val="both"/>
      </w:pPr>
      <w:r w:rsidRPr="005138D7">
        <w:rPr>
          <w:rStyle w:val="FootnoteReference"/>
        </w:rPr>
        <w:t>*</w:t>
      </w:r>
      <w:r w:rsidRPr="005138D7">
        <w:t xml:space="preserve"> </w:t>
      </w:r>
      <w:r w:rsidRPr="005138D7">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147414" w:rsidRDefault="00147414" w:rsidP="006967B4">
      <w:pPr>
        <w:widowControl w:val="0"/>
        <w:jc w:val="both"/>
      </w:pPr>
      <w:r w:rsidRPr="008842CE">
        <w:rPr>
          <w:rStyle w:val="FootnoteReference"/>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465A23D7"/>
    <w:multiLevelType w:val="hybridMultilevel"/>
    <w:tmpl w:val="20CCA3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9"/>
  </w:num>
  <w:num w:numId="2">
    <w:abstractNumId w:val="9"/>
  </w:num>
  <w:num w:numId="3">
    <w:abstractNumId w:val="18"/>
  </w:num>
  <w:num w:numId="4">
    <w:abstractNumId w:val="13"/>
  </w:num>
  <w:num w:numId="5">
    <w:abstractNumId w:val="21"/>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7"/>
  </w:num>
  <w:num w:numId="12">
    <w:abstractNumId w:val="25"/>
  </w:num>
  <w:num w:numId="13">
    <w:abstractNumId w:val="23"/>
  </w:num>
  <w:num w:numId="14">
    <w:abstractNumId w:val="11"/>
  </w:num>
  <w:num w:numId="15">
    <w:abstractNumId w:val="24"/>
  </w:num>
  <w:num w:numId="16">
    <w:abstractNumId w:val="12"/>
  </w:num>
  <w:num w:numId="17">
    <w:abstractNumId w:val="5"/>
  </w:num>
  <w:num w:numId="18">
    <w:abstractNumId w:val="1"/>
  </w:num>
  <w:num w:numId="19">
    <w:abstractNumId w:val="14"/>
  </w:num>
  <w:num w:numId="20">
    <w:abstractNumId w:val="14"/>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num>
  <w:num w:numId="23">
    <w:abstractNumId w:val="6"/>
  </w:num>
  <w:num w:numId="24">
    <w:abstractNumId w:val="17"/>
  </w:num>
  <w:num w:numId="25">
    <w:abstractNumId w:val="10"/>
  </w:num>
  <w:num w:numId="26">
    <w:abstractNumId w:val="3"/>
  </w:num>
  <w:num w:numId="27">
    <w:abstractNumId w:val="2"/>
  </w:num>
  <w:num w:numId="28">
    <w:abstractNumId w:val="0"/>
  </w:num>
  <w:num w:numId="29">
    <w:abstractNumId w:val="8"/>
  </w:num>
  <w:num w:numId="30">
    <w:abstractNumId w:val="22"/>
  </w:num>
  <w:num w:numId="31">
    <w:abstractNumId w:val="1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345"/>
    <w:rsid w:val="0000037D"/>
    <w:rsid w:val="00000958"/>
    <w:rsid w:val="00000BA6"/>
    <w:rsid w:val="000013D6"/>
    <w:rsid w:val="000016BB"/>
    <w:rsid w:val="00002C23"/>
    <w:rsid w:val="000031E3"/>
    <w:rsid w:val="000033BC"/>
    <w:rsid w:val="000035D7"/>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87F"/>
    <w:rsid w:val="00046BAC"/>
    <w:rsid w:val="000473EF"/>
    <w:rsid w:val="00051490"/>
    <w:rsid w:val="00051B7F"/>
    <w:rsid w:val="00052084"/>
    <w:rsid w:val="00053001"/>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305"/>
    <w:rsid w:val="00074CC1"/>
    <w:rsid w:val="0007540F"/>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67B9"/>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A55"/>
    <w:rsid w:val="000A4D09"/>
    <w:rsid w:val="000A4FC5"/>
    <w:rsid w:val="000A5316"/>
    <w:rsid w:val="000A5B16"/>
    <w:rsid w:val="000A6B75"/>
    <w:rsid w:val="000A72AD"/>
    <w:rsid w:val="000A7528"/>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190"/>
    <w:rsid w:val="000D77C1"/>
    <w:rsid w:val="000E0268"/>
    <w:rsid w:val="000E13F8"/>
    <w:rsid w:val="000E1C31"/>
    <w:rsid w:val="000E2427"/>
    <w:rsid w:val="000E267C"/>
    <w:rsid w:val="000E308B"/>
    <w:rsid w:val="000E3D1E"/>
    <w:rsid w:val="000E3F9A"/>
    <w:rsid w:val="000E4039"/>
    <w:rsid w:val="000E426E"/>
    <w:rsid w:val="000E4C35"/>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3DC"/>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414"/>
    <w:rsid w:val="00147CD0"/>
    <w:rsid w:val="00147F14"/>
    <w:rsid w:val="00147FF5"/>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38A8"/>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CD2"/>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A7972"/>
    <w:rsid w:val="001B0D9A"/>
    <w:rsid w:val="001B1050"/>
    <w:rsid w:val="001B1370"/>
    <w:rsid w:val="001B1C67"/>
    <w:rsid w:val="001B1FC4"/>
    <w:rsid w:val="001B32D9"/>
    <w:rsid w:val="001B37D2"/>
    <w:rsid w:val="001B3E58"/>
    <w:rsid w:val="001B45A9"/>
    <w:rsid w:val="001B478E"/>
    <w:rsid w:val="001B6FCF"/>
    <w:rsid w:val="001C07C6"/>
    <w:rsid w:val="001C0849"/>
    <w:rsid w:val="001C1570"/>
    <w:rsid w:val="001C278A"/>
    <w:rsid w:val="001C3D83"/>
    <w:rsid w:val="001C3F6C"/>
    <w:rsid w:val="001C6688"/>
    <w:rsid w:val="001C76F7"/>
    <w:rsid w:val="001D0249"/>
    <w:rsid w:val="001D129F"/>
    <w:rsid w:val="001D1D00"/>
    <w:rsid w:val="001D209D"/>
    <w:rsid w:val="001D2D62"/>
    <w:rsid w:val="001D46A3"/>
    <w:rsid w:val="001D5785"/>
    <w:rsid w:val="001D5FF7"/>
    <w:rsid w:val="001D6531"/>
    <w:rsid w:val="001D7228"/>
    <w:rsid w:val="001D74FA"/>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24B1"/>
    <w:rsid w:val="002227A9"/>
    <w:rsid w:val="002237FC"/>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5549"/>
    <w:rsid w:val="0023571C"/>
    <w:rsid w:val="00235D56"/>
    <w:rsid w:val="00235DAA"/>
    <w:rsid w:val="0023679B"/>
    <w:rsid w:val="00236B75"/>
    <w:rsid w:val="002370BC"/>
    <w:rsid w:val="0024027D"/>
    <w:rsid w:val="00240289"/>
    <w:rsid w:val="00240609"/>
    <w:rsid w:val="002406D8"/>
    <w:rsid w:val="0024186B"/>
    <w:rsid w:val="00241C72"/>
    <w:rsid w:val="00241F05"/>
    <w:rsid w:val="0024205E"/>
    <w:rsid w:val="00244B38"/>
    <w:rsid w:val="00250377"/>
    <w:rsid w:val="0025145E"/>
    <w:rsid w:val="00251CF9"/>
    <w:rsid w:val="0025254A"/>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31B"/>
    <w:rsid w:val="00286CDB"/>
    <w:rsid w:val="0028726A"/>
    <w:rsid w:val="00291919"/>
    <w:rsid w:val="00291AEE"/>
    <w:rsid w:val="00291EFF"/>
    <w:rsid w:val="00291F25"/>
    <w:rsid w:val="002926D4"/>
    <w:rsid w:val="00293A25"/>
    <w:rsid w:val="00293A76"/>
    <w:rsid w:val="00293C7D"/>
    <w:rsid w:val="002941F2"/>
    <w:rsid w:val="00294BD5"/>
    <w:rsid w:val="00294F67"/>
    <w:rsid w:val="00294FFF"/>
    <w:rsid w:val="0029515A"/>
    <w:rsid w:val="002A058F"/>
    <w:rsid w:val="002A0700"/>
    <w:rsid w:val="002A0C06"/>
    <w:rsid w:val="002A0EA6"/>
    <w:rsid w:val="002A0F30"/>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327"/>
    <w:rsid w:val="002D6A4F"/>
    <w:rsid w:val="002D7D70"/>
    <w:rsid w:val="002E069D"/>
    <w:rsid w:val="002E0768"/>
    <w:rsid w:val="002E0877"/>
    <w:rsid w:val="002E2AFA"/>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1468"/>
    <w:rsid w:val="003141B6"/>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39FF"/>
    <w:rsid w:val="0038400D"/>
    <w:rsid w:val="0038438D"/>
    <w:rsid w:val="0038517B"/>
    <w:rsid w:val="00385C27"/>
    <w:rsid w:val="00386E4B"/>
    <w:rsid w:val="003870B7"/>
    <w:rsid w:val="003871DA"/>
    <w:rsid w:val="0039040D"/>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1A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6FB8"/>
    <w:rsid w:val="003C7160"/>
    <w:rsid w:val="003C78D9"/>
    <w:rsid w:val="003D0075"/>
    <w:rsid w:val="003D0E3C"/>
    <w:rsid w:val="003D14E9"/>
    <w:rsid w:val="003D1CF4"/>
    <w:rsid w:val="003D2FE2"/>
    <w:rsid w:val="003D3964"/>
    <w:rsid w:val="003D4B18"/>
    <w:rsid w:val="003D56A5"/>
    <w:rsid w:val="003D57AD"/>
    <w:rsid w:val="003D58E1"/>
    <w:rsid w:val="003D5CAF"/>
    <w:rsid w:val="003D6CDC"/>
    <w:rsid w:val="003D7720"/>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5194"/>
    <w:rsid w:val="004055C1"/>
    <w:rsid w:val="00405996"/>
    <w:rsid w:val="004068F5"/>
    <w:rsid w:val="004072C8"/>
    <w:rsid w:val="0040761D"/>
    <w:rsid w:val="0041023E"/>
    <w:rsid w:val="004110AC"/>
    <w:rsid w:val="004116A0"/>
    <w:rsid w:val="00411A25"/>
    <w:rsid w:val="00411D9D"/>
    <w:rsid w:val="00413390"/>
    <w:rsid w:val="00413595"/>
    <w:rsid w:val="00416F1E"/>
    <w:rsid w:val="0041739A"/>
    <w:rsid w:val="004175B6"/>
    <w:rsid w:val="00417E48"/>
    <w:rsid w:val="00417F33"/>
    <w:rsid w:val="00421AEB"/>
    <w:rsid w:val="00422009"/>
    <w:rsid w:val="00422802"/>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6EBE"/>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4B14"/>
    <w:rsid w:val="00475591"/>
    <w:rsid w:val="00475DA7"/>
    <w:rsid w:val="0047619C"/>
    <w:rsid w:val="00476A47"/>
    <w:rsid w:val="004775ED"/>
    <w:rsid w:val="00477E9F"/>
    <w:rsid w:val="00480162"/>
    <w:rsid w:val="0048059F"/>
    <w:rsid w:val="004813B3"/>
    <w:rsid w:val="004825CB"/>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693"/>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6720"/>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25A"/>
    <w:rsid w:val="00567040"/>
    <w:rsid w:val="005674C1"/>
    <w:rsid w:val="00567893"/>
    <w:rsid w:val="005700F1"/>
    <w:rsid w:val="005716B8"/>
    <w:rsid w:val="00571702"/>
    <w:rsid w:val="00571E4C"/>
    <w:rsid w:val="00571F29"/>
    <w:rsid w:val="005739AB"/>
    <w:rsid w:val="005744FC"/>
    <w:rsid w:val="00575C75"/>
    <w:rsid w:val="00576B25"/>
    <w:rsid w:val="00576D5D"/>
    <w:rsid w:val="00577582"/>
    <w:rsid w:val="00580E96"/>
    <w:rsid w:val="00580F33"/>
    <w:rsid w:val="00581057"/>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26DF"/>
    <w:rsid w:val="005D27D0"/>
    <w:rsid w:val="005D2EDB"/>
    <w:rsid w:val="005D3674"/>
    <w:rsid w:val="005D3786"/>
    <w:rsid w:val="005D4D30"/>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7C1D"/>
    <w:rsid w:val="0060526C"/>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75CA"/>
    <w:rsid w:val="00617764"/>
    <w:rsid w:val="00617A6E"/>
    <w:rsid w:val="0062023F"/>
    <w:rsid w:val="0062057D"/>
    <w:rsid w:val="00621255"/>
    <w:rsid w:val="00621D3B"/>
    <w:rsid w:val="006220CA"/>
    <w:rsid w:val="00622E34"/>
    <w:rsid w:val="006230DC"/>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B02"/>
    <w:rsid w:val="00634B24"/>
    <w:rsid w:val="00634DC9"/>
    <w:rsid w:val="006354FA"/>
    <w:rsid w:val="00635D52"/>
    <w:rsid w:val="00636142"/>
    <w:rsid w:val="00636A8E"/>
    <w:rsid w:val="006371D0"/>
    <w:rsid w:val="00637D24"/>
    <w:rsid w:val="00637DAB"/>
    <w:rsid w:val="006417C7"/>
    <w:rsid w:val="00642172"/>
    <w:rsid w:val="00642EFE"/>
    <w:rsid w:val="0064473D"/>
    <w:rsid w:val="00644850"/>
    <w:rsid w:val="00644CE2"/>
    <w:rsid w:val="006452C2"/>
    <w:rsid w:val="00646D82"/>
    <w:rsid w:val="00650073"/>
    <w:rsid w:val="00650458"/>
    <w:rsid w:val="006505D2"/>
    <w:rsid w:val="00651408"/>
    <w:rsid w:val="006519EF"/>
    <w:rsid w:val="00651E02"/>
    <w:rsid w:val="006521E5"/>
    <w:rsid w:val="00654ADD"/>
    <w:rsid w:val="00654B3F"/>
    <w:rsid w:val="00654E19"/>
    <w:rsid w:val="00655890"/>
    <w:rsid w:val="00655E71"/>
    <w:rsid w:val="00655EBD"/>
    <w:rsid w:val="006567DE"/>
    <w:rsid w:val="00660138"/>
    <w:rsid w:val="006607D5"/>
    <w:rsid w:val="006608AD"/>
    <w:rsid w:val="00661E7D"/>
    <w:rsid w:val="00662165"/>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BD3"/>
    <w:rsid w:val="00673D0A"/>
    <w:rsid w:val="00674F30"/>
    <w:rsid w:val="00675740"/>
    <w:rsid w:val="0067579A"/>
    <w:rsid w:val="00676178"/>
    <w:rsid w:val="00677658"/>
    <w:rsid w:val="00677822"/>
    <w:rsid w:val="00681F45"/>
    <w:rsid w:val="00682E8D"/>
    <w:rsid w:val="00683285"/>
    <w:rsid w:val="00685962"/>
    <w:rsid w:val="00685A30"/>
    <w:rsid w:val="00685C48"/>
    <w:rsid w:val="00687E34"/>
    <w:rsid w:val="006906E8"/>
    <w:rsid w:val="00691009"/>
    <w:rsid w:val="00691289"/>
    <w:rsid w:val="006912BB"/>
    <w:rsid w:val="00692C09"/>
    <w:rsid w:val="00692FA3"/>
    <w:rsid w:val="00693101"/>
    <w:rsid w:val="00693C4E"/>
    <w:rsid w:val="006953B6"/>
    <w:rsid w:val="006967B4"/>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3D39"/>
    <w:rsid w:val="006E49D7"/>
    <w:rsid w:val="006E50E4"/>
    <w:rsid w:val="006E5904"/>
    <w:rsid w:val="006E59BA"/>
    <w:rsid w:val="006E5CC5"/>
    <w:rsid w:val="006E732A"/>
    <w:rsid w:val="006E73AC"/>
    <w:rsid w:val="006E7900"/>
    <w:rsid w:val="006E7947"/>
    <w:rsid w:val="006E7F44"/>
    <w:rsid w:val="006F012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2FC2"/>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26C0F"/>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020"/>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3CC0"/>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68D1"/>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8DB"/>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81F"/>
    <w:rsid w:val="007F503F"/>
    <w:rsid w:val="007F5A5F"/>
    <w:rsid w:val="007F6722"/>
    <w:rsid w:val="008013BF"/>
    <w:rsid w:val="008013DA"/>
    <w:rsid w:val="00801A4F"/>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17EC3"/>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C7A24"/>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5B9"/>
    <w:rsid w:val="008F1F9B"/>
    <w:rsid w:val="008F2148"/>
    <w:rsid w:val="008F2365"/>
    <w:rsid w:val="008F2B76"/>
    <w:rsid w:val="008F527F"/>
    <w:rsid w:val="008F6344"/>
    <w:rsid w:val="008F6B74"/>
    <w:rsid w:val="00900517"/>
    <w:rsid w:val="00902D0C"/>
    <w:rsid w:val="00903382"/>
    <w:rsid w:val="00903898"/>
    <w:rsid w:val="00903A1A"/>
    <w:rsid w:val="00903D4D"/>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3403"/>
    <w:rsid w:val="0096363C"/>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AD7"/>
    <w:rsid w:val="00976CAD"/>
    <w:rsid w:val="009771B9"/>
    <w:rsid w:val="009775DB"/>
    <w:rsid w:val="00981214"/>
    <w:rsid w:val="009813C4"/>
    <w:rsid w:val="00981540"/>
    <w:rsid w:val="0098244A"/>
    <w:rsid w:val="00983754"/>
    <w:rsid w:val="009839DA"/>
    <w:rsid w:val="00983AF5"/>
    <w:rsid w:val="00984456"/>
    <w:rsid w:val="00984BDB"/>
    <w:rsid w:val="00985291"/>
    <w:rsid w:val="009865B0"/>
    <w:rsid w:val="009873F3"/>
    <w:rsid w:val="00987AAB"/>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96C"/>
    <w:rsid w:val="009B0273"/>
    <w:rsid w:val="009B0824"/>
    <w:rsid w:val="009B0DA1"/>
    <w:rsid w:val="009B127B"/>
    <w:rsid w:val="009B13C3"/>
    <w:rsid w:val="009B18AF"/>
    <w:rsid w:val="009B3CA3"/>
    <w:rsid w:val="009B5889"/>
    <w:rsid w:val="009B58F7"/>
    <w:rsid w:val="009B5CA6"/>
    <w:rsid w:val="009B5ED1"/>
    <w:rsid w:val="009B5FC0"/>
    <w:rsid w:val="009B6191"/>
    <w:rsid w:val="009B6D58"/>
    <w:rsid w:val="009C0ABA"/>
    <w:rsid w:val="009C1A9B"/>
    <w:rsid w:val="009C1D0F"/>
    <w:rsid w:val="009C1DD1"/>
    <w:rsid w:val="009C3A21"/>
    <w:rsid w:val="009C3B73"/>
    <w:rsid w:val="009C3EC5"/>
    <w:rsid w:val="009C4A72"/>
    <w:rsid w:val="009C55BB"/>
    <w:rsid w:val="009C5A1D"/>
    <w:rsid w:val="009C6103"/>
    <w:rsid w:val="009C7913"/>
    <w:rsid w:val="009D158E"/>
    <w:rsid w:val="009D2AE5"/>
    <w:rsid w:val="009D352B"/>
    <w:rsid w:val="009D47AF"/>
    <w:rsid w:val="009D5E8E"/>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E77E3"/>
    <w:rsid w:val="009E7B29"/>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B1C"/>
    <w:rsid w:val="00A04DB0"/>
    <w:rsid w:val="00A06CC8"/>
    <w:rsid w:val="00A0752B"/>
    <w:rsid w:val="00A104D1"/>
    <w:rsid w:val="00A10D1E"/>
    <w:rsid w:val="00A10D1F"/>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5E2"/>
    <w:rsid w:val="00A426E5"/>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50E"/>
    <w:rsid w:val="00A50C53"/>
    <w:rsid w:val="00A51C3A"/>
    <w:rsid w:val="00A51D7C"/>
    <w:rsid w:val="00A52061"/>
    <w:rsid w:val="00A524AC"/>
    <w:rsid w:val="00A530B3"/>
    <w:rsid w:val="00A5512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6200"/>
    <w:rsid w:val="00A76C15"/>
    <w:rsid w:val="00A779D8"/>
    <w:rsid w:val="00A8081F"/>
    <w:rsid w:val="00A80ECD"/>
    <w:rsid w:val="00A8134C"/>
    <w:rsid w:val="00A81620"/>
    <w:rsid w:val="00A81DD5"/>
    <w:rsid w:val="00A82F21"/>
    <w:rsid w:val="00A8328A"/>
    <w:rsid w:val="00A86287"/>
    <w:rsid w:val="00A90E28"/>
    <w:rsid w:val="00A90FCD"/>
    <w:rsid w:val="00A921FF"/>
    <w:rsid w:val="00A93710"/>
    <w:rsid w:val="00A943A0"/>
    <w:rsid w:val="00A944D6"/>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34A"/>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6337"/>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782"/>
    <w:rsid w:val="00AF3A6B"/>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6075"/>
    <w:rsid w:val="00B07942"/>
    <w:rsid w:val="00B07E76"/>
    <w:rsid w:val="00B101FF"/>
    <w:rsid w:val="00B110DE"/>
    <w:rsid w:val="00B11297"/>
    <w:rsid w:val="00B11432"/>
    <w:rsid w:val="00B115C0"/>
    <w:rsid w:val="00B11B38"/>
    <w:rsid w:val="00B11C97"/>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2D07"/>
    <w:rsid w:val="00B25447"/>
    <w:rsid w:val="00B2561E"/>
    <w:rsid w:val="00B2572B"/>
    <w:rsid w:val="00B25FC4"/>
    <w:rsid w:val="00B2681D"/>
    <w:rsid w:val="00B26EFA"/>
    <w:rsid w:val="00B2752E"/>
    <w:rsid w:val="00B30994"/>
    <w:rsid w:val="00B31881"/>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669"/>
    <w:rsid w:val="00B45BBF"/>
    <w:rsid w:val="00B46279"/>
    <w:rsid w:val="00B46D58"/>
    <w:rsid w:val="00B4794D"/>
    <w:rsid w:val="00B50F8D"/>
    <w:rsid w:val="00B514E8"/>
    <w:rsid w:val="00B51D9F"/>
    <w:rsid w:val="00B5219E"/>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ECA"/>
    <w:rsid w:val="00B656EC"/>
    <w:rsid w:val="00B6601D"/>
    <w:rsid w:val="00B666FB"/>
    <w:rsid w:val="00B66AB9"/>
    <w:rsid w:val="00B66C0B"/>
    <w:rsid w:val="00B67667"/>
    <w:rsid w:val="00B67CCD"/>
    <w:rsid w:val="00B70959"/>
    <w:rsid w:val="00B70DF8"/>
    <w:rsid w:val="00B716B0"/>
    <w:rsid w:val="00B71D73"/>
    <w:rsid w:val="00B73AB8"/>
    <w:rsid w:val="00B73DE0"/>
    <w:rsid w:val="00B744F6"/>
    <w:rsid w:val="00B74B63"/>
    <w:rsid w:val="00B75687"/>
    <w:rsid w:val="00B75D2D"/>
    <w:rsid w:val="00B81197"/>
    <w:rsid w:val="00B81AD3"/>
    <w:rsid w:val="00B82520"/>
    <w:rsid w:val="00B853BF"/>
    <w:rsid w:val="00B8636F"/>
    <w:rsid w:val="00B86BCB"/>
    <w:rsid w:val="00B86C5F"/>
    <w:rsid w:val="00B90A9A"/>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853"/>
    <w:rsid w:val="00BA3554"/>
    <w:rsid w:val="00BA4AEC"/>
    <w:rsid w:val="00BA632C"/>
    <w:rsid w:val="00BA6E63"/>
    <w:rsid w:val="00BA7128"/>
    <w:rsid w:val="00BB1C9B"/>
    <w:rsid w:val="00BB3575"/>
    <w:rsid w:val="00BB4ADD"/>
    <w:rsid w:val="00BB500A"/>
    <w:rsid w:val="00BB50D0"/>
    <w:rsid w:val="00BB52F9"/>
    <w:rsid w:val="00BB5B81"/>
    <w:rsid w:val="00BB67B5"/>
    <w:rsid w:val="00BB682B"/>
    <w:rsid w:val="00BB74CF"/>
    <w:rsid w:val="00BC0BAC"/>
    <w:rsid w:val="00BC0CA7"/>
    <w:rsid w:val="00BC1555"/>
    <w:rsid w:val="00BC1804"/>
    <w:rsid w:val="00BC2255"/>
    <w:rsid w:val="00BC256B"/>
    <w:rsid w:val="00BC2E4D"/>
    <w:rsid w:val="00BC354F"/>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61D3"/>
    <w:rsid w:val="00C061DC"/>
    <w:rsid w:val="00C06409"/>
    <w:rsid w:val="00C0735A"/>
    <w:rsid w:val="00C07A5E"/>
    <w:rsid w:val="00C07F24"/>
    <w:rsid w:val="00C1178A"/>
    <w:rsid w:val="00C122A6"/>
    <w:rsid w:val="00C132F1"/>
    <w:rsid w:val="00C13B79"/>
    <w:rsid w:val="00C14561"/>
    <w:rsid w:val="00C14D56"/>
    <w:rsid w:val="00C14F1A"/>
    <w:rsid w:val="00C156C3"/>
    <w:rsid w:val="00C15BC3"/>
    <w:rsid w:val="00C16602"/>
    <w:rsid w:val="00C16F3F"/>
    <w:rsid w:val="00C17414"/>
    <w:rsid w:val="00C207A1"/>
    <w:rsid w:val="00C2151D"/>
    <w:rsid w:val="00C21AF3"/>
    <w:rsid w:val="00C2217E"/>
    <w:rsid w:val="00C22421"/>
    <w:rsid w:val="00C232E0"/>
    <w:rsid w:val="00C23B1B"/>
    <w:rsid w:val="00C23D48"/>
    <w:rsid w:val="00C23F1D"/>
    <w:rsid w:val="00C24256"/>
    <w:rsid w:val="00C24CA6"/>
    <w:rsid w:val="00C2603E"/>
    <w:rsid w:val="00C26B4D"/>
    <w:rsid w:val="00C26CF7"/>
    <w:rsid w:val="00C277E3"/>
    <w:rsid w:val="00C27A88"/>
    <w:rsid w:val="00C27BA4"/>
    <w:rsid w:val="00C3071E"/>
    <w:rsid w:val="00C30753"/>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730"/>
    <w:rsid w:val="00C54CEE"/>
    <w:rsid w:val="00C5588A"/>
    <w:rsid w:val="00C56BBA"/>
    <w:rsid w:val="00C57D7E"/>
    <w:rsid w:val="00C611EE"/>
    <w:rsid w:val="00C61390"/>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90796"/>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5764"/>
    <w:rsid w:val="00CB68EF"/>
    <w:rsid w:val="00CB759C"/>
    <w:rsid w:val="00CB79A4"/>
    <w:rsid w:val="00CC0326"/>
    <w:rsid w:val="00CC06A8"/>
    <w:rsid w:val="00CC0A8D"/>
    <w:rsid w:val="00CC3097"/>
    <w:rsid w:val="00CC39F5"/>
    <w:rsid w:val="00CC3BAC"/>
    <w:rsid w:val="00CC518E"/>
    <w:rsid w:val="00CC6362"/>
    <w:rsid w:val="00CC69D0"/>
    <w:rsid w:val="00CC73F0"/>
    <w:rsid w:val="00CC7FFA"/>
    <w:rsid w:val="00CD01CC"/>
    <w:rsid w:val="00CD043A"/>
    <w:rsid w:val="00CD1CBF"/>
    <w:rsid w:val="00CD1E50"/>
    <w:rsid w:val="00CD3548"/>
    <w:rsid w:val="00CD4190"/>
    <w:rsid w:val="00CD435C"/>
    <w:rsid w:val="00CD4898"/>
    <w:rsid w:val="00CD51E6"/>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1FD2"/>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4E01"/>
    <w:rsid w:val="00D659B3"/>
    <w:rsid w:val="00D65BF2"/>
    <w:rsid w:val="00D65E4E"/>
    <w:rsid w:val="00D65EBA"/>
    <w:rsid w:val="00D66198"/>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6C1C"/>
    <w:rsid w:val="00D873FE"/>
    <w:rsid w:val="00D875CB"/>
    <w:rsid w:val="00D90394"/>
    <w:rsid w:val="00D90640"/>
    <w:rsid w:val="00D91B2B"/>
    <w:rsid w:val="00D91C7E"/>
    <w:rsid w:val="00D927EB"/>
    <w:rsid w:val="00D94F34"/>
    <w:rsid w:val="00D970D2"/>
    <w:rsid w:val="00D976EB"/>
    <w:rsid w:val="00DA0186"/>
    <w:rsid w:val="00DA0948"/>
    <w:rsid w:val="00DA0A4E"/>
    <w:rsid w:val="00DA0F94"/>
    <w:rsid w:val="00DA0FDD"/>
    <w:rsid w:val="00DA187D"/>
    <w:rsid w:val="00DA1AF1"/>
    <w:rsid w:val="00DA2289"/>
    <w:rsid w:val="00DA3EA6"/>
    <w:rsid w:val="00DA3F9C"/>
    <w:rsid w:val="00DA41B1"/>
    <w:rsid w:val="00DA4643"/>
    <w:rsid w:val="00DA5D3D"/>
    <w:rsid w:val="00DA687B"/>
    <w:rsid w:val="00DA6C97"/>
    <w:rsid w:val="00DB01A7"/>
    <w:rsid w:val="00DB0267"/>
    <w:rsid w:val="00DB14F9"/>
    <w:rsid w:val="00DB2BCC"/>
    <w:rsid w:val="00DB3E17"/>
    <w:rsid w:val="00DB40C0"/>
    <w:rsid w:val="00DB41B7"/>
    <w:rsid w:val="00DB4273"/>
    <w:rsid w:val="00DB4CC7"/>
    <w:rsid w:val="00DB4FE3"/>
    <w:rsid w:val="00DB64C8"/>
    <w:rsid w:val="00DB6D02"/>
    <w:rsid w:val="00DB7289"/>
    <w:rsid w:val="00DB7787"/>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9B0"/>
    <w:rsid w:val="00DD2498"/>
    <w:rsid w:val="00DD27B0"/>
    <w:rsid w:val="00DD2F66"/>
    <w:rsid w:val="00DD322C"/>
    <w:rsid w:val="00DD3E3D"/>
    <w:rsid w:val="00DD41E4"/>
    <w:rsid w:val="00DD4F48"/>
    <w:rsid w:val="00DD51F0"/>
    <w:rsid w:val="00DD56AA"/>
    <w:rsid w:val="00DD5CF9"/>
    <w:rsid w:val="00DD66E7"/>
    <w:rsid w:val="00DD67B9"/>
    <w:rsid w:val="00DD6FDA"/>
    <w:rsid w:val="00DD7324"/>
    <w:rsid w:val="00DE1323"/>
    <w:rsid w:val="00DE134D"/>
    <w:rsid w:val="00DE1D22"/>
    <w:rsid w:val="00DE26E4"/>
    <w:rsid w:val="00DE2943"/>
    <w:rsid w:val="00DE2AE3"/>
    <w:rsid w:val="00DE3538"/>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0E1"/>
    <w:rsid w:val="00E31A0F"/>
    <w:rsid w:val="00E32500"/>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6008B"/>
    <w:rsid w:val="00E60276"/>
    <w:rsid w:val="00E6044F"/>
    <w:rsid w:val="00E60526"/>
    <w:rsid w:val="00E6288F"/>
    <w:rsid w:val="00E63619"/>
    <w:rsid w:val="00E6367A"/>
    <w:rsid w:val="00E63C8D"/>
    <w:rsid w:val="00E64337"/>
    <w:rsid w:val="00E6482F"/>
    <w:rsid w:val="00E648D1"/>
    <w:rsid w:val="00E64D24"/>
    <w:rsid w:val="00E65F37"/>
    <w:rsid w:val="00E661FE"/>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5D1"/>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7C"/>
    <w:rsid w:val="00F43DE4"/>
    <w:rsid w:val="00F449C0"/>
    <w:rsid w:val="00F45B4D"/>
    <w:rsid w:val="00F45B8B"/>
    <w:rsid w:val="00F460E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5E2"/>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A7EDE"/>
    <w:rsid w:val="00FB068C"/>
    <w:rsid w:val="00FB10C7"/>
    <w:rsid w:val="00FB12F4"/>
    <w:rsid w:val="00FB1530"/>
    <w:rsid w:val="00FB15D0"/>
    <w:rsid w:val="00FB22E8"/>
    <w:rsid w:val="00FB35D5"/>
    <w:rsid w:val="00FB3AE2"/>
    <w:rsid w:val="00FB3AE9"/>
    <w:rsid w:val="00FB3AFB"/>
    <w:rsid w:val="00FB3CC9"/>
    <w:rsid w:val="00FB3D31"/>
    <w:rsid w:val="00FB4ACF"/>
    <w:rsid w:val="00FB4AFE"/>
    <w:rsid w:val="00FB576C"/>
    <w:rsid w:val="00FB686C"/>
    <w:rsid w:val="00FB72F4"/>
    <w:rsid w:val="00FB76FD"/>
    <w:rsid w:val="00FB7899"/>
    <w:rsid w:val="00FB78E7"/>
    <w:rsid w:val="00FB796B"/>
    <w:rsid w:val="00FC016A"/>
    <w:rsid w:val="00FC096C"/>
    <w:rsid w:val="00FC0FDC"/>
    <w:rsid w:val="00FC10BB"/>
    <w:rsid w:val="00FC22F4"/>
    <w:rsid w:val="00FC283C"/>
    <w:rsid w:val="00FC2FB3"/>
    <w:rsid w:val="00FC4412"/>
    <w:rsid w:val="00FC4B16"/>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766"/>
    <w:rsid w:val="00FF0775"/>
    <w:rsid w:val="00FF0FE2"/>
    <w:rsid w:val="00FF1167"/>
    <w:rsid w:val="00FF1D27"/>
    <w:rsid w:val="00FF2714"/>
    <w:rsid w:val="00FF28EE"/>
    <w:rsid w:val="00FF2E56"/>
    <w:rsid w:val="00FF3050"/>
    <w:rsid w:val="00FF309F"/>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9169886"/>
  <w15:docId w15:val="{2A9E413C-1B88-4761-8CF8-989A0F09AE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26902135">
      <w:bodyDiv w:val="1"/>
      <w:marLeft w:val="0"/>
      <w:marRight w:val="0"/>
      <w:marTop w:val="0"/>
      <w:marBottom w:val="0"/>
      <w:divBdr>
        <w:top w:val="none" w:sz="0" w:space="0" w:color="auto"/>
        <w:left w:val="none" w:sz="0" w:space="0" w:color="auto"/>
        <w:bottom w:val="none" w:sz="0" w:space="0" w:color="auto"/>
        <w:right w:val="none" w:sz="0" w:space="0" w:color="auto"/>
      </w:divBdr>
    </w:div>
    <w:div w:id="14046462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39009715">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81571385">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3342357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758481926">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12812181">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646669-3E69-43A5-B855-2C8E0D8D42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109</Pages>
  <Words>22432</Words>
  <Characters>127867</Characters>
  <Application>Microsoft Office Word</Application>
  <DocSecurity>0</DocSecurity>
  <Lines>1065</Lines>
  <Paragraphs>299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150000</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Windows User</cp:lastModifiedBy>
  <cp:revision>2</cp:revision>
  <cp:lastPrinted>2018-02-16T07:12:00Z</cp:lastPrinted>
  <dcterms:created xsi:type="dcterms:W3CDTF">2021-12-14T11:12:00Z</dcterms:created>
  <dcterms:modified xsi:type="dcterms:W3CDTF">2021-12-14T11:12:00Z</dcterms:modified>
</cp:coreProperties>
</file>